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CFF3BB" w14:textId="33C9C9EC" w:rsidR="00882EF4" w:rsidRPr="00144F99" w:rsidRDefault="009F4CA4">
      <w:pPr>
        <w:pStyle w:val="30"/>
        <w:shd w:val="clear" w:color="auto" w:fill="auto"/>
        <w:ind w:right="240"/>
        <w:rPr>
          <w:sz w:val="24"/>
          <w:szCs w:val="24"/>
        </w:rPr>
      </w:pPr>
      <w:r w:rsidRPr="00144F99">
        <w:rPr>
          <w:sz w:val="24"/>
          <w:szCs w:val="24"/>
        </w:rPr>
        <w:t xml:space="preserve">ДОГОВОР № </w:t>
      </w:r>
    </w:p>
    <w:p w14:paraId="520F7402" w14:textId="2345B04F" w:rsidR="00882EF4" w:rsidRDefault="009F4CA4" w:rsidP="00A85BBC">
      <w:pPr>
        <w:pStyle w:val="40"/>
        <w:shd w:val="clear" w:color="auto" w:fill="auto"/>
        <w:ind w:left="1276" w:right="1475"/>
        <w:jc w:val="center"/>
        <w:rPr>
          <w:b/>
          <w:i w:val="0"/>
          <w:color w:val="auto"/>
          <w:sz w:val="24"/>
          <w:szCs w:val="24"/>
        </w:rPr>
      </w:pPr>
      <w:r w:rsidRPr="00382119">
        <w:rPr>
          <w:b/>
          <w:i w:val="0"/>
          <w:color w:val="auto"/>
          <w:sz w:val="24"/>
          <w:szCs w:val="24"/>
        </w:rPr>
        <w:t xml:space="preserve">на возмездное оказание услуг по </w:t>
      </w:r>
      <w:r w:rsidR="00A85BBC" w:rsidRPr="00382119">
        <w:rPr>
          <w:b/>
          <w:i w:val="0"/>
          <w:color w:val="auto"/>
          <w:sz w:val="24"/>
          <w:szCs w:val="24"/>
        </w:rPr>
        <w:t>техническому обслуживанию и ремонту</w:t>
      </w:r>
    </w:p>
    <w:p w14:paraId="1F4252BB" w14:textId="77777777" w:rsidR="00A625E7" w:rsidRPr="00382119" w:rsidRDefault="00A625E7" w:rsidP="00A85BBC">
      <w:pPr>
        <w:pStyle w:val="40"/>
        <w:shd w:val="clear" w:color="auto" w:fill="auto"/>
        <w:ind w:left="1276" w:right="1475"/>
        <w:jc w:val="center"/>
        <w:rPr>
          <w:b/>
          <w:i w:val="0"/>
          <w:color w:val="auto"/>
          <w:sz w:val="24"/>
          <w:szCs w:val="24"/>
        </w:rPr>
      </w:pPr>
    </w:p>
    <w:p w14:paraId="35E24971" w14:textId="33E045FB" w:rsidR="00882EF4" w:rsidRPr="00144F99" w:rsidRDefault="009F4CA4">
      <w:pPr>
        <w:pStyle w:val="210"/>
        <w:shd w:val="clear" w:color="auto" w:fill="auto"/>
        <w:tabs>
          <w:tab w:val="left" w:pos="7651"/>
        </w:tabs>
        <w:ind w:left="620"/>
        <w:rPr>
          <w:color w:val="auto"/>
          <w:sz w:val="24"/>
          <w:szCs w:val="24"/>
        </w:rPr>
      </w:pPr>
      <w:r w:rsidRPr="00144F99">
        <w:rPr>
          <w:color w:val="auto"/>
          <w:sz w:val="24"/>
          <w:szCs w:val="24"/>
        </w:rPr>
        <w:t xml:space="preserve">г. </w:t>
      </w:r>
      <w:r w:rsidR="005705B3">
        <w:rPr>
          <w:color w:val="auto"/>
          <w:sz w:val="24"/>
          <w:szCs w:val="24"/>
        </w:rPr>
        <w:t>Абакан</w:t>
      </w:r>
      <w:r w:rsidRPr="00144F99">
        <w:rPr>
          <w:color w:val="auto"/>
          <w:sz w:val="24"/>
          <w:szCs w:val="24"/>
        </w:rPr>
        <w:tab/>
        <w:t>«</w:t>
      </w:r>
      <w:r w:rsidR="00CE43AB">
        <w:rPr>
          <w:color w:val="auto"/>
          <w:sz w:val="24"/>
          <w:szCs w:val="24"/>
        </w:rPr>
        <w:t>______</w:t>
      </w:r>
      <w:r w:rsidRPr="00144F99">
        <w:rPr>
          <w:color w:val="auto"/>
          <w:sz w:val="24"/>
          <w:szCs w:val="24"/>
        </w:rPr>
        <w:t>»</w:t>
      </w:r>
      <w:r w:rsidR="00CE43AB">
        <w:rPr>
          <w:color w:val="auto"/>
          <w:sz w:val="24"/>
          <w:szCs w:val="24"/>
        </w:rPr>
        <w:t>____________ 202</w:t>
      </w:r>
      <w:r w:rsidR="00A625E7">
        <w:rPr>
          <w:color w:val="auto"/>
          <w:sz w:val="24"/>
          <w:szCs w:val="24"/>
        </w:rPr>
        <w:t>__</w:t>
      </w:r>
      <w:r w:rsidRPr="00144F99">
        <w:rPr>
          <w:color w:val="auto"/>
          <w:sz w:val="24"/>
          <w:szCs w:val="24"/>
        </w:rPr>
        <w:t>г.</w:t>
      </w:r>
    </w:p>
    <w:p w14:paraId="4528504A" w14:textId="26F74E27" w:rsidR="00882EF4" w:rsidRPr="00144F99" w:rsidRDefault="009F4CA4">
      <w:pPr>
        <w:pStyle w:val="210"/>
        <w:shd w:val="clear" w:color="auto" w:fill="auto"/>
        <w:spacing w:after="0"/>
        <w:ind w:firstLine="520"/>
        <w:rPr>
          <w:color w:val="auto"/>
          <w:sz w:val="24"/>
          <w:szCs w:val="24"/>
        </w:rPr>
      </w:pPr>
      <w:r w:rsidRPr="005705B3">
        <w:rPr>
          <w:b/>
          <w:bCs/>
          <w:color w:val="auto"/>
          <w:sz w:val="24"/>
          <w:szCs w:val="24"/>
        </w:rPr>
        <w:t xml:space="preserve">Общество с ограниченной ответственностью </w:t>
      </w:r>
      <w:r w:rsidR="005705B3" w:rsidRPr="005705B3">
        <w:rPr>
          <w:b/>
          <w:bCs/>
          <w:color w:val="auto"/>
          <w:sz w:val="24"/>
          <w:szCs w:val="24"/>
        </w:rPr>
        <w:t>«</w:t>
      </w:r>
      <w:r w:rsidR="00CE43AB">
        <w:rPr>
          <w:b/>
          <w:bCs/>
        </w:rPr>
        <w:t>_____________</w:t>
      </w:r>
      <w:r w:rsidR="005705B3" w:rsidRPr="005705B3">
        <w:rPr>
          <w:b/>
          <w:bCs/>
        </w:rPr>
        <w:t>»</w:t>
      </w:r>
      <w:r w:rsidRPr="00144F99">
        <w:rPr>
          <w:rStyle w:val="22"/>
          <w:color w:val="auto"/>
          <w:sz w:val="24"/>
          <w:szCs w:val="24"/>
        </w:rPr>
        <w:t xml:space="preserve">, </w:t>
      </w:r>
      <w:r w:rsidRPr="00144F99">
        <w:rPr>
          <w:color w:val="auto"/>
          <w:sz w:val="24"/>
          <w:szCs w:val="24"/>
        </w:rPr>
        <w:t xml:space="preserve">именуемое в дальнейшем «Исполнитель», в лице </w:t>
      </w:r>
      <w:r w:rsidR="00CE43AB">
        <w:rPr>
          <w:rStyle w:val="42"/>
          <w:rFonts w:eastAsia="Tahoma"/>
          <w:b w:val="0"/>
          <w:bCs w:val="0"/>
        </w:rPr>
        <w:t>_______________________</w:t>
      </w:r>
      <w:r w:rsidR="005705B3">
        <w:t>, действующего на основании Устава</w:t>
      </w:r>
      <w:r w:rsidRPr="00144F99">
        <w:rPr>
          <w:color w:val="auto"/>
          <w:sz w:val="24"/>
          <w:szCs w:val="24"/>
        </w:rPr>
        <w:t xml:space="preserve">, с одной стороны и </w:t>
      </w:r>
      <w:r w:rsidRPr="00144F99">
        <w:rPr>
          <w:rStyle w:val="22"/>
          <w:color w:val="auto"/>
          <w:sz w:val="24"/>
          <w:szCs w:val="24"/>
        </w:rPr>
        <w:t>Общество с ограниченной ответственностью «Разрез Кирбинский» (ООО «Разрез Кирби</w:t>
      </w:r>
      <w:r w:rsidR="00CF784A" w:rsidRPr="00144F99">
        <w:rPr>
          <w:rStyle w:val="22"/>
          <w:color w:val="auto"/>
          <w:sz w:val="24"/>
          <w:szCs w:val="24"/>
        </w:rPr>
        <w:t>н</w:t>
      </w:r>
      <w:r w:rsidRPr="00144F99">
        <w:rPr>
          <w:rStyle w:val="22"/>
          <w:color w:val="auto"/>
          <w:sz w:val="24"/>
          <w:szCs w:val="24"/>
        </w:rPr>
        <w:t xml:space="preserve">ский»), </w:t>
      </w:r>
      <w:r w:rsidRPr="00144F99">
        <w:rPr>
          <w:color w:val="auto"/>
          <w:sz w:val="24"/>
          <w:szCs w:val="24"/>
        </w:rPr>
        <w:t xml:space="preserve">именуемое в дальнейшем «Заказчик», в лице </w:t>
      </w:r>
      <w:r w:rsidR="005705B3">
        <w:t xml:space="preserve">Генерального директора </w:t>
      </w:r>
      <w:r w:rsidR="006B0BEB">
        <w:t>Сидорова Валерия Викторовича</w:t>
      </w:r>
      <w:r w:rsidR="005705B3">
        <w:t>, действующего на основании Устава</w:t>
      </w:r>
      <w:r w:rsidRPr="00144F99">
        <w:rPr>
          <w:color w:val="auto"/>
          <w:sz w:val="24"/>
          <w:szCs w:val="24"/>
        </w:rPr>
        <w:t xml:space="preserve"> с другой стороны</w:t>
      </w:r>
      <w:r w:rsidR="002612ED" w:rsidRPr="00144F99">
        <w:rPr>
          <w:color w:val="auto"/>
          <w:sz w:val="24"/>
          <w:szCs w:val="24"/>
        </w:rPr>
        <w:t xml:space="preserve"> (далее именуемые- Стороны)</w:t>
      </w:r>
      <w:r w:rsidRPr="00144F99">
        <w:rPr>
          <w:color w:val="auto"/>
          <w:sz w:val="24"/>
          <w:szCs w:val="24"/>
        </w:rPr>
        <w:t>, заключили настоящий Договор о нижеследующем:</w:t>
      </w:r>
    </w:p>
    <w:p w14:paraId="3334D193" w14:textId="77777777" w:rsidR="00531303" w:rsidRPr="00144F99" w:rsidRDefault="00531303">
      <w:pPr>
        <w:pStyle w:val="210"/>
        <w:shd w:val="clear" w:color="auto" w:fill="auto"/>
        <w:spacing w:after="0"/>
        <w:ind w:firstLine="520"/>
        <w:rPr>
          <w:color w:val="auto"/>
          <w:sz w:val="24"/>
          <w:szCs w:val="24"/>
        </w:rPr>
      </w:pPr>
    </w:p>
    <w:p w14:paraId="369CF15D" w14:textId="6D3C476E" w:rsidR="00882EF4" w:rsidRPr="00144F99" w:rsidRDefault="009314EC" w:rsidP="00A85BBC">
      <w:pPr>
        <w:pStyle w:val="30"/>
        <w:shd w:val="clear" w:color="auto" w:fill="auto"/>
        <w:tabs>
          <w:tab w:val="left" w:pos="3919"/>
        </w:tabs>
        <w:rPr>
          <w:color w:val="auto"/>
          <w:sz w:val="24"/>
          <w:szCs w:val="24"/>
        </w:rPr>
      </w:pPr>
      <w:r w:rsidRPr="00144F99">
        <w:rPr>
          <w:color w:val="auto"/>
          <w:sz w:val="24"/>
          <w:szCs w:val="24"/>
        </w:rPr>
        <w:t>1.</w:t>
      </w:r>
      <w:r w:rsidR="009F4CA4" w:rsidRPr="00144F99">
        <w:rPr>
          <w:color w:val="auto"/>
          <w:sz w:val="24"/>
          <w:szCs w:val="24"/>
        </w:rPr>
        <w:t>ПРЕДМЕТ ДОГОВОРА</w:t>
      </w:r>
    </w:p>
    <w:p w14:paraId="3DE44564" w14:textId="15093AD6" w:rsidR="00882EF4" w:rsidRPr="00144F99" w:rsidRDefault="005D6D1C" w:rsidP="00EE0AF0">
      <w:pPr>
        <w:pStyle w:val="210"/>
        <w:shd w:val="clear" w:color="auto" w:fill="auto"/>
        <w:tabs>
          <w:tab w:val="left" w:pos="1001"/>
        </w:tabs>
        <w:spacing w:after="0"/>
        <w:rPr>
          <w:color w:val="auto"/>
          <w:sz w:val="24"/>
          <w:szCs w:val="24"/>
        </w:rPr>
      </w:pPr>
      <w:r w:rsidRPr="00DF25B5">
        <w:rPr>
          <w:color w:val="auto"/>
          <w:sz w:val="24"/>
          <w:szCs w:val="24"/>
        </w:rPr>
        <w:t xml:space="preserve">   </w:t>
      </w:r>
      <w:r w:rsidR="00EE0AF0" w:rsidRPr="00DF25B5">
        <w:rPr>
          <w:color w:val="auto"/>
          <w:sz w:val="24"/>
          <w:szCs w:val="24"/>
        </w:rPr>
        <w:t>1.1.</w:t>
      </w:r>
      <w:r w:rsidR="00CF784A" w:rsidRPr="00144F99">
        <w:rPr>
          <w:color w:val="auto"/>
          <w:sz w:val="24"/>
          <w:szCs w:val="24"/>
        </w:rPr>
        <w:t xml:space="preserve"> </w:t>
      </w:r>
      <w:r w:rsidR="009F4CA4" w:rsidRPr="00144F99">
        <w:rPr>
          <w:color w:val="auto"/>
          <w:sz w:val="24"/>
          <w:szCs w:val="24"/>
        </w:rPr>
        <w:t xml:space="preserve">Заказчик поручает, а Исполнитель принимает на себя </w:t>
      </w:r>
      <w:r w:rsidR="00577934" w:rsidRPr="00144F99">
        <w:rPr>
          <w:color w:val="auto"/>
          <w:sz w:val="24"/>
          <w:szCs w:val="24"/>
        </w:rPr>
        <w:t>обязательство по оказанию</w:t>
      </w:r>
      <w:r w:rsidR="009F4CA4" w:rsidRPr="00144F99">
        <w:rPr>
          <w:color w:val="auto"/>
          <w:sz w:val="24"/>
          <w:szCs w:val="24"/>
        </w:rPr>
        <w:t xml:space="preserve"> услуг по техническому обслуживанию</w:t>
      </w:r>
      <w:r w:rsidR="007B1651" w:rsidRPr="00144F99">
        <w:rPr>
          <w:color w:val="auto"/>
          <w:sz w:val="24"/>
          <w:szCs w:val="24"/>
        </w:rPr>
        <w:t xml:space="preserve"> </w:t>
      </w:r>
      <w:r w:rsidR="006264B3">
        <w:rPr>
          <w:color w:val="auto"/>
          <w:sz w:val="24"/>
          <w:szCs w:val="24"/>
        </w:rPr>
        <w:t>горнотранспортного оборудования</w:t>
      </w:r>
      <w:r w:rsidR="00532630">
        <w:rPr>
          <w:color w:val="auto"/>
          <w:sz w:val="24"/>
          <w:szCs w:val="24"/>
        </w:rPr>
        <w:t xml:space="preserve"> </w:t>
      </w:r>
      <w:r w:rsidR="00532630">
        <w:rPr>
          <w:color w:val="auto"/>
          <w:sz w:val="24"/>
          <w:szCs w:val="24"/>
          <w:lang w:val="en-US"/>
        </w:rPr>
        <w:t>ANT</w:t>
      </w:r>
      <w:r w:rsidR="00532630" w:rsidRPr="00532630">
        <w:rPr>
          <w:color w:val="auto"/>
          <w:sz w:val="24"/>
          <w:szCs w:val="24"/>
        </w:rPr>
        <w:t xml:space="preserve"> 1000</w:t>
      </w:r>
      <w:r w:rsidR="00532630">
        <w:rPr>
          <w:color w:val="auto"/>
          <w:sz w:val="24"/>
          <w:szCs w:val="24"/>
        </w:rPr>
        <w:t xml:space="preserve">, </w:t>
      </w:r>
      <w:r w:rsidR="00A576F8">
        <w:rPr>
          <w:color w:val="auto"/>
          <w:sz w:val="24"/>
          <w:szCs w:val="24"/>
          <w:lang w:val="en-US"/>
        </w:rPr>
        <w:t>Hitachi</w:t>
      </w:r>
      <w:r w:rsidR="00A576F8" w:rsidRPr="00A576F8">
        <w:rPr>
          <w:color w:val="auto"/>
          <w:sz w:val="24"/>
          <w:szCs w:val="24"/>
        </w:rPr>
        <w:t xml:space="preserve"> </w:t>
      </w:r>
      <w:r w:rsidR="00A576F8">
        <w:rPr>
          <w:color w:val="auto"/>
          <w:sz w:val="24"/>
          <w:szCs w:val="24"/>
          <w:lang w:val="en-US"/>
        </w:rPr>
        <w:t>ZW</w:t>
      </w:r>
      <w:r w:rsidR="00A576F8" w:rsidRPr="00A576F8">
        <w:rPr>
          <w:color w:val="auto"/>
          <w:sz w:val="24"/>
          <w:szCs w:val="24"/>
        </w:rPr>
        <w:t>-310</w:t>
      </w:r>
      <w:r w:rsidR="00C83630">
        <w:rPr>
          <w:color w:val="auto"/>
          <w:sz w:val="24"/>
          <w:szCs w:val="24"/>
        </w:rPr>
        <w:t>-</w:t>
      </w:r>
      <w:r w:rsidR="00A576F8" w:rsidRPr="00A576F8">
        <w:rPr>
          <w:color w:val="auto"/>
          <w:sz w:val="24"/>
          <w:szCs w:val="24"/>
        </w:rPr>
        <w:t>5</w:t>
      </w:r>
      <w:r w:rsidR="00A576F8">
        <w:rPr>
          <w:color w:val="auto"/>
          <w:sz w:val="24"/>
          <w:szCs w:val="24"/>
          <w:lang w:val="en-US"/>
        </w:rPr>
        <w:t>A</w:t>
      </w:r>
      <w:r w:rsidR="00A576F8">
        <w:rPr>
          <w:color w:val="auto"/>
          <w:sz w:val="24"/>
          <w:szCs w:val="24"/>
        </w:rPr>
        <w:t>,</w:t>
      </w:r>
      <w:r w:rsidR="00A576F8" w:rsidRPr="00A576F8">
        <w:rPr>
          <w:color w:val="auto"/>
          <w:sz w:val="24"/>
          <w:szCs w:val="24"/>
        </w:rPr>
        <w:t xml:space="preserve"> </w:t>
      </w:r>
      <w:r w:rsidR="00A576F8">
        <w:rPr>
          <w:color w:val="auto"/>
          <w:sz w:val="24"/>
          <w:szCs w:val="24"/>
          <w:lang w:val="en-US"/>
        </w:rPr>
        <w:t>Shantui</w:t>
      </w:r>
      <w:r w:rsidR="00A576F8" w:rsidRPr="00A576F8">
        <w:rPr>
          <w:color w:val="auto"/>
          <w:sz w:val="24"/>
          <w:szCs w:val="24"/>
        </w:rPr>
        <w:t xml:space="preserve"> </w:t>
      </w:r>
      <w:r w:rsidR="00A576F8">
        <w:rPr>
          <w:color w:val="auto"/>
          <w:sz w:val="24"/>
          <w:szCs w:val="24"/>
          <w:lang w:val="en-US"/>
        </w:rPr>
        <w:t>SL</w:t>
      </w:r>
      <w:r w:rsidR="00A576F8" w:rsidRPr="00A576F8">
        <w:rPr>
          <w:color w:val="auto"/>
          <w:sz w:val="24"/>
          <w:szCs w:val="24"/>
        </w:rPr>
        <w:t>50</w:t>
      </w:r>
      <w:r w:rsidR="00A576F8">
        <w:rPr>
          <w:color w:val="auto"/>
          <w:sz w:val="24"/>
          <w:szCs w:val="24"/>
          <w:lang w:val="en-US"/>
        </w:rPr>
        <w:t>W</w:t>
      </w:r>
      <w:r w:rsidR="00A576F8" w:rsidRPr="00A576F8">
        <w:rPr>
          <w:color w:val="auto"/>
          <w:sz w:val="24"/>
          <w:szCs w:val="24"/>
        </w:rPr>
        <w:t>-2</w:t>
      </w:r>
      <w:r w:rsidR="00A576F8">
        <w:rPr>
          <w:color w:val="auto"/>
          <w:sz w:val="24"/>
          <w:szCs w:val="24"/>
        </w:rPr>
        <w:t xml:space="preserve">,ЧЕТРА ТК-25, </w:t>
      </w:r>
      <w:r w:rsidR="00A576F8">
        <w:rPr>
          <w:color w:val="auto"/>
          <w:sz w:val="24"/>
          <w:szCs w:val="24"/>
          <w:lang w:val="en-US"/>
        </w:rPr>
        <w:t>SOCMA</w:t>
      </w:r>
      <w:r w:rsidR="00A576F8" w:rsidRPr="00A576F8">
        <w:rPr>
          <w:color w:val="auto"/>
          <w:sz w:val="24"/>
          <w:szCs w:val="24"/>
        </w:rPr>
        <w:t xml:space="preserve"> </w:t>
      </w:r>
      <w:r w:rsidR="00A576F8">
        <w:rPr>
          <w:color w:val="auto"/>
          <w:sz w:val="24"/>
          <w:szCs w:val="24"/>
          <w:lang w:val="en-US"/>
        </w:rPr>
        <w:t>HNF</w:t>
      </w:r>
      <w:r w:rsidR="00A576F8" w:rsidRPr="00A576F8">
        <w:rPr>
          <w:color w:val="auto"/>
          <w:sz w:val="24"/>
          <w:szCs w:val="24"/>
        </w:rPr>
        <w:t>135</w:t>
      </w:r>
      <w:r w:rsidR="00C016A2">
        <w:rPr>
          <w:color w:val="auto"/>
          <w:sz w:val="24"/>
          <w:szCs w:val="24"/>
        </w:rPr>
        <w:t xml:space="preserve"> (далее – Оборудование)</w:t>
      </w:r>
      <w:r w:rsidR="00577934" w:rsidRPr="00144F99">
        <w:rPr>
          <w:color w:val="auto"/>
          <w:sz w:val="24"/>
          <w:szCs w:val="24"/>
        </w:rPr>
        <w:t>,</w:t>
      </w:r>
      <w:r w:rsidR="009F4CA4" w:rsidRPr="00144F99">
        <w:rPr>
          <w:color w:val="auto"/>
          <w:sz w:val="24"/>
          <w:szCs w:val="24"/>
        </w:rPr>
        <w:t xml:space="preserve"> аварийному, </w:t>
      </w:r>
      <w:r w:rsidR="00CE43AB">
        <w:rPr>
          <w:color w:val="auto"/>
          <w:sz w:val="24"/>
          <w:szCs w:val="24"/>
        </w:rPr>
        <w:t>текущему</w:t>
      </w:r>
      <w:r w:rsidR="007B1651" w:rsidRPr="00144F99">
        <w:rPr>
          <w:color w:val="auto"/>
          <w:sz w:val="24"/>
          <w:szCs w:val="24"/>
        </w:rPr>
        <w:t xml:space="preserve"> </w:t>
      </w:r>
      <w:r w:rsidR="00CE43AB">
        <w:rPr>
          <w:color w:val="auto"/>
          <w:sz w:val="24"/>
          <w:szCs w:val="24"/>
        </w:rPr>
        <w:t xml:space="preserve">и капитальному </w:t>
      </w:r>
      <w:r w:rsidR="00CE43AB" w:rsidRPr="009E3863">
        <w:rPr>
          <w:color w:val="auto"/>
          <w:sz w:val="24"/>
          <w:szCs w:val="24"/>
        </w:rPr>
        <w:t xml:space="preserve">ремонту </w:t>
      </w:r>
      <w:r w:rsidR="00E96F7E" w:rsidRPr="009E3863">
        <w:rPr>
          <w:color w:val="auto"/>
          <w:sz w:val="24"/>
          <w:szCs w:val="24"/>
        </w:rPr>
        <w:t>узлов</w:t>
      </w:r>
      <w:r w:rsidR="009F4CA4" w:rsidRPr="009E3863">
        <w:rPr>
          <w:color w:val="auto"/>
          <w:sz w:val="24"/>
          <w:szCs w:val="24"/>
        </w:rPr>
        <w:t xml:space="preserve"> и агрегатов</w:t>
      </w:r>
      <w:r w:rsidR="009F4CA4" w:rsidRPr="00144F99">
        <w:rPr>
          <w:color w:val="auto"/>
          <w:sz w:val="24"/>
          <w:szCs w:val="24"/>
        </w:rPr>
        <w:t xml:space="preserve"> </w:t>
      </w:r>
      <w:r w:rsidR="006447FE" w:rsidRPr="00144F99">
        <w:rPr>
          <w:color w:val="auto"/>
          <w:sz w:val="24"/>
          <w:szCs w:val="24"/>
        </w:rPr>
        <w:t>данн</w:t>
      </w:r>
      <w:r w:rsidR="006264B3">
        <w:rPr>
          <w:color w:val="auto"/>
          <w:sz w:val="24"/>
          <w:szCs w:val="24"/>
        </w:rPr>
        <w:t>ого оборудования</w:t>
      </w:r>
      <w:r w:rsidR="00E96388">
        <w:rPr>
          <w:color w:val="auto"/>
          <w:sz w:val="24"/>
          <w:szCs w:val="24"/>
        </w:rPr>
        <w:t xml:space="preserve"> (далее - Работы)</w:t>
      </w:r>
      <w:r w:rsidR="009F4CA4" w:rsidRPr="00144F99">
        <w:rPr>
          <w:color w:val="auto"/>
          <w:sz w:val="24"/>
          <w:szCs w:val="24"/>
        </w:rPr>
        <w:t>.</w:t>
      </w:r>
    </w:p>
    <w:p w14:paraId="12001080" w14:textId="63FF3945" w:rsidR="00577934" w:rsidRPr="00144F99" w:rsidRDefault="005D6D1C" w:rsidP="00EE0AF0">
      <w:pPr>
        <w:pStyle w:val="210"/>
        <w:shd w:val="clear" w:color="auto" w:fill="auto"/>
        <w:tabs>
          <w:tab w:val="left" w:pos="1001"/>
        </w:tabs>
        <w:spacing w:after="0"/>
        <w:rPr>
          <w:color w:val="auto"/>
          <w:sz w:val="24"/>
          <w:szCs w:val="24"/>
        </w:rPr>
      </w:pPr>
      <w:r w:rsidRPr="00144F99">
        <w:rPr>
          <w:color w:val="auto"/>
          <w:sz w:val="24"/>
          <w:szCs w:val="24"/>
        </w:rPr>
        <w:t xml:space="preserve">   </w:t>
      </w:r>
      <w:r w:rsidR="00EE0AF0" w:rsidRPr="00DF25B5">
        <w:rPr>
          <w:color w:val="auto"/>
          <w:sz w:val="24"/>
          <w:szCs w:val="24"/>
        </w:rPr>
        <w:t>1.2</w:t>
      </w:r>
      <w:r w:rsidR="00EE0AF0" w:rsidRPr="00482974">
        <w:rPr>
          <w:color w:val="auto"/>
        </w:rPr>
        <w:t>.</w:t>
      </w:r>
      <w:r w:rsidR="00CF784A" w:rsidRPr="00144F99">
        <w:rPr>
          <w:color w:val="auto"/>
          <w:sz w:val="24"/>
          <w:szCs w:val="24"/>
        </w:rPr>
        <w:t xml:space="preserve"> </w:t>
      </w:r>
      <w:r w:rsidR="009F4CA4" w:rsidRPr="00144F99">
        <w:rPr>
          <w:color w:val="auto"/>
          <w:sz w:val="24"/>
          <w:szCs w:val="24"/>
        </w:rPr>
        <w:t>Заказчик обязуется оплатить услуги Исполнителя в порядке, в срок и на условиях, определенных в настоящем Договоре.</w:t>
      </w:r>
    </w:p>
    <w:p w14:paraId="302D8DA6" w14:textId="0DA89CC5" w:rsidR="00882EF4" w:rsidRPr="00144F99" w:rsidRDefault="005D6D1C" w:rsidP="00EE0AF0">
      <w:pPr>
        <w:pStyle w:val="210"/>
        <w:shd w:val="clear" w:color="auto" w:fill="auto"/>
        <w:tabs>
          <w:tab w:val="left" w:pos="1001"/>
        </w:tabs>
        <w:spacing w:after="0"/>
        <w:rPr>
          <w:color w:val="auto"/>
          <w:sz w:val="24"/>
          <w:szCs w:val="24"/>
        </w:rPr>
      </w:pPr>
      <w:r w:rsidRPr="00DF25B5">
        <w:rPr>
          <w:color w:val="auto"/>
          <w:sz w:val="24"/>
          <w:szCs w:val="24"/>
        </w:rPr>
        <w:t xml:space="preserve">   </w:t>
      </w:r>
      <w:r w:rsidR="00087FD2" w:rsidRPr="00DF25B5">
        <w:rPr>
          <w:color w:val="auto"/>
          <w:sz w:val="24"/>
          <w:szCs w:val="24"/>
        </w:rPr>
        <w:t>1.</w:t>
      </w:r>
      <w:r w:rsidR="000B7FB0" w:rsidRPr="00DF25B5">
        <w:rPr>
          <w:color w:val="auto"/>
          <w:sz w:val="24"/>
          <w:szCs w:val="24"/>
        </w:rPr>
        <w:t>3</w:t>
      </w:r>
      <w:r w:rsidR="00087FD2" w:rsidRPr="00482974">
        <w:rPr>
          <w:color w:val="auto"/>
        </w:rPr>
        <w:t>.</w:t>
      </w:r>
      <w:r w:rsidR="00CF784A" w:rsidRPr="00144F99">
        <w:rPr>
          <w:color w:val="auto"/>
          <w:sz w:val="24"/>
          <w:szCs w:val="24"/>
        </w:rPr>
        <w:t xml:space="preserve"> </w:t>
      </w:r>
      <w:r w:rsidR="009F4CA4" w:rsidRPr="00144F99">
        <w:rPr>
          <w:color w:val="auto"/>
          <w:sz w:val="24"/>
          <w:szCs w:val="24"/>
        </w:rPr>
        <w:t>Периодичность, вид технического обслужи</w:t>
      </w:r>
      <w:r w:rsidR="00B2140D">
        <w:rPr>
          <w:color w:val="auto"/>
          <w:sz w:val="24"/>
          <w:szCs w:val="24"/>
        </w:rPr>
        <w:t>вания, калькуляция стоимости ТО</w:t>
      </w:r>
      <w:r w:rsidR="009F4CA4" w:rsidRPr="00144F99">
        <w:rPr>
          <w:color w:val="auto"/>
          <w:sz w:val="24"/>
          <w:szCs w:val="24"/>
        </w:rPr>
        <w:t xml:space="preserve"> определяю</w:t>
      </w:r>
      <w:r w:rsidR="00962DDF">
        <w:rPr>
          <w:color w:val="auto"/>
          <w:sz w:val="24"/>
          <w:szCs w:val="24"/>
        </w:rPr>
        <w:t>тся в соответствии с Приложениями</w:t>
      </w:r>
      <w:r w:rsidR="00BF018A" w:rsidRPr="00144F99">
        <w:rPr>
          <w:color w:val="auto"/>
          <w:sz w:val="24"/>
          <w:szCs w:val="24"/>
        </w:rPr>
        <w:t xml:space="preserve"> </w:t>
      </w:r>
      <w:r w:rsidR="00BF018A" w:rsidRPr="005946BB">
        <w:rPr>
          <w:color w:val="000000" w:themeColor="text1"/>
          <w:sz w:val="24"/>
          <w:szCs w:val="24"/>
        </w:rPr>
        <w:t>№</w:t>
      </w:r>
      <w:r w:rsidR="00962DDF" w:rsidRPr="005946BB">
        <w:rPr>
          <w:color w:val="000000" w:themeColor="text1"/>
          <w:sz w:val="24"/>
          <w:szCs w:val="24"/>
        </w:rPr>
        <w:t xml:space="preserve"> </w:t>
      </w:r>
      <w:r w:rsidR="00BF018A" w:rsidRPr="005946BB">
        <w:rPr>
          <w:color w:val="000000" w:themeColor="text1"/>
          <w:sz w:val="24"/>
          <w:szCs w:val="24"/>
        </w:rPr>
        <w:t>1</w:t>
      </w:r>
      <w:r w:rsidR="00962DDF" w:rsidRPr="005946BB">
        <w:rPr>
          <w:color w:val="000000" w:themeColor="text1"/>
          <w:sz w:val="24"/>
          <w:szCs w:val="24"/>
        </w:rPr>
        <w:t>.1., 1.2., 1.3., 1.4.</w:t>
      </w:r>
      <w:r w:rsidR="0093196F" w:rsidRPr="005946BB">
        <w:rPr>
          <w:color w:val="000000" w:themeColor="text1"/>
          <w:sz w:val="24"/>
          <w:szCs w:val="24"/>
        </w:rPr>
        <w:t>, 1.5</w:t>
      </w:r>
      <w:r w:rsidR="00962DDF" w:rsidRPr="005946BB">
        <w:rPr>
          <w:color w:val="000000" w:themeColor="text1"/>
          <w:sz w:val="24"/>
          <w:szCs w:val="24"/>
        </w:rPr>
        <w:t xml:space="preserve"> </w:t>
      </w:r>
      <w:r w:rsidR="00577934" w:rsidRPr="00144F99">
        <w:rPr>
          <w:color w:val="auto"/>
          <w:sz w:val="24"/>
          <w:szCs w:val="24"/>
        </w:rPr>
        <w:t>к настоящему Договору.</w:t>
      </w:r>
    </w:p>
    <w:p w14:paraId="55B7960D" w14:textId="563743D0" w:rsidR="006570C8" w:rsidRPr="00144F99" w:rsidRDefault="006570C8" w:rsidP="00DD59C0">
      <w:pPr>
        <w:pStyle w:val="30"/>
        <w:shd w:val="clear" w:color="auto" w:fill="auto"/>
        <w:tabs>
          <w:tab w:val="left" w:pos="3919"/>
        </w:tabs>
        <w:jc w:val="both"/>
        <w:rPr>
          <w:color w:val="auto"/>
          <w:sz w:val="24"/>
          <w:szCs w:val="24"/>
        </w:rPr>
      </w:pPr>
    </w:p>
    <w:p w14:paraId="405BE51E" w14:textId="754E14F4" w:rsidR="006C6760" w:rsidRPr="00144F99" w:rsidRDefault="006447FE" w:rsidP="00A85BBC">
      <w:pPr>
        <w:pStyle w:val="210"/>
        <w:shd w:val="clear" w:color="auto" w:fill="auto"/>
        <w:tabs>
          <w:tab w:val="left" w:pos="1001"/>
        </w:tabs>
        <w:spacing w:after="0"/>
        <w:jc w:val="center"/>
        <w:rPr>
          <w:b/>
          <w:color w:val="auto"/>
          <w:sz w:val="24"/>
          <w:szCs w:val="24"/>
        </w:rPr>
      </w:pPr>
      <w:r w:rsidRPr="00144F99">
        <w:rPr>
          <w:b/>
          <w:color w:val="auto"/>
          <w:sz w:val="24"/>
          <w:szCs w:val="24"/>
        </w:rPr>
        <w:t>2.</w:t>
      </w:r>
      <w:r w:rsidR="006570C8" w:rsidRPr="00144F99">
        <w:rPr>
          <w:b/>
          <w:color w:val="auto"/>
          <w:sz w:val="24"/>
          <w:szCs w:val="24"/>
        </w:rPr>
        <w:t>ПРАВА И ОБЯЗАННОСТИ СТОРОН</w:t>
      </w:r>
    </w:p>
    <w:p w14:paraId="4FEEBB90" w14:textId="5E451525" w:rsidR="008171C6" w:rsidRPr="00144F99" w:rsidRDefault="00715FCB" w:rsidP="00CD53E5">
      <w:pPr>
        <w:pStyle w:val="210"/>
        <w:shd w:val="clear" w:color="auto" w:fill="auto"/>
        <w:tabs>
          <w:tab w:val="left" w:pos="142"/>
          <w:tab w:val="left" w:pos="1276"/>
        </w:tabs>
        <w:spacing w:after="0" w:line="278" w:lineRule="exact"/>
        <w:ind w:left="10" w:hanging="10"/>
        <w:rPr>
          <w:color w:val="auto"/>
          <w:sz w:val="24"/>
          <w:szCs w:val="24"/>
        </w:rPr>
      </w:pPr>
      <w:r w:rsidRPr="00DF25B5">
        <w:rPr>
          <w:color w:val="auto"/>
          <w:sz w:val="24"/>
          <w:szCs w:val="24"/>
        </w:rPr>
        <w:t>2.1</w:t>
      </w:r>
      <w:r w:rsidR="00CD53E5" w:rsidRPr="00144F99">
        <w:rPr>
          <w:color w:val="auto"/>
          <w:sz w:val="24"/>
          <w:szCs w:val="24"/>
        </w:rPr>
        <w:t xml:space="preserve"> </w:t>
      </w:r>
      <w:r w:rsidRPr="00144F99">
        <w:rPr>
          <w:color w:val="auto"/>
          <w:sz w:val="24"/>
          <w:szCs w:val="24"/>
        </w:rPr>
        <w:t>ОБЯЗ</w:t>
      </w:r>
      <w:r w:rsidR="00CD53E5" w:rsidRPr="00144F99">
        <w:rPr>
          <w:color w:val="auto"/>
          <w:sz w:val="24"/>
          <w:szCs w:val="24"/>
        </w:rPr>
        <w:t>АННО</w:t>
      </w:r>
      <w:r w:rsidRPr="00144F99">
        <w:rPr>
          <w:color w:val="auto"/>
          <w:sz w:val="24"/>
          <w:szCs w:val="24"/>
        </w:rPr>
        <w:t>СТИ</w:t>
      </w:r>
      <w:r w:rsidR="00CD53E5" w:rsidRPr="00144F99">
        <w:rPr>
          <w:color w:val="auto"/>
          <w:sz w:val="24"/>
          <w:szCs w:val="24"/>
        </w:rPr>
        <w:t xml:space="preserve"> </w:t>
      </w:r>
      <w:r w:rsidRPr="00144F99">
        <w:rPr>
          <w:color w:val="auto"/>
          <w:sz w:val="24"/>
          <w:szCs w:val="24"/>
        </w:rPr>
        <w:t>ИСПОЛНИТЕЛЯ</w:t>
      </w:r>
    </w:p>
    <w:p w14:paraId="149E69AB" w14:textId="37C6D185" w:rsidR="008171C6" w:rsidRPr="00144F99" w:rsidRDefault="008171C6" w:rsidP="003E50BB">
      <w:pPr>
        <w:numPr>
          <w:ilvl w:val="0"/>
          <w:numId w:val="3"/>
        </w:numPr>
        <w:tabs>
          <w:tab w:val="left" w:pos="719"/>
        </w:tabs>
        <w:spacing w:line="278" w:lineRule="exact"/>
        <w:ind w:right="28"/>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Исполнитель обязан предоставлять квалифицированный персонал, инструменты, запасные</w:t>
      </w:r>
      <w:r w:rsidR="008A1FC5"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части и расходные материалы, необходимые для выполнения Работ, указанных в п.1.1., в</w:t>
      </w:r>
      <w:r w:rsidR="003E50BB"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соответствии с требованиями производителя Оборудования.</w:t>
      </w:r>
    </w:p>
    <w:p w14:paraId="7913F563" w14:textId="720B6460" w:rsidR="007A6414" w:rsidRPr="00144F99" w:rsidRDefault="007A6414" w:rsidP="009C1713">
      <w:pPr>
        <w:numPr>
          <w:ilvl w:val="0"/>
          <w:numId w:val="3"/>
        </w:numPr>
        <w:tabs>
          <w:tab w:val="left" w:pos="719"/>
        </w:tabs>
        <w:spacing w:line="278" w:lineRule="exact"/>
        <w:ind w:right="28"/>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Исполнитель</w:t>
      </w:r>
      <w:r w:rsidR="008A1FC5" w:rsidRPr="00144F99">
        <w:rPr>
          <w:rFonts w:ascii="Times New Roman" w:eastAsia="Times New Roman" w:hAnsi="Times New Roman" w:cs="Times New Roman"/>
          <w:color w:val="auto"/>
        </w:rPr>
        <w:t xml:space="preserve"> обязан</w:t>
      </w:r>
      <w:r w:rsidRPr="00144F99">
        <w:rPr>
          <w:rFonts w:ascii="Times New Roman" w:eastAsia="Times New Roman" w:hAnsi="Times New Roman" w:cs="Times New Roman"/>
          <w:color w:val="auto"/>
        </w:rPr>
        <w:t xml:space="preserve"> направить </w:t>
      </w:r>
      <w:r w:rsidR="008A1FC5" w:rsidRPr="00144F99">
        <w:rPr>
          <w:rFonts w:ascii="Times New Roman" w:eastAsia="Times New Roman" w:hAnsi="Times New Roman" w:cs="Times New Roman"/>
          <w:color w:val="auto"/>
        </w:rPr>
        <w:t xml:space="preserve">своих </w:t>
      </w:r>
      <w:r w:rsidRPr="00144F99">
        <w:rPr>
          <w:rFonts w:ascii="Times New Roman" w:eastAsia="Times New Roman" w:hAnsi="Times New Roman" w:cs="Times New Roman"/>
          <w:color w:val="auto"/>
        </w:rPr>
        <w:t xml:space="preserve">сотрудников для проведения </w:t>
      </w:r>
      <w:r w:rsidR="00C016A2">
        <w:rPr>
          <w:rFonts w:ascii="Times New Roman" w:eastAsia="Times New Roman" w:hAnsi="Times New Roman" w:cs="Times New Roman"/>
          <w:color w:val="auto"/>
        </w:rPr>
        <w:t>работ</w:t>
      </w:r>
      <w:r w:rsidRPr="00144F99">
        <w:rPr>
          <w:rFonts w:ascii="Times New Roman" w:eastAsia="Times New Roman" w:hAnsi="Times New Roman" w:cs="Times New Roman"/>
          <w:color w:val="auto"/>
        </w:rPr>
        <w:t xml:space="preserve"> </w:t>
      </w:r>
      <w:r w:rsidR="00C016A2">
        <w:rPr>
          <w:rFonts w:ascii="Times New Roman" w:eastAsia="Times New Roman" w:hAnsi="Times New Roman" w:cs="Times New Roman"/>
          <w:color w:val="auto"/>
        </w:rPr>
        <w:t xml:space="preserve">в сроки, указанные в настоящем Договоре. </w:t>
      </w:r>
    </w:p>
    <w:p w14:paraId="4509F99A" w14:textId="03E340DC" w:rsidR="007A6414" w:rsidRPr="00DF25B5" w:rsidRDefault="002F6564" w:rsidP="009C1713">
      <w:pPr>
        <w:numPr>
          <w:ilvl w:val="0"/>
          <w:numId w:val="3"/>
        </w:numPr>
        <w:tabs>
          <w:tab w:val="left" w:pos="719"/>
        </w:tabs>
        <w:spacing w:line="278" w:lineRule="exact"/>
        <w:ind w:right="28"/>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Исполнитель обязан обеспечить сохранность вверенного ему Заказчиком имущества в период проведения Работ. Исполнитель несет ответственность в случае гибели или порчи имущества Заказчика в размере стоимости этого имущества, если гибель или порча произошли по вине Исполнителя. Вина Исполнителя устанавливается результатами совместного комиссионного технического расследования, либо </w:t>
      </w:r>
      <w:r w:rsidRPr="00DF25B5">
        <w:rPr>
          <w:rFonts w:ascii="Times New Roman" w:eastAsia="Times New Roman" w:hAnsi="Times New Roman" w:cs="Times New Roman"/>
          <w:color w:val="auto"/>
        </w:rPr>
        <w:t>результатами проверки, расследования правоохранительных или надзорных органов РФ.</w:t>
      </w:r>
      <w:r w:rsidR="004364BD" w:rsidRPr="00DF25B5">
        <w:rPr>
          <w:rFonts w:ascii="Times New Roman" w:eastAsia="Times New Roman" w:hAnsi="Times New Roman" w:cs="Times New Roman"/>
          <w:color w:val="auto"/>
        </w:rPr>
        <w:t xml:space="preserve"> </w:t>
      </w:r>
      <w:bookmarkStart w:id="0" w:name="_Hlk103679590"/>
    </w:p>
    <w:bookmarkEnd w:id="0"/>
    <w:p w14:paraId="4BBE0151" w14:textId="403BFBBB" w:rsidR="004364BD" w:rsidRPr="00DF25B5" w:rsidRDefault="004364BD" w:rsidP="004364BD">
      <w:pPr>
        <w:pStyle w:val="af7"/>
        <w:tabs>
          <w:tab w:val="num" w:pos="403"/>
        </w:tabs>
        <w:suppressAutoHyphens w:val="0"/>
        <w:spacing w:after="0"/>
        <w:jc w:val="both"/>
        <w:rPr>
          <w:i/>
        </w:rPr>
      </w:pPr>
      <w:r w:rsidRPr="00DF25B5">
        <w:t>2.1.</w:t>
      </w:r>
      <w:r w:rsidR="00E96388">
        <w:t>4</w:t>
      </w:r>
      <w:r w:rsidRPr="00DF25B5">
        <w:t>. При выполнении работ соблюдать требования законодательных и других действующих отраслевых нормативно-правовых актов об охране окружающей среды, технике безопасности, охране труда.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инструкций и правил.</w:t>
      </w:r>
      <w:r w:rsidRPr="00DF25B5">
        <w:rPr>
          <w:i/>
          <w:iCs/>
        </w:rPr>
        <w:t xml:space="preserve"> </w:t>
      </w:r>
    </w:p>
    <w:p w14:paraId="53456E58" w14:textId="58351D88" w:rsidR="004364BD" w:rsidRPr="00DF25B5" w:rsidRDefault="004364BD" w:rsidP="004364BD">
      <w:pPr>
        <w:pStyle w:val="af7"/>
        <w:tabs>
          <w:tab w:val="num" w:pos="403"/>
        </w:tabs>
        <w:suppressAutoHyphens w:val="0"/>
        <w:spacing w:after="0"/>
        <w:jc w:val="both"/>
      </w:pPr>
      <w:r w:rsidRPr="00DF25B5">
        <w:t>2.1.</w:t>
      </w:r>
      <w:r w:rsidR="00E96388">
        <w:t>5</w:t>
      </w:r>
      <w:r w:rsidRPr="00DF25B5">
        <w:t>. Во время пребывания персонала Исполнителя на территории объектов Заказчика Исполнитель обязан обеспечить недопустимость проноса, нахождения и употребления веществ, вызывающих алкогольное, наркотическое или токсическое опьянение.</w:t>
      </w:r>
    </w:p>
    <w:p w14:paraId="29A711B8" w14:textId="731D1255" w:rsidR="004364BD" w:rsidRPr="00DF25B5" w:rsidRDefault="004364BD" w:rsidP="004364BD">
      <w:pPr>
        <w:pStyle w:val="Style7"/>
        <w:widowControl/>
        <w:tabs>
          <w:tab w:val="num" w:pos="403"/>
          <w:tab w:val="left" w:pos="1421"/>
        </w:tabs>
        <w:spacing w:line="240" w:lineRule="auto"/>
        <w:ind w:firstLine="0"/>
      </w:pPr>
      <w:r w:rsidRPr="00DF25B5">
        <w:t>2.1.</w:t>
      </w:r>
      <w:r w:rsidR="00E96388">
        <w:t>6</w:t>
      </w:r>
      <w:r w:rsidRPr="00DF25B5">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DF25B5">
        <w:rPr>
          <w:iCs/>
        </w:rPr>
        <w:t>Заказчика</w:t>
      </w:r>
      <w:r w:rsidRPr="00DF25B5">
        <w:rPr>
          <w:i/>
          <w:iCs/>
        </w:rPr>
        <w:t xml:space="preserve"> </w:t>
      </w:r>
      <w:r w:rsidRPr="00DF25B5">
        <w:t>в течение всего срока производства работ. Обеспечивать обязательное применение своими работниками средств индивидуальной и коллективной защиты.</w:t>
      </w:r>
    </w:p>
    <w:p w14:paraId="095F7AF7" w14:textId="3D552EA8" w:rsidR="004364BD" w:rsidRPr="00DF25B5" w:rsidRDefault="004364BD" w:rsidP="008A1FC5">
      <w:pPr>
        <w:pStyle w:val="af7"/>
        <w:suppressAutoHyphens w:val="0"/>
        <w:spacing w:after="0"/>
        <w:jc w:val="both"/>
      </w:pPr>
      <w:r w:rsidRPr="00DF25B5">
        <w:t>2.1.</w:t>
      </w:r>
      <w:r w:rsidR="00E96388">
        <w:t>7</w:t>
      </w:r>
      <w:r w:rsidRPr="00DF25B5">
        <w:t>. Исполнитель возмещает Заказчику документально подтвержденные убытки, если они возникли вследствие действия/бездействия его работников (в том числе</w:t>
      </w:r>
      <w:r w:rsidR="008A1FC5" w:rsidRPr="00DF25B5">
        <w:t xml:space="preserve"> совершенных</w:t>
      </w:r>
      <w:r w:rsidRPr="00DF25B5">
        <w:t xml:space="preserve"> на объектах Заказчика хищени</w:t>
      </w:r>
      <w:r w:rsidR="008A1FC5" w:rsidRPr="00DF25B5">
        <w:t>й</w:t>
      </w:r>
      <w:r w:rsidRPr="00DF25B5">
        <w:t xml:space="preserve"> имущества). Убытки подлежат возмещению в полном объеме.</w:t>
      </w:r>
    </w:p>
    <w:p w14:paraId="1D1D70B7" w14:textId="07EBAC8A" w:rsidR="00AB0B3C" w:rsidRPr="00DF25B5" w:rsidRDefault="003E50BB" w:rsidP="00AB0B3C">
      <w:pPr>
        <w:pStyle w:val="af7"/>
        <w:suppressAutoHyphens w:val="0"/>
        <w:spacing w:after="0"/>
        <w:jc w:val="both"/>
      </w:pPr>
      <w:r w:rsidRPr="00DF25B5">
        <w:t>2.1.</w:t>
      </w:r>
      <w:r w:rsidR="00E96388">
        <w:t>8</w:t>
      </w:r>
      <w:r w:rsidRPr="00DF25B5">
        <w:t xml:space="preserve">. </w:t>
      </w:r>
      <w:r w:rsidR="004364BD" w:rsidRPr="00DF25B5">
        <w:t>Соблюдать требования локальных нормативных актов, действующих на предприятии Заказчика, в том числе правила внутреннего трудового распорядка, пропускной и внутриобъектовый режим</w:t>
      </w:r>
      <w:r w:rsidRPr="00DF25B5">
        <w:t>ы</w:t>
      </w:r>
      <w:r w:rsidR="004364BD" w:rsidRPr="00DF25B5">
        <w:t>.</w:t>
      </w:r>
      <w:bookmarkStart w:id="1" w:name="_Hlk103678410"/>
      <w:r w:rsidR="00571414" w:rsidRPr="00DF25B5">
        <w:t xml:space="preserve"> Не позднее чем за</w:t>
      </w:r>
      <w:r w:rsidR="00571414" w:rsidRPr="002A25D8">
        <w:t xml:space="preserve"> 5 </w:t>
      </w:r>
      <w:r w:rsidR="00742752">
        <w:t>(пяти)_</w:t>
      </w:r>
      <w:r w:rsidR="00571414" w:rsidRPr="002A25D8">
        <w:t xml:space="preserve">рабочих дней до даты начала фактического выполнения работ по настоящему Договору направить Заказчику списки транспортных средств (с указанием марки и государственного регистрационного знака </w:t>
      </w:r>
      <w:r w:rsidR="00571414" w:rsidRPr="00DF25B5">
        <w:t xml:space="preserve">транспортного средства), персонала (с указанием должности, фамилии, имени, </w:t>
      </w:r>
      <w:r w:rsidR="00571414" w:rsidRPr="00DF25B5">
        <w:lastRenderedPageBreak/>
        <w:t xml:space="preserve">отчества и приложением копий паспортов), задействованных для исполнения настоящего Договора, для оформления пропусков на охраняемые объекты Заказчика. </w:t>
      </w:r>
      <w:r w:rsidR="009D04E3" w:rsidRPr="00DF25B5">
        <w:t xml:space="preserve"> </w:t>
      </w:r>
    </w:p>
    <w:p w14:paraId="6E3ECC78" w14:textId="50380A63" w:rsidR="00AB0B3C" w:rsidRPr="00DF25B5" w:rsidRDefault="00AB0B3C" w:rsidP="00AB0B3C">
      <w:pPr>
        <w:pStyle w:val="af7"/>
        <w:suppressAutoHyphens w:val="0"/>
        <w:spacing w:after="0"/>
        <w:jc w:val="both"/>
      </w:pPr>
      <w:r w:rsidRPr="00DF25B5">
        <w:t>2.1.</w:t>
      </w:r>
      <w:r w:rsidR="00E96388">
        <w:t>9</w:t>
      </w:r>
      <w:r w:rsidRPr="00DF25B5">
        <w:t xml:space="preserve">. Не позднее, чем за 2 </w:t>
      </w:r>
      <w:r w:rsidR="00742752">
        <w:t>(два)_</w:t>
      </w:r>
      <w:r w:rsidRPr="00DF25B5">
        <w:t>рабочих дня до даты фактического выполнения работ по настоящему договору направить работников Исполнителя:</w:t>
      </w:r>
    </w:p>
    <w:p w14:paraId="7A36F972" w14:textId="2FD18308" w:rsidR="00AB0B3C" w:rsidRPr="00DF25B5" w:rsidRDefault="00AB0B3C" w:rsidP="00AB0B3C">
      <w:pPr>
        <w:pStyle w:val="af7"/>
        <w:suppressAutoHyphens w:val="0"/>
        <w:spacing w:after="0"/>
        <w:jc w:val="both"/>
      </w:pPr>
      <w:r w:rsidRPr="00DF25B5">
        <w:t>- для получения вводного инструктажа по нахождению на опасных производственных объектах Заказчика в Техническую службу;</w:t>
      </w:r>
    </w:p>
    <w:p w14:paraId="4AC4DD19" w14:textId="7B23097A" w:rsidR="006E123E" w:rsidRPr="00DF25B5" w:rsidRDefault="00AB0B3C" w:rsidP="00077358">
      <w:pPr>
        <w:tabs>
          <w:tab w:val="left" w:pos="714"/>
        </w:tabs>
        <w:spacing w:line="278" w:lineRule="exact"/>
        <w:jc w:val="both"/>
        <w:rPr>
          <w:rFonts w:ascii="Times New Roman" w:eastAsia="Times New Roman" w:hAnsi="Times New Roman" w:cs="Times New Roman"/>
          <w:color w:val="auto"/>
        </w:rPr>
      </w:pPr>
      <w:r w:rsidRPr="00DF25B5">
        <w:rPr>
          <w:rFonts w:ascii="Times New Roman" w:hAnsi="Times New Roman" w:cs="Times New Roman"/>
          <w:color w:val="auto"/>
        </w:rPr>
        <w:t>-</w:t>
      </w:r>
      <w:r w:rsidR="00077358" w:rsidRPr="00DF25B5">
        <w:rPr>
          <w:rFonts w:ascii="Times New Roman" w:hAnsi="Times New Roman" w:cs="Times New Roman"/>
          <w:color w:val="auto"/>
        </w:rPr>
        <w:t xml:space="preserve"> </w:t>
      </w:r>
      <w:r w:rsidRPr="00DF25B5">
        <w:rPr>
          <w:rFonts w:ascii="Times New Roman" w:hAnsi="Times New Roman" w:cs="Times New Roman"/>
          <w:color w:val="auto"/>
        </w:rPr>
        <w:t>для получения пропусков и инструктажа по пропускному и внутриобъектовому реж</w:t>
      </w:r>
      <w:r w:rsidR="004005C7" w:rsidRPr="00DF25B5">
        <w:rPr>
          <w:rFonts w:ascii="Times New Roman" w:hAnsi="Times New Roman" w:cs="Times New Roman"/>
          <w:color w:val="auto"/>
        </w:rPr>
        <w:t>имам на объектах Заказчика в С</w:t>
      </w:r>
      <w:r w:rsidRPr="00DF25B5">
        <w:rPr>
          <w:rFonts w:ascii="Times New Roman" w:hAnsi="Times New Roman" w:cs="Times New Roman"/>
          <w:color w:val="auto"/>
        </w:rPr>
        <w:t>лужбу безопасности</w:t>
      </w:r>
      <w:r w:rsidR="004005C7" w:rsidRPr="00DF25B5">
        <w:rPr>
          <w:rFonts w:ascii="Times New Roman" w:hAnsi="Times New Roman" w:cs="Times New Roman"/>
          <w:color w:val="auto"/>
        </w:rPr>
        <w:t>.</w:t>
      </w:r>
      <w:r w:rsidR="006E123E" w:rsidRPr="00DF25B5">
        <w:rPr>
          <w:rFonts w:ascii="Times New Roman" w:eastAsia="Times New Roman" w:hAnsi="Times New Roman" w:cs="Times New Roman"/>
          <w:color w:val="auto"/>
        </w:rPr>
        <w:t xml:space="preserve"> </w:t>
      </w:r>
    </w:p>
    <w:p w14:paraId="1C4B297D" w14:textId="10F34572" w:rsidR="006E123E" w:rsidRPr="00DF25B5" w:rsidRDefault="003E50BB" w:rsidP="004005C7">
      <w:pPr>
        <w:tabs>
          <w:tab w:val="left" w:pos="714"/>
        </w:tabs>
        <w:spacing w:line="278" w:lineRule="exact"/>
        <w:jc w:val="both"/>
        <w:rPr>
          <w:rFonts w:ascii="Times New Roman" w:eastAsia="Times New Roman" w:hAnsi="Times New Roman" w:cs="Times New Roman"/>
          <w:color w:val="auto"/>
        </w:rPr>
      </w:pPr>
      <w:r w:rsidRPr="00DF25B5">
        <w:rPr>
          <w:rFonts w:ascii="Times New Roman" w:eastAsia="Times New Roman" w:hAnsi="Times New Roman" w:cs="Times New Roman"/>
          <w:color w:val="auto"/>
        </w:rPr>
        <w:t>2.1.1</w:t>
      </w:r>
      <w:r w:rsidR="00E96388">
        <w:rPr>
          <w:rFonts w:ascii="Times New Roman" w:eastAsia="Times New Roman" w:hAnsi="Times New Roman" w:cs="Times New Roman"/>
          <w:color w:val="auto"/>
        </w:rPr>
        <w:t>0</w:t>
      </w:r>
      <w:r w:rsidR="006E123E" w:rsidRPr="00DF25B5">
        <w:rPr>
          <w:rFonts w:ascii="Times New Roman" w:eastAsia="Times New Roman" w:hAnsi="Times New Roman" w:cs="Times New Roman"/>
          <w:color w:val="auto"/>
        </w:rPr>
        <w:t xml:space="preserve">. В случае </w:t>
      </w:r>
      <w:r w:rsidR="006E123E" w:rsidRPr="00144F99">
        <w:rPr>
          <w:rFonts w:ascii="Times New Roman" w:eastAsia="Times New Roman" w:hAnsi="Times New Roman" w:cs="Times New Roman"/>
          <w:color w:val="auto"/>
        </w:rPr>
        <w:t>замены транспортного средства или работника, задействованных для исполнения</w:t>
      </w:r>
      <w:r w:rsidR="004005C7" w:rsidRPr="00144F99">
        <w:rPr>
          <w:rFonts w:ascii="Times New Roman" w:eastAsia="Times New Roman" w:hAnsi="Times New Roman" w:cs="Times New Roman"/>
          <w:color w:val="auto"/>
        </w:rPr>
        <w:t xml:space="preserve"> </w:t>
      </w:r>
      <w:r w:rsidR="006E123E" w:rsidRPr="00DF25B5">
        <w:rPr>
          <w:rFonts w:ascii="Times New Roman" w:eastAsia="Times New Roman" w:hAnsi="Times New Roman" w:cs="Times New Roman"/>
          <w:color w:val="auto"/>
        </w:rPr>
        <w:t>настоящего договора, направлять соответствующее уведомление Заказчику в сроки и на условиях,</w:t>
      </w:r>
      <w:r w:rsidR="006E123E" w:rsidRPr="00DF25B5">
        <w:rPr>
          <w:rFonts w:ascii="Times New Roman" w:eastAsia="Times New Roman" w:hAnsi="Times New Roman" w:cs="Times New Roman"/>
          <w:color w:val="auto"/>
        </w:rPr>
        <w:br/>
        <w:t>указанных в подпункте</w:t>
      </w:r>
      <w:r w:rsidR="00077358" w:rsidRPr="00DF25B5">
        <w:rPr>
          <w:rFonts w:ascii="Times New Roman" w:eastAsia="Times New Roman" w:hAnsi="Times New Roman" w:cs="Times New Roman"/>
          <w:color w:val="auto"/>
        </w:rPr>
        <w:t xml:space="preserve"> 2.1.9</w:t>
      </w:r>
      <w:r w:rsidR="00C016A2">
        <w:rPr>
          <w:rFonts w:ascii="Times New Roman" w:eastAsia="Times New Roman" w:hAnsi="Times New Roman" w:cs="Times New Roman"/>
          <w:color w:val="auto"/>
        </w:rPr>
        <w:t xml:space="preserve"> настоящего Договора</w:t>
      </w:r>
      <w:r w:rsidR="00077358" w:rsidRPr="00DF25B5">
        <w:rPr>
          <w:rFonts w:ascii="Times New Roman" w:eastAsia="Times New Roman" w:hAnsi="Times New Roman" w:cs="Times New Roman"/>
          <w:color w:val="auto"/>
        </w:rPr>
        <w:t>.</w:t>
      </w:r>
    </w:p>
    <w:p w14:paraId="53C84B1D" w14:textId="670866C6" w:rsidR="009D04E3" w:rsidRPr="00DF25B5" w:rsidRDefault="006E123E" w:rsidP="009972C6">
      <w:pPr>
        <w:tabs>
          <w:tab w:val="left" w:pos="719"/>
        </w:tabs>
        <w:spacing w:line="278" w:lineRule="exact"/>
        <w:ind w:right="28"/>
        <w:jc w:val="both"/>
        <w:rPr>
          <w:rFonts w:ascii="Times New Roman" w:eastAsia="Times New Roman" w:hAnsi="Times New Roman" w:cs="Times New Roman"/>
          <w:color w:val="auto"/>
        </w:rPr>
      </w:pPr>
      <w:r w:rsidRPr="00DF25B5">
        <w:rPr>
          <w:rFonts w:ascii="Times New Roman" w:eastAsia="Times New Roman" w:hAnsi="Times New Roman" w:cs="Times New Roman"/>
          <w:color w:val="auto"/>
        </w:rPr>
        <w:t>2.1.1</w:t>
      </w:r>
      <w:r w:rsidR="00E96388">
        <w:rPr>
          <w:rFonts w:ascii="Times New Roman" w:eastAsia="Times New Roman" w:hAnsi="Times New Roman" w:cs="Times New Roman"/>
          <w:color w:val="auto"/>
        </w:rPr>
        <w:t>1</w:t>
      </w:r>
      <w:r w:rsidRPr="00DF25B5">
        <w:rPr>
          <w:rFonts w:ascii="Times New Roman" w:eastAsia="Times New Roman" w:hAnsi="Times New Roman" w:cs="Times New Roman"/>
          <w:color w:val="auto"/>
        </w:rPr>
        <w:t>.</w:t>
      </w:r>
      <w:r w:rsidR="009972C6" w:rsidRPr="00DF25B5">
        <w:rPr>
          <w:rFonts w:ascii="Times New Roman" w:eastAsia="Times New Roman" w:hAnsi="Times New Roman" w:cs="Times New Roman"/>
          <w:color w:val="auto"/>
        </w:rPr>
        <w:t xml:space="preserve"> При заезде на </w:t>
      </w:r>
      <w:r w:rsidR="004005C7" w:rsidRPr="00DF25B5">
        <w:rPr>
          <w:rFonts w:ascii="Times New Roman" w:eastAsia="Times New Roman" w:hAnsi="Times New Roman" w:cs="Times New Roman"/>
          <w:color w:val="auto"/>
        </w:rPr>
        <w:t>территорию</w:t>
      </w:r>
      <w:r w:rsidR="009972C6" w:rsidRPr="00DF25B5">
        <w:rPr>
          <w:rFonts w:ascii="Times New Roman" w:eastAsia="Times New Roman" w:hAnsi="Times New Roman" w:cs="Times New Roman"/>
          <w:color w:val="auto"/>
        </w:rPr>
        <w:t xml:space="preserve"> </w:t>
      </w:r>
      <w:r w:rsidR="004005C7" w:rsidRPr="00DF25B5">
        <w:rPr>
          <w:rFonts w:ascii="Times New Roman" w:eastAsia="Times New Roman" w:hAnsi="Times New Roman" w:cs="Times New Roman"/>
          <w:color w:val="auto"/>
        </w:rPr>
        <w:t xml:space="preserve">Заказчика </w:t>
      </w:r>
      <w:r w:rsidR="009972C6" w:rsidRPr="00DF25B5">
        <w:rPr>
          <w:rFonts w:ascii="Times New Roman" w:eastAsia="Times New Roman" w:hAnsi="Times New Roman" w:cs="Times New Roman"/>
          <w:color w:val="auto"/>
        </w:rPr>
        <w:t>работники Исполнителя обязаны иметь сопроводительный документ</w:t>
      </w:r>
      <w:r w:rsidR="003E50BB" w:rsidRPr="00DF25B5">
        <w:rPr>
          <w:rFonts w:ascii="Times New Roman" w:eastAsia="Times New Roman" w:hAnsi="Times New Roman" w:cs="Times New Roman"/>
          <w:color w:val="auto"/>
        </w:rPr>
        <w:t>, подписанный уполномоченным представителем Исполнителя,</w:t>
      </w:r>
      <w:r w:rsidR="009972C6" w:rsidRPr="00DF25B5">
        <w:rPr>
          <w:rFonts w:ascii="Times New Roman" w:eastAsia="Times New Roman" w:hAnsi="Times New Roman" w:cs="Times New Roman"/>
          <w:color w:val="auto"/>
        </w:rPr>
        <w:t xml:space="preserve"> </w:t>
      </w:r>
      <w:r w:rsidR="004005C7" w:rsidRPr="00DF25B5">
        <w:rPr>
          <w:rFonts w:ascii="Times New Roman" w:eastAsia="Times New Roman" w:hAnsi="Times New Roman" w:cs="Times New Roman"/>
          <w:color w:val="auto"/>
        </w:rPr>
        <w:t xml:space="preserve">на завозимые материалы и запасные </w:t>
      </w:r>
      <w:r w:rsidR="009972C6" w:rsidRPr="00DF25B5">
        <w:rPr>
          <w:rFonts w:ascii="Times New Roman" w:eastAsia="Times New Roman" w:hAnsi="Times New Roman" w:cs="Times New Roman"/>
          <w:color w:val="auto"/>
        </w:rPr>
        <w:t xml:space="preserve">части. </w:t>
      </w:r>
      <w:r w:rsidR="004005C7" w:rsidRPr="00DF25B5">
        <w:rPr>
          <w:rFonts w:ascii="Times New Roman" w:eastAsia="Times New Roman" w:hAnsi="Times New Roman" w:cs="Times New Roman"/>
          <w:color w:val="auto"/>
        </w:rPr>
        <w:t>Данный д</w:t>
      </w:r>
      <w:r w:rsidR="009972C6" w:rsidRPr="00DF25B5">
        <w:rPr>
          <w:rFonts w:ascii="Times New Roman" w:eastAsia="Times New Roman" w:hAnsi="Times New Roman" w:cs="Times New Roman"/>
          <w:color w:val="auto"/>
        </w:rPr>
        <w:t xml:space="preserve">окумент должен предъявляться </w:t>
      </w:r>
      <w:r w:rsidR="004005C7" w:rsidRPr="00DF25B5">
        <w:rPr>
          <w:rFonts w:ascii="Times New Roman" w:eastAsia="Times New Roman" w:hAnsi="Times New Roman" w:cs="Times New Roman"/>
          <w:color w:val="auto"/>
        </w:rPr>
        <w:t xml:space="preserve">сотрудникам </w:t>
      </w:r>
      <w:r w:rsidR="009972C6" w:rsidRPr="00DF25B5">
        <w:rPr>
          <w:rFonts w:ascii="Times New Roman" w:eastAsia="Times New Roman" w:hAnsi="Times New Roman" w:cs="Times New Roman"/>
          <w:color w:val="auto"/>
        </w:rPr>
        <w:t>охран</w:t>
      </w:r>
      <w:r w:rsidR="004005C7" w:rsidRPr="00DF25B5">
        <w:rPr>
          <w:rFonts w:ascii="Times New Roman" w:eastAsia="Times New Roman" w:hAnsi="Times New Roman" w:cs="Times New Roman"/>
          <w:color w:val="auto"/>
        </w:rPr>
        <w:t>ы</w:t>
      </w:r>
      <w:r w:rsidR="009972C6" w:rsidRPr="00DF25B5">
        <w:rPr>
          <w:rFonts w:ascii="Times New Roman" w:eastAsia="Times New Roman" w:hAnsi="Times New Roman" w:cs="Times New Roman"/>
          <w:color w:val="auto"/>
        </w:rPr>
        <w:t xml:space="preserve"> при въезде на </w:t>
      </w:r>
      <w:r w:rsidR="003E50BB" w:rsidRPr="00DF25B5">
        <w:rPr>
          <w:rFonts w:ascii="Times New Roman" w:eastAsia="Times New Roman" w:hAnsi="Times New Roman" w:cs="Times New Roman"/>
          <w:color w:val="auto"/>
        </w:rPr>
        <w:t>территорию Заказчика</w:t>
      </w:r>
      <w:r w:rsidR="009972C6" w:rsidRPr="00DF25B5">
        <w:rPr>
          <w:rFonts w:ascii="Times New Roman" w:eastAsia="Times New Roman" w:hAnsi="Times New Roman" w:cs="Times New Roman"/>
          <w:color w:val="auto"/>
        </w:rPr>
        <w:t xml:space="preserve"> для сверки </w:t>
      </w:r>
      <w:r w:rsidR="004005C7" w:rsidRPr="00DF25B5">
        <w:rPr>
          <w:rFonts w:ascii="Times New Roman" w:eastAsia="Times New Roman" w:hAnsi="Times New Roman" w:cs="Times New Roman"/>
          <w:color w:val="auto"/>
        </w:rPr>
        <w:t>товарно-материальных ценностей</w:t>
      </w:r>
      <w:r w:rsidR="009972C6" w:rsidRPr="00DF25B5">
        <w:rPr>
          <w:rFonts w:ascii="Times New Roman" w:eastAsia="Times New Roman" w:hAnsi="Times New Roman" w:cs="Times New Roman"/>
          <w:color w:val="auto"/>
        </w:rPr>
        <w:t xml:space="preserve">. </w:t>
      </w:r>
      <w:r w:rsidR="009D04E3" w:rsidRPr="00DF25B5">
        <w:rPr>
          <w:rFonts w:ascii="Times New Roman" w:eastAsia="Times New Roman" w:hAnsi="Times New Roman" w:cs="Times New Roman"/>
          <w:color w:val="auto"/>
        </w:rPr>
        <w:t xml:space="preserve"> Предъявлять сотрудникам охраны к осмотру транспорт, оборудование, материалы и содержимое ручной клади</w:t>
      </w:r>
      <w:r w:rsidR="00AB0B3C" w:rsidRPr="00DF25B5">
        <w:rPr>
          <w:rFonts w:ascii="Times New Roman" w:eastAsia="Times New Roman" w:hAnsi="Times New Roman" w:cs="Times New Roman"/>
          <w:color w:val="auto"/>
        </w:rPr>
        <w:t>.</w:t>
      </w:r>
    </w:p>
    <w:p w14:paraId="1C598B2D" w14:textId="485BA17B" w:rsidR="009D04E3" w:rsidRPr="00DF25B5" w:rsidRDefault="006E123E" w:rsidP="006E123E">
      <w:pPr>
        <w:tabs>
          <w:tab w:val="left" w:pos="802"/>
        </w:tabs>
        <w:spacing w:line="278" w:lineRule="exact"/>
        <w:ind w:right="19"/>
        <w:jc w:val="both"/>
        <w:rPr>
          <w:rFonts w:ascii="Times New Roman" w:eastAsia="Times New Roman" w:hAnsi="Times New Roman" w:cs="Times New Roman"/>
          <w:color w:val="auto"/>
        </w:rPr>
      </w:pPr>
      <w:r w:rsidRPr="00DF25B5">
        <w:rPr>
          <w:rFonts w:ascii="Times New Roman" w:eastAsia="Times New Roman" w:hAnsi="Times New Roman" w:cs="Times New Roman"/>
          <w:color w:val="auto"/>
        </w:rPr>
        <w:t>2.1.1</w:t>
      </w:r>
      <w:r w:rsidR="00E96388">
        <w:rPr>
          <w:rFonts w:ascii="Times New Roman" w:eastAsia="Times New Roman" w:hAnsi="Times New Roman" w:cs="Times New Roman"/>
          <w:color w:val="auto"/>
        </w:rPr>
        <w:t>2</w:t>
      </w:r>
      <w:r w:rsidRPr="00DF25B5">
        <w:rPr>
          <w:rFonts w:ascii="Times New Roman" w:eastAsia="Times New Roman" w:hAnsi="Times New Roman" w:cs="Times New Roman"/>
          <w:color w:val="auto"/>
        </w:rPr>
        <w:t>.</w:t>
      </w:r>
      <w:r w:rsidR="00077358" w:rsidRPr="00DF25B5">
        <w:rPr>
          <w:rFonts w:ascii="Times New Roman" w:eastAsia="Times New Roman" w:hAnsi="Times New Roman" w:cs="Times New Roman"/>
          <w:color w:val="auto"/>
        </w:rPr>
        <w:t xml:space="preserve"> </w:t>
      </w:r>
      <w:r w:rsidR="009D04E3" w:rsidRPr="00DF25B5">
        <w:rPr>
          <w:rFonts w:ascii="Times New Roman" w:eastAsia="Times New Roman" w:hAnsi="Times New Roman" w:cs="Times New Roman"/>
          <w:color w:val="auto"/>
        </w:rPr>
        <w:t>С целью ознакомления представителя Заказчика со стоимостью</w:t>
      </w:r>
      <w:r w:rsidR="004005C7" w:rsidRPr="00DF25B5">
        <w:rPr>
          <w:rFonts w:ascii="Times New Roman" w:eastAsia="Times New Roman" w:hAnsi="Times New Roman" w:cs="Times New Roman"/>
          <w:color w:val="auto"/>
        </w:rPr>
        <w:t>, количеством</w:t>
      </w:r>
      <w:r w:rsidR="009D04E3" w:rsidRPr="00DF25B5">
        <w:rPr>
          <w:rFonts w:ascii="Times New Roman" w:eastAsia="Times New Roman" w:hAnsi="Times New Roman" w:cs="Times New Roman"/>
          <w:color w:val="auto"/>
        </w:rPr>
        <w:t xml:space="preserve"> запасных частей и расходных материалов, до начала проведения </w:t>
      </w:r>
      <w:r w:rsidR="00094EE1" w:rsidRPr="00DF25B5">
        <w:rPr>
          <w:rFonts w:ascii="Times New Roman" w:eastAsia="Times New Roman" w:hAnsi="Times New Roman" w:cs="Times New Roman"/>
          <w:color w:val="auto"/>
        </w:rPr>
        <w:t>ремонта (аварийного, планового),</w:t>
      </w:r>
      <w:r w:rsidR="00B4356E" w:rsidRPr="00DF25B5">
        <w:rPr>
          <w:rFonts w:ascii="Times New Roman" w:eastAsia="Times New Roman" w:hAnsi="Times New Roman" w:cs="Times New Roman"/>
          <w:color w:val="auto"/>
        </w:rPr>
        <w:t xml:space="preserve"> </w:t>
      </w:r>
      <w:r w:rsidR="009D04E3" w:rsidRPr="00DF25B5">
        <w:rPr>
          <w:rFonts w:ascii="Times New Roman" w:eastAsia="Times New Roman" w:hAnsi="Times New Roman" w:cs="Times New Roman"/>
          <w:color w:val="auto"/>
        </w:rPr>
        <w:t>Исполнитель предоставляет Заказчику подписанную дефектную ведомость</w:t>
      </w:r>
      <w:r w:rsidR="003E50BB" w:rsidRPr="00DF25B5">
        <w:rPr>
          <w:rFonts w:ascii="Times New Roman" w:eastAsia="Times New Roman" w:hAnsi="Times New Roman" w:cs="Times New Roman"/>
          <w:color w:val="auto"/>
        </w:rPr>
        <w:t xml:space="preserve"> </w:t>
      </w:r>
      <w:r w:rsidR="009D04E3" w:rsidRPr="00DF25B5">
        <w:rPr>
          <w:rFonts w:ascii="Times New Roman" w:eastAsia="Times New Roman" w:hAnsi="Times New Roman" w:cs="Times New Roman"/>
          <w:color w:val="auto"/>
        </w:rPr>
        <w:t>с указанием наименования запасных частей,</w:t>
      </w:r>
      <w:r w:rsidR="00094EE1" w:rsidRPr="00DF25B5">
        <w:rPr>
          <w:rFonts w:ascii="Times New Roman" w:eastAsia="Times New Roman" w:hAnsi="Times New Roman" w:cs="Times New Roman"/>
          <w:color w:val="auto"/>
        </w:rPr>
        <w:t xml:space="preserve"> их стоимости и сроков поставки.</w:t>
      </w:r>
    </w:p>
    <w:bookmarkEnd w:id="1"/>
    <w:p w14:paraId="3E25D31B" w14:textId="7E4EC691" w:rsidR="004364BD" w:rsidRPr="00DF25B5" w:rsidRDefault="004364BD" w:rsidP="004005C7">
      <w:pPr>
        <w:pStyle w:val="af7"/>
        <w:suppressAutoHyphens w:val="0"/>
        <w:spacing w:after="0"/>
        <w:jc w:val="both"/>
      </w:pPr>
      <w:r w:rsidRPr="00DF25B5">
        <w:t>2.1.1</w:t>
      </w:r>
      <w:r w:rsidR="00E96388">
        <w:t>3</w:t>
      </w:r>
      <w:r w:rsidRPr="00DF25B5">
        <w:t xml:space="preserve">. </w:t>
      </w:r>
      <w:r w:rsidR="004005C7" w:rsidRPr="00DF25B5">
        <w:t>Исполнитель</w:t>
      </w:r>
      <w:r w:rsidRPr="00DF25B5">
        <w:t xml:space="preserve"> обязан не допускать нахождения на территории Заказчика </w:t>
      </w:r>
      <w:r w:rsidR="004005C7" w:rsidRPr="00DF25B5">
        <w:t>своего персонала</w:t>
      </w:r>
      <w:r w:rsidRPr="00DF25B5">
        <w:t>, находящ</w:t>
      </w:r>
      <w:r w:rsidR="004005C7" w:rsidRPr="00DF25B5">
        <w:t>его</w:t>
      </w:r>
      <w:r w:rsidRPr="00DF25B5">
        <w:t>ся с признаками или в состоянии алкогольного, токсического</w:t>
      </w:r>
      <w:r w:rsidR="004005C7" w:rsidRPr="00DF25B5">
        <w:t>,</w:t>
      </w:r>
      <w:r w:rsidRPr="00DF25B5">
        <w:t xml:space="preserve"> либо наркотического опьянения.</w:t>
      </w:r>
      <w:r w:rsidR="009D04E3" w:rsidRPr="00DF25B5">
        <w:t xml:space="preserve"> Не допускать проноса/провоза на территорию (с территории) Заказчика алкогольных напитков, наркотических и психотропных веществ, оружия, боеприпасов, взрывоопасных веществ</w:t>
      </w:r>
      <w:r w:rsidR="00AB0B3C" w:rsidRPr="00DF25B5">
        <w:t xml:space="preserve"> </w:t>
      </w:r>
      <w:r w:rsidR="009D04E3" w:rsidRPr="00DF25B5">
        <w:t>и иных запрещенных к свободному обороту в РФ предметов и веществ</w:t>
      </w:r>
      <w:r w:rsidR="004005C7" w:rsidRPr="00DF25B5">
        <w:t>.</w:t>
      </w:r>
    </w:p>
    <w:p w14:paraId="7AD5124D" w14:textId="2F24B58B" w:rsidR="009972C6" w:rsidRPr="00DF25B5" w:rsidRDefault="004364BD" w:rsidP="00B2140D">
      <w:pPr>
        <w:pStyle w:val="af7"/>
        <w:spacing w:after="0"/>
        <w:jc w:val="both"/>
      </w:pPr>
      <w:r w:rsidRPr="00DF25B5">
        <w:t>2.1.1</w:t>
      </w:r>
      <w:r w:rsidR="00E96388">
        <w:t>4</w:t>
      </w:r>
      <w:r w:rsidRPr="00DF25B5">
        <w:t>.</w:t>
      </w:r>
      <w:r w:rsidR="00C0515B" w:rsidRPr="00DF25B5">
        <w:t xml:space="preserve"> </w:t>
      </w:r>
      <w:r w:rsidR="004005C7" w:rsidRPr="00DF25B5">
        <w:t>В</w:t>
      </w:r>
      <w:r w:rsidRPr="00DF25B5">
        <w:t xml:space="preserve">ывоз </w:t>
      </w:r>
      <w:r w:rsidR="004005C7" w:rsidRPr="00DF25B5">
        <w:t xml:space="preserve">собственных </w:t>
      </w:r>
      <w:r w:rsidRPr="00DF25B5">
        <w:t>материалов, механизмов и оборудования с территории Заказчика осуществля</w:t>
      </w:r>
      <w:r w:rsidR="004005C7" w:rsidRPr="00DF25B5">
        <w:t>ть</w:t>
      </w:r>
      <w:r w:rsidRPr="00DF25B5">
        <w:t xml:space="preserve"> только по </w:t>
      </w:r>
      <w:r w:rsidR="009240E1" w:rsidRPr="00DF25B5">
        <w:t>пропуску</w:t>
      </w:r>
      <w:r w:rsidRPr="00DF25B5">
        <w:t xml:space="preserve"> на вывоз</w:t>
      </w:r>
      <w:r w:rsidR="004005C7" w:rsidRPr="00DF25B5">
        <w:t xml:space="preserve"> ТМЦ</w:t>
      </w:r>
      <w:r w:rsidRPr="00DF25B5">
        <w:t>, оформленно</w:t>
      </w:r>
      <w:r w:rsidR="004005C7" w:rsidRPr="00DF25B5">
        <w:t>му</w:t>
      </w:r>
      <w:r w:rsidRPr="00DF25B5">
        <w:t xml:space="preserve"> и подписанно</w:t>
      </w:r>
      <w:r w:rsidR="004005C7" w:rsidRPr="00DF25B5">
        <w:t>му</w:t>
      </w:r>
      <w:r w:rsidRPr="00DF25B5">
        <w:t xml:space="preserve"> </w:t>
      </w:r>
      <w:r w:rsidR="004005C7" w:rsidRPr="00DF25B5">
        <w:t xml:space="preserve">уполномоченными </w:t>
      </w:r>
      <w:r w:rsidRPr="00DF25B5">
        <w:t>представител</w:t>
      </w:r>
      <w:r w:rsidR="004005C7" w:rsidRPr="00DF25B5">
        <w:t>ями</w:t>
      </w:r>
      <w:r w:rsidRPr="00DF25B5">
        <w:t xml:space="preserve"> </w:t>
      </w:r>
      <w:r w:rsidR="004005C7" w:rsidRPr="00DF25B5">
        <w:t>З</w:t>
      </w:r>
      <w:r w:rsidRPr="00DF25B5">
        <w:t>аказчика.</w:t>
      </w:r>
      <w:r w:rsidR="00925BD2" w:rsidRPr="00DF25B5">
        <w:t xml:space="preserve"> При обнаружении сотрудниками охраны оборудования и материалов, не включенных в </w:t>
      </w:r>
      <w:r w:rsidR="004005C7" w:rsidRPr="00DF25B5">
        <w:t>пропуск</w:t>
      </w:r>
      <w:r w:rsidR="00925BD2" w:rsidRPr="00DF25B5">
        <w:t>, транспорт и работники Исполнителя не выпускаются за территорию Заказчика до установления принадлежности товарно-материальных ценностей.</w:t>
      </w:r>
      <w:r w:rsidR="009972C6" w:rsidRPr="00DF25B5">
        <w:t xml:space="preserve"> </w:t>
      </w:r>
    </w:p>
    <w:p w14:paraId="4472483D" w14:textId="2E555B8E" w:rsidR="00083E21" w:rsidRPr="00144F99" w:rsidRDefault="00C0515B" w:rsidP="00B2140D">
      <w:pPr>
        <w:pStyle w:val="af7"/>
        <w:spacing w:after="0"/>
        <w:jc w:val="both"/>
      </w:pPr>
      <w:r w:rsidRPr="00DF25B5">
        <w:t>2.1.1</w:t>
      </w:r>
      <w:r w:rsidR="00E96388">
        <w:t>5</w:t>
      </w:r>
      <w:r w:rsidRPr="00DF25B5">
        <w:t>.</w:t>
      </w:r>
      <w:r w:rsidRPr="00144F99">
        <w:t xml:space="preserve">  </w:t>
      </w:r>
      <w:r w:rsidR="00083E21" w:rsidRPr="00144F99">
        <w:t>П</w:t>
      </w:r>
      <w:r w:rsidR="004005C7" w:rsidRPr="00144F99">
        <w:t>ри выполнении работ использовать</w:t>
      </w:r>
      <w:r w:rsidR="00083E21" w:rsidRPr="00144F99">
        <w:t xml:space="preserve"> </w:t>
      </w:r>
      <w:r w:rsidR="00F06D2B" w:rsidRPr="00144F99">
        <w:t xml:space="preserve">только </w:t>
      </w:r>
      <w:r w:rsidR="00083E21" w:rsidRPr="00144F99">
        <w:t>расходные материалы и запасные части, соответствующие данному виду техники и требованиям завода-изготовителя</w:t>
      </w:r>
      <w:r w:rsidR="00F06D2B" w:rsidRPr="00144F99">
        <w:t xml:space="preserve"> оборудования</w:t>
      </w:r>
      <w:r w:rsidR="00083E21" w:rsidRPr="00144F99">
        <w:t xml:space="preserve">. В случае предоставления запасных частей Заказчиком, Исполнитель не несет </w:t>
      </w:r>
      <w:r w:rsidR="00F06D2B" w:rsidRPr="00144F99">
        <w:t xml:space="preserve">за них </w:t>
      </w:r>
      <w:r w:rsidR="00083E21" w:rsidRPr="00144F99">
        <w:t xml:space="preserve">ответственности и не дает </w:t>
      </w:r>
      <w:r w:rsidR="00F06D2B" w:rsidRPr="00144F99">
        <w:t xml:space="preserve">на них </w:t>
      </w:r>
      <w:r w:rsidR="00083E21" w:rsidRPr="00144F99">
        <w:t>гарантии.</w:t>
      </w:r>
    </w:p>
    <w:p w14:paraId="1C487D3F" w14:textId="1BA62A0F" w:rsidR="008171C6" w:rsidRPr="00DF25B5" w:rsidRDefault="003E50BB" w:rsidP="00B2140D">
      <w:pPr>
        <w:tabs>
          <w:tab w:val="left" w:pos="714"/>
        </w:tabs>
        <w:jc w:val="both"/>
        <w:rPr>
          <w:rFonts w:ascii="Times New Roman" w:eastAsia="Times New Roman" w:hAnsi="Times New Roman" w:cs="Times New Roman"/>
          <w:color w:val="auto"/>
        </w:rPr>
      </w:pPr>
      <w:r w:rsidRPr="00DF25B5">
        <w:rPr>
          <w:rFonts w:ascii="Times New Roman" w:eastAsia="Times New Roman" w:hAnsi="Times New Roman" w:cs="Times New Roman"/>
          <w:color w:val="auto"/>
        </w:rPr>
        <w:t>2.1.1</w:t>
      </w:r>
      <w:r w:rsidR="00E96388">
        <w:rPr>
          <w:rFonts w:ascii="Times New Roman" w:eastAsia="Times New Roman" w:hAnsi="Times New Roman" w:cs="Times New Roman"/>
          <w:color w:val="auto"/>
        </w:rPr>
        <w:t>6</w:t>
      </w:r>
      <w:r w:rsidR="006E123E" w:rsidRPr="00DF25B5">
        <w:rPr>
          <w:rFonts w:ascii="Times New Roman" w:eastAsia="Times New Roman" w:hAnsi="Times New Roman" w:cs="Times New Roman"/>
          <w:color w:val="auto"/>
        </w:rPr>
        <w:t>.</w:t>
      </w:r>
      <w:r w:rsidR="00077358" w:rsidRPr="00DF25B5">
        <w:rPr>
          <w:rFonts w:ascii="Times New Roman" w:eastAsia="Times New Roman" w:hAnsi="Times New Roman" w:cs="Times New Roman"/>
          <w:color w:val="auto"/>
        </w:rPr>
        <w:t xml:space="preserve"> </w:t>
      </w:r>
      <w:r w:rsidR="008171C6" w:rsidRPr="00DF25B5">
        <w:rPr>
          <w:rFonts w:ascii="Times New Roman" w:eastAsia="Times New Roman" w:hAnsi="Times New Roman" w:cs="Times New Roman"/>
          <w:color w:val="auto"/>
        </w:rPr>
        <w:t>Исполнитель обязан выполнять Работы в объемах и в сроки, согласованные с Заказчиком.</w:t>
      </w:r>
    </w:p>
    <w:p w14:paraId="23F98F3D" w14:textId="1B701119" w:rsidR="008171C6" w:rsidRPr="00144F99" w:rsidRDefault="006E123E" w:rsidP="00B2140D">
      <w:pPr>
        <w:tabs>
          <w:tab w:val="left" w:pos="719"/>
        </w:tabs>
        <w:jc w:val="both"/>
        <w:rPr>
          <w:rFonts w:ascii="Times New Roman" w:eastAsia="Times New Roman" w:hAnsi="Times New Roman" w:cs="Times New Roman"/>
          <w:color w:val="auto"/>
        </w:rPr>
      </w:pPr>
      <w:r w:rsidRPr="00DF25B5">
        <w:rPr>
          <w:rFonts w:ascii="Times New Roman" w:eastAsia="Times New Roman" w:hAnsi="Times New Roman" w:cs="Times New Roman"/>
          <w:color w:val="auto"/>
        </w:rPr>
        <w:t>2.1.1</w:t>
      </w:r>
      <w:r w:rsidR="00E96388">
        <w:rPr>
          <w:rFonts w:ascii="Times New Roman" w:eastAsia="Times New Roman" w:hAnsi="Times New Roman" w:cs="Times New Roman"/>
          <w:color w:val="auto"/>
        </w:rPr>
        <w:t>7</w:t>
      </w:r>
      <w:r w:rsidRPr="00DF25B5">
        <w:rPr>
          <w:rFonts w:ascii="Times New Roman" w:eastAsia="Times New Roman" w:hAnsi="Times New Roman" w:cs="Times New Roman"/>
          <w:color w:val="auto"/>
        </w:rPr>
        <w:t>.</w:t>
      </w:r>
      <w:r w:rsidR="00077358" w:rsidRPr="008B0547">
        <w:rPr>
          <w:rFonts w:ascii="Times New Roman" w:eastAsia="Times New Roman" w:hAnsi="Times New Roman" w:cs="Times New Roman"/>
          <w:color w:val="auto"/>
        </w:rPr>
        <w:t xml:space="preserve"> </w:t>
      </w:r>
      <w:r w:rsidR="008171C6" w:rsidRPr="008B0547">
        <w:rPr>
          <w:rFonts w:ascii="Times New Roman" w:eastAsia="Times New Roman" w:hAnsi="Times New Roman" w:cs="Times New Roman"/>
          <w:color w:val="auto"/>
        </w:rPr>
        <w:t>Исполнитель обязан после завершени</w:t>
      </w:r>
      <w:r w:rsidR="004B3966" w:rsidRPr="008B0547">
        <w:rPr>
          <w:rFonts w:ascii="Times New Roman" w:eastAsia="Times New Roman" w:hAnsi="Times New Roman" w:cs="Times New Roman"/>
          <w:color w:val="auto"/>
        </w:rPr>
        <w:t>я Работ предоставить Заказчику а</w:t>
      </w:r>
      <w:r w:rsidR="008171C6" w:rsidRPr="008B0547">
        <w:rPr>
          <w:rFonts w:ascii="Times New Roman" w:eastAsia="Times New Roman" w:hAnsi="Times New Roman" w:cs="Times New Roman"/>
          <w:color w:val="auto"/>
        </w:rPr>
        <w:t>кт сдачи-приемки</w:t>
      </w:r>
      <w:r w:rsidR="00A72A25" w:rsidRPr="008B0547">
        <w:rPr>
          <w:rFonts w:ascii="Times New Roman" w:eastAsia="Times New Roman" w:hAnsi="Times New Roman" w:cs="Times New Roman"/>
          <w:color w:val="auto"/>
        </w:rPr>
        <w:t xml:space="preserve"> </w:t>
      </w:r>
      <w:r w:rsidR="008171C6" w:rsidRPr="008B0547">
        <w:rPr>
          <w:rFonts w:ascii="Times New Roman" w:eastAsia="Times New Roman" w:hAnsi="Times New Roman" w:cs="Times New Roman"/>
          <w:color w:val="auto"/>
        </w:rPr>
        <w:t xml:space="preserve">работ </w:t>
      </w:r>
      <w:r w:rsidR="004B3966" w:rsidRPr="008B0547">
        <w:rPr>
          <w:rFonts w:ascii="Times New Roman" w:eastAsia="Times New Roman" w:hAnsi="Times New Roman" w:cs="Times New Roman"/>
          <w:color w:val="auto"/>
        </w:rPr>
        <w:t>(Приложение</w:t>
      </w:r>
      <w:r w:rsidR="0082529D" w:rsidRPr="008B0547">
        <w:rPr>
          <w:rFonts w:ascii="Times New Roman" w:eastAsia="Times New Roman" w:hAnsi="Times New Roman" w:cs="Times New Roman"/>
          <w:color w:val="auto"/>
        </w:rPr>
        <w:t xml:space="preserve"> №</w:t>
      </w:r>
      <w:r w:rsidR="00F06D2B" w:rsidRPr="008B0547">
        <w:rPr>
          <w:rFonts w:ascii="Times New Roman" w:eastAsia="Times New Roman" w:hAnsi="Times New Roman" w:cs="Times New Roman"/>
          <w:color w:val="auto"/>
        </w:rPr>
        <w:t xml:space="preserve"> </w:t>
      </w:r>
      <w:r w:rsidR="00151D3C" w:rsidRPr="005946BB">
        <w:rPr>
          <w:rFonts w:ascii="Times New Roman" w:eastAsia="Times New Roman" w:hAnsi="Times New Roman" w:cs="Times New Roman"/>
          <w:color w:val="000000" w:themeColor="text1"/>
        </w:rPr>
        <w:t>3</w:t>
      </w:r>
      <w:r w:rsidR="008171C6" w:rsidRPr="005946BB">
        <w:rPr>
          <w:rFonts w:ascii="Times New Roman" w:eastAsia="Times New Roman" w:hAnsi="Times New Roman" w:cs="Times New Roman"/>
          <w:color w:val="000000" w:themeColor="text1"/>
        </w:rPr>
        <w:t xml:space="preserve"> к настоящему Договору</w:t>
      </w:r>
      <w:r w:rsidR="004B3966" w:rsidRPr="005946BB">
        <w:rPr>
          <w:rFonts w:ascii="Times New Roman" w:eastAsia="Times New Roman" w:hAnsi="Times New Roman" w:cs="Times New Roman"/>
          <w:color w:val="000000" w:themeColor="text1"/>
        </w:rPr>
        <w:t xml:space="preserve">) в течение 2-х </w:t>
      </w:r>
      <w:r w:rsidR="00742752">
        <w:rPr>
          <w:rFonts w:ascii="Times New Roman" w:eastAsia="Times New Roman" w:hAnsi="Times New Roman" w:cs="Times New Roman"/>
          <w:color w:val="000000" w:themeColor="text1"/>
        </w:rPr>
        <w:t xml:space="preserve">(двух) рабочих </w:t>
      </w:r>
      <w:r w:rsidR="004B3966" w:rsidRPr="005946BB">
        <w:rPr>
          <w:rFonts w:ascii="Times New Roman" w:eastAsia="Times New Roman" w:hAnsi="Times New Roman" w:cs="Times New Roman"/>
          <w:color w:val="000000" w:themeColor="text1"/>
        </w:rPr>
        <w:t>дней после завершения работ</w:t>
      </w:r>
      <w:r w:rsidR="008171C6" w:rsidRPr="005946BB">
        <w:rPr>
          <w:rFonts w:ascii="Times New Roman" w:eastAsia="Times New Roman" w:hAnsi="Times New Roman" w:cs="Times New Roman"/>
          <w:color w:val="000000" w:themeColor="text1"/>
        </w:rPr>
        <w:t>.</w:t>
      </w:r>
      <w:r w:rsidR="004B3966" w:rsidRPr="005946BB">
        <w:rPr>
          <w:rFonts w:ascii="Times New Roman" w:eastAsia="Times New Roman" w:hAnsi="Times New Roman" w:cs="Times New Roman"/>
          <w:color w:val="000000" w:themeColor="text1"/>
        </w:rPr>
        <w:t xml:space="preserve"> Заказ-наряд (Приложение № </w:t>
      </w:r>
      <w:r w:rsidR="00151D3C" w:rsidRPr="005946BB">
        <w:rPr>
          <w:rFonts w:ascii="Times New Roman" w:eastAsia="Times New Roman" w:hAnsi="Times New Roman" w:cs="Times New Roman"/>
          <w:color w:val="000000" w:themeColor="text1"/>
        </w:rPr>
        <w:t>2</w:t>
      </w:r>
      <w:r w:rsidR="004B3966" w:rsidRPr="005946BB">
        <w:rPr>
          <w:rFonts w:ascii="Times New Roman" w:eastAsia="Times New Roman" w:hAnsi="Times New Roman" w:cs="Times New Roman"/>
          <w:color w:val="000000" w:themeColor="text1"/>
        </w:rPr>
        <w:t xml:space="preserve"> </w:t>
      </w:r>
      <w:r w:rsidR="004B3966" w:rsidRPr="008B0547">
        <w:rPr>
          <w:rFonts w:ascii="Times New Roman" w:eastAsia="Times New Roman" w:hAnsi="Times New Roman" w:cs="Times New Roman"/>
          <w:color w:val="auto"/>
        </w:rPr>
        <w:t>к Договору) заполняется сразу после проведения работ в 2-х экземплярах, 1</w:t>
      </w:r>
      <w:r w:rsidR="00742752">
        <w:rPr>
          <w:rFonts w:ascii="Times New Roman" w:eastAsia="Times New Roman" w:hAnsi="Times New Roman" w:cs="Times New Roman"/>
          <w:color w:val="auto"/>
        </w:rPr>
        <w:t>-н</w:t>
      </w:r>
      <w:r w:rsidR="004B3966" w:rsidRPr="008B0547">
        <w:rPr>
          <w:rFonts w:ascii="Times New Roman" w:eastAsia="Times New Roman" w:hAnsi="Times New Roman" w:cs="Times New Roman"/>
          <w:color w:val="auto"/>
        </w:rPr>
        <w:t xml:space="preserve"> из которых передается представителю Заказчика.</w:t>
      </w:r>
    </w:p>
    <w:p w14:paraId="1EC62ADA" w14:textId="5B88B4F8" w:rsidR="008171C6" w:rsidRPr="00144F99" w:rsidRDefault="006E123E" w:rsidP="00B2140D">
      <w:pPr>
        <w:tabs>
          <w:tab w:val="left" w:pos="714"/>
        </w:tabs>
        <w:jc w:val="both"/>
        <w:rPr>
          <w:rFonts w:ascii="Times New Roman" w:eastAsia="Times New Roman" w:hAnsi="Times New Roman" w:cs="Times New Roman"/>
          <w:color w:val="auto"/>
        </w:rPr>
      </w:pPr>
      <w:r w:rsidRPr="00DF25B5">
        <w:rPr>
          <w:rFonts w:ascii="Times New Roman" w:eastAsia="Times New Roman" w:hAnsi="Times New Roman" w:cs="Times New Roman"/>
          <w:color w:val="auto"/>
        </w:rPr>
        <w:t>2.1.1</w:t>
      </w:r>
      <w:r w:rsidR="00E96388">
        <w:rPr>
          <w:rFonts w:ascii="Times New Roman" w:eastAsia="Times New Roman" w:hAnsi="Times New Roman" w:cs="Times New Roman"/>
          <w:color w:val="auto"/>
        </w:rPr>
        <w:t>8</w:t>
      </w:r>
      <w:r w:rsidRPr="00DF25B5">
        <w:rPr>
          <w:rFonts w:ascii="Times New Roman" w:eastAsia="Times New Roman" w:hAnsi="Times New Roman" w:cs="Times New Roman"/>
          <w:color w:val="auto"/>
        </w:rPr>
        <w:t>.</w:t>
      </w:r>
      <w:r w:rsidR="00077358" w:rsidRPr="00144F99">
        <w:rPr>
          <w:rFonts w:ascii="Times New Roman" w:eastAsia="Times New Roman" w:hAnsi="Times New Roman" w:cs="Times New Roman"/>
          <w:color w:val="auto"/>
        </w:rPr>
        <w:t xml:space="preserve"> </w:t>
      </w:r>
      <w:r w:rsidR="008171C6" w:rsidRPr="00144F99">
        <w:rPr>
          <w:rFonts w:ascii="Times New Roman" w:eastAsia="Times New Roman" w:hAnsi="Times New Roman" w:cs="Times New Roman"/>
          <w:color w:val="auto"/>
        </w:rPr>
        <w:t>Исполнитель обяз</w:t>
      </w:r>
      <w:r w:rsidR="00F06D2B" w:rsidRPr="00144F99">
        <w:rPr>
          <w:rFonts w:ascii="Times New Roman" w:eastAsia="Times New Roman" w:hAnsi="Times New Roman" w:cs="Times New Roman"/>
          <w:color w:val="auto"/>
        </w:rPr>
        <w:t>ан качественно выполнять Работы</w:t>
      </w:r>
      <w:r w:rsidR="008171C6" w:rsidRPr="00144F99">
        <w:rPr>
          <w:rFonts w:ascii="Times New Roman" w:eastAsia="Times New Roman" w:hAnsi="Times New Roman" w:cs="Times New Roman"/>
          <w:color w:val="auto"/>
        </w:rPr>
        <w:t xml:space="preserve"> в соответствии с требованиями</w:t>
      </w:r>
      <w:r w:rsidR="00A72A25" w:rsidRPr="00144F99">
        <w:rPr>
          <w:rFonts w:ascii="Times New Roman" w:eastAsia="Times New Roman" w:hAnsi="Times New Roman" w:cs="Times New Roman"/>
          <w:color w:val="auto"/>
        </w:rPr>
        <w:t xml:space="preserve"> </w:t>
      </w:r>
      <w:r w:rsidR="008171C6" w:rsidRPr="00144F99">
        <w:rPr>
          <w:rFonts w:ascii="Times New Roman" w:eastAsia="Times New Roman" w:hAnsi="Times New Roman" w:cs="Times New Roman"/>
          <w:color w:val="auto"/>
        </w:rPr>
        <w:t xml:space="preserve">настоящего Договора, законодательства Российской Федерации, </w:t>
      </w:r>
      <w:r w:rsidR="00F06D2B" w:rsidRPr="00144F99">
        <w:rPr>
          <w:rFonts w:ascii="Times New Roman" w:eastAsia="Times New Roman" w:hAnsi="Times New Roman" w:cs="Times New Roman"/>
          <w:color w:val="auto"/>
        </w:rPr>
        <w:t xml:space="preserve">также </w:t>
      </w:r>
      <w:r w:rsidR="008171C6" w:rsidRPr="00144F99">
        <w:rPr>
          <w:rFonts w:ascii="Times New Roman" w:eastAsia="Times New Roman" w:hAnsi="Times New Roman" w:cs="Times New Roman"/>
          <w:color w:val="auto"/>
        </w:rPr>
        <w:t>требованиям</w:t>
      </w:r>
      <w:r w:rsidR="00F06D2B" w:rsidRPr="00144F99">
        <w:rPr>
          <w:rFonts w:ascii="Times New Roman" w:eastAsia="Times New Roman" w:hAnsi="Times New Roman" w:cs="Times New Roman"/>
          <w:color w:val="auto"/>
        </w:rPr>
        <w:t>и</w:t>
      </w:r>
      <w:r w:rsidR="008171C6" w:rsidRPr="00144F99">
        <w:rPr>
          <w:rFonts w:ascii="Times New Roman" w:eastAsia="Times New Roman" w:hAnsi="Times New Roman" w:cs="Times New Roman"/>
          <w:color w:val="auto"/>
        </w:rPr>
        <w:t>, обычно</w:t>
      </w:r>
      <w:r w:rsidR="00A72A25" w:rsidRPr="00144F99">
        <w:rPr>
          <w:rFonts w:ascii="Times New Roman" w:eastAsia="Times New Roman" w:hAnsi="Times New Roman" w:cs="Times New Roman"/>
          <w:color w:val="auto"/>
        </w:rPr>
        <w:t xml:space="preserve"> </w:t>
      </w:r>
      <w:r w:rsidR="008171C6" w:rsidRPr="00144F99">
        <w:rPr>
          <w:rFonts w:ascii="Times New Roman" w:eastAsia="Times New Roman" w:hAnsi="Times New Roman" w:cs="Times New Roman"/>
          <w:color w:val="auto"/>
        </w:rPr>
        <w:t>предъявляемым к данному виду Работ. При обнаружении недостатков в выполненных Работах</w:t>
      </w:r>
      <w:r w:rsidR="00A72A25" w:rsidRPr="00144F99">
        <w:rPr>
          <w:rFonts w:ascii="Times New Roman" w:eastAsia="Times New Roman" w:hAnsi="Times New Roman" w:cs="Times New Roman"/>
          <w:color w:val="auto"/>
        </w:rPr>
        <w:t xml:space="preserve"> </w:t>
      </w:r>
      <w:r w:rsidR="008171C6" w:rsidRPr="00144F99">
        <w:rPr>
          <w:rFonts w:ascii="Times New Roman" w:eastAsia="Times New Roman" w:hAnsi="Times New Roman" w:cs="Times New Roman"/>
          <w:color w:val="auto"/>
        </w:rPr>
        <w:t>Исполнитель обязан их устранить за свой счет и в сроки, согласованные с Заказчиком.</w:t>
      </w:r>
      <w:r w:rsidR="00B719D5">
        <w:rPr>
          <w:rFonts w:ascii="Times New Roman" w:eastAsia="Times New Roman" w:hAnsi="Times New Roman" w:cs="Times New Roman"/>
          <w:color w:val="auto"/>
        </w:rPr>
        <w:t xml:space="preserve"> </w:t>
      </w:r>
      <w:r w:rsidR="00843606" w:rsidRPr="002E574D">
        <w:rPr>
          <w:rFonts w:ascii="Times New Roman" w:hAnsi="Times New Roman" w:cs="Times New Roman"/>
          <w:color w:val="auto"/>
        </w:rPr>
        <w:t>Заказчик вправе для исправления некачественно выполненных работ привлечь другую организацию с отнесением расходов за счет Исполнителя.</w:t>
      </w:r>
    </w:p>
    <w:p w14:paraId="69ECA123" w14:textId="69B54805" w:rsidR="00843606" w:rsidRPr="00144F99" w:rsidRDefault="00843606" w:rsidP="00D230F5">
      <w:pPr>
        <w:tabs>
          <w:tab w:val="left" w:pos="4156"/>
        </w:tabs>
        <w:spacing w:line="278" w:lineRule="exact"/>
        <w:ind w:left="10"/>
        <w:jc w:val="both"/>
        <w:rPr>
          <w:rFonts w:ascii="Times New Roman" w:eastAsia="Times New Roman" w:hAnsi="Times New Roman" w:cs="Times New Roman"/>
          <w:color w:val="auto"/>
        </w:rPr>
      </w:pPr>
    </w:p>
    <w:p w14:paraId="0CBAEDCF" w14:textId="5D989E51" w:rsidR="006C6760" w:rsidRPr="00144F99" w:rsidRDefault="006C6760" w:rsidP="006C6760">
      <w:pPr>
        <w:pStyle w:val="210"/>
        <w:shd w:val="clear" w:color="auto" w:fill="auto"/>
        <w:spacing w:after="0" w:line="278" w:lineRule="exact"/>
        <w:rPr>
          <w:color w:val="auto"/>
          <w:sz w:val="24"/>
          <w:szCs w:val="24"/>
        </w:rPr>
      </w:pPr>
      <w:r w:rsidRPr="00144F99">
        <w:rPr>
          <w:color w:val="auto"/>
          <w:sz w:val="24"/>
          <w:szCs w:val="24"/>
        </w:rPr>
        <w:t>2.2 ОБЯЗАННОСТИ ЗАКАЗЧИКА</w:t>
      </w:r>
    </w:p>
    <w:p w14:paraId="7A41D5F2" w14:textId="1F2B49BB"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Заказчик обязан эксплуатир</w:t>
      </w:r>
      <w:r w:rsidR="00113245" w:rsidRPr="00144F99">
        <w:rPr>
          <w:rFonts w:ascii="Times New Roman" w:eastAsia="Times New Roman" w:hAnsi="Times New Roman" w:cs="Times New Roman"/>
          <w:color w:val="auto"/>
        </w:rPr>
        <w:t>о</w:t>
      </w:r>
      <w:r w:rsidRPr="00144F99">
        <w:rPr>
          <w:rFonts w:ascii="Times New Roman" w:eastAsia="Times New Roman" w:hAnsi="Times New Roman" w:cs="Times New Roman"/>
          <w:color w:val="auto"/>
        </w:rPr>
        <w:t xml:space="preserve">вать Оборудование в соответствии с </w:t>
      </w:r>
      <w:r w:rsidR="00F06D2B" w:rsidRPr="00144F99">
        <w:rPr>
          <w:rFonts w:ascii="Times New Roman" w:eastAsia="Times New Roman" w:hAnsi="Times New Roman" w:cs="Times New Roman"/>
          <w:color w:val="auto"/>
        </w:rPr>
        <w:t>и</w:t>
      </w:r>
      <w:r w:rsidRPr="00144F99">
        <w:rPr>
          <w:rFonts w:ascii="Times New Roman" w:eastAsia="Times New Roman" w:hAnsi="Times New Roman" w:cs="Times New Roman"/>
          <w:color w:val="auto"/>
        </w:rPr>
        <w:t>нструкци</w:t>
      </w:r>
      <w:r w:rsidR="00F06D2B" w:rsidRPr="00144F99">
        <w:rPr>
          <w:rFonts w:ascii="Times New Roman" w:eastAsia="Times New Roman" w:hAnsi="Times New Roman" w:cs="Times New Roman"/>
          <w:color w:val="auto"/>
        </w:rPr>
        <w:t>ями</w:t>
      </w:r>
      <w:r w:rsidRPr="00144F99">
        <w:rPr>
          <w:rFonts w:ascii="Times New Roman" w:eastAsia="Times New Roman" w:hAnsi="Times New Roman" w:cs="Times New Roman"/>
          <w:color w:val="auto"/>
        </w:rPr>
        <w:t xml:space="preserve"> по</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эксплуатации производителя данного Оборудования.</w:t>
      </w:r>
    </w:p>
    <w:p w14:paraId="4AB98FA6" w14:textId="10CCFE7C"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Оборудование для выполнения Работ Исполнител</w:t>
      </w:r>
      <w:r w:rsidR="00F06D2B" w:rsidRPr="00144F99">
        <w:rPr>
          <w:rFonts w:ascii="Times New Roman" w:eastAsia="Times New Roman" w:hAnsi="Times New Roman" w:cs="Times New Roman"/>
          <w:color w:val="auto"/>
        </w:rPr>
        <w:t>ю</w:t>
      </w:r>
      <w:r w:rsidRPr="00144F99">
        <w:rPr>
          <w:rFonts w:ascii="Times New Roman" w:eastAsia="Times New Roman" w:hAnsi="Times New Roman" w:cs="Times New Roman"/>
          <w:color w:val="auto"/>
        </w:rPr>
        <w:t xml:space="preserve"> в чистом виде, в</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 xml:space="preserve">согласованное с Исполнителем время и </w:t>
      </w:r>
      <w:r w:rsidR="00555E00">
        <w:rPr>
          <w:rFonts w:ascii="Times New Roman" w:eastAsia="Times New Roman" w:hAnsi="Times New Roman" w:cs="Times New Roman"/>
          <w:color w:val="auto"/>
        </w:rPr>
        <w:t xml:space="preserve">по </w:t>
      </w:r>
      <w:r w:rsidR="00113245" w:rsidRPr="00144F99">
        <w:rPr>
          <w:rFonts w:ascii="Times New Roman" w:eastAsia="Times New Roman" w:hAnsi="Times New Roman" w:cs="Times New Roman"/>
          <w:color w:val="auto"/>
        </w:rPr>
        <w:t>а</w:t>
      </w:r>
      <w:r w:rsidRPr="00144F99">
        <w:rPr>
          <w:rFonts w:ascii="Times New Roman" w:eastAsia="Times New Roman" w:hAnsi="Times New Roman" w:cs="Times New Roman"/>
          <w:color w:val="auto"/>
        </w:rPr>
        <w:t>кту.</w:t>
      </w:r>
    </w:p>
    <w:p w14:paraId="4BC8B6BC" w14:textId="6EC5AF51"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подъемно-транспортное оборудование, необходимое для выполнения</w:t>
      </w:r>
      <w:r w:rsidR="00077358" w:rsidRPr="00144F99">
        <w:rPr>
          <w:rFonts w:ascii="Times New Roman" w:eastAsia="Times New Roman" w:hAnsi="Times New Roman" w:cs="Times New Roman"/>
          <w:color w:val="auto"/>
        </w:rPr>
        <w:t xml:space="preserve"> </w:t>
      </w:r>
      <w:r w:rsidR="00F06D2B" w:rsidRPr="00144F99">
        <w:rPr>
          <w:rFonts w:ascii="Times New Roman" w:eastAsia="Times New Roman" w:hAnsi="Times New Roman" w:cs="Times New Roman"/>
          <w:color w:val="auto"/>
        </w:rPr>
        <w:t>ремонтных Работ на технике</w:t>
      </w:r>
      <w:r w:rsidRPr="00144F99">
        <w:rPr>
          <w:rFonts w:ascii="Times New Roman" w:eastAsia="Times New Roman" w:hAnsi="Times New Roman" w:cs="Times New Roman"/>
          <w:color w:val="auto"/>
        </w:rPr>
        <w:t xml:space="preserve"> Заказчика. </w:t>
      </w:r>
    </w:p>
    <w:p w14:paraId="6E17258F" w14:textId="385D7664"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площадку или помещение для выполнения Работ, соответствующие</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 xml:space="preserve">погодным условиям и требованиям правил </w:t>
      </w:r>
      <w:r w:rsidR="00F06D2B" w:rsidRPr="00144F99">
        <w:rPr>
          <w:rFonts w:ascii="Times New Roman" w:eastAsia="Times New Roman" w:hAnsi="Times New Roman" w:cs="Times New Roman"/>
          <w:color w:val="auto"/>
        </w:rPr>
        <w:t xml:space="preserve">промышленной </w:t>
      </w:r>
      <w:r w:rsidRPr="00144F99">
        <w:rPr>
          <w:rFonts w:ascii="Times New Roman" w:eastAsia="Times New Roman" w:hAnsi="Times New Roman" w:cs="Times New Roman"/>
          <w:color w:val="auto"/>
        </w:rPr>
        <w:t>безопасности.</w:t>
      </w:r>
    </w:p>
    <w:p w14:paraId="0908C1EF" w14:textId="616DE78D"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по требованию Исполнителя техническую документацию по учету</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 xml:space="preserve">технического </w:t>
      </w:r>
      <w:r w:rsidRPr="00144F99">
        <w:rPr>
          <w:rFonts w:ascii="Times New Roman" w:eastAsia="Times New Roman" w:hAnsi="Times New Roman" w:cs="Times New Roman"/>
          <w:color w:val="auto"/>
        </w:rPr>
        <w:lastRenderedPageBreak/>
        <w:t xml:space="preserve">состояния Оборудования. </w:t>
      </w:r>
    </w:p>
    <w:p w14:paraId="3C621C02" w14:textId="7EA9B808"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Предоставлять возможность пользования телефонной и факсимильной связью для персонала</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Исполнителя.</w:t>
      </w:r>
    </w:p>
    <w:p w14:paraId="1CFF64D6" w14:textId="1F25DD1A" w:rsidR="006C6760" w:rsidRPr="00144F99" w:rsidRDefault="006C6760" w:rsidP="00F06D2B">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Принимать и оплачивать выполненные Работы в соответствии с условиями настоящего</w:t>
      </w:r>
      <w:r w:rsidR="00F06D2B"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Договор</w:t>
      </w:r>
      <w:r w:rsidR="00007B51">
        <w:rPr>
          <w:rFonts w:ascii="Times New Roman" w:eastAsia="Times New Roman" w:hAnsi="Times New Roman" w:cs="Times New Roman"/>
          <w:color w:val="auto"/>
        </w:rPr>
        <w:t>а</w:t>
      </w:r>
      <w:r w:rsidR="00742752">
        <w:rPr>
          <w:rFonts w:ascii="Times New Roman" w:eastAsia="Times New Roman" w:hAnsi="Times New Roman" w:cs="Times New Roman"/>
          <w:color w:val="auto"/>
        </w:rPr>
        <w:t>.</w:t>
      </w:r>
    </w:p>
    <w:p w14:paraId="0CCC19F8" w14:textId="5054955B" w:rsidR="006C6760" w:rsidRPr="00144F99" w:rsidRDefault="006C6760" w:rsidP="009C1713">
      <w:pPr>
        <w:numPr>
          <w:ilvl w:val="0"/>
          <w:numId w:val="4"/>
        </w:numPr>
        <w:tabs>
          <w:tab w:val="left" w:pos="688"/>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Назначить своего представителя, уполномоченного подписывать заявки на выполнение</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Работ</w:t>
      </w:r>
      <w:r w:rsidR="00F06D2B" w:rsidRPr="00144F99">
        <w:rPr>
          <w:rFonts w:ascii="Times New Roman" w:eastAsia="Times New Roman" w:hAnsi="Times New Roman" w:cs="Times New Roman"/>
          <w:color w:val="auto"/>
        </w:rPr>
        <w:t>,</w:t>
      </w:r>
      <w:r w:rsidRPr="00144F99">
        <w:rPr>
          <w:rFonts w:ascii="Times New Roman" w:eastAsia="Times New Roman" w:hAnsi="Times New Roman" w:cs="Times New Roman"/>
          <w:color w:val="auto"/>
        </w:rPr>
        <w:t xml:space="preserve"> </w:t>
      </w:r>
      <w:r w:rsidR="00F06D2B" w:rsidRPr="00144F99">
        <w:rPr>
          <w:rFonts w:ascii="Times New Roman" w:eastAsia="Times New Roman" w:hAnsi="Times New Roman" w:cs="Times New Roman"/>
          <w:color w:val="auto"/>
        </w:rPr>
        <w:t>з</w:t>
      </w:r>
      <w:r w:rsidRPr="00144F99">
        <w:rPr>
          <w:rFonts w:ascii="Times New Roman" w:eastAsia="Times New Roman" w:hAnsi="Times New Roman" w:cs="Times New Roman"/>
          <w:color w:val="auto"/>
        </w:rPr>
        <w:t>аказ-наряд</w:t>
      </w:r>
      <w:r w:rsidR="00F06D2B" w:rsidRPr="00144F99">
        <w:rPr>
          <w:rFonts w:ascii="Times New Roman" w:eastAsia="Times New Roman" w:hAnsi="Times New Roman" w:cs="Times New Roman"/>
          <w:color w:val="auto"/>
        </w:rPr>
        <w:t>ы</w:t>
      </w:r>
      <w:r w:rsidRPr="00144F99">
        <w:rPr>
          <w:rFonts w:ascii="Times New Roman" w:eastAsia="Times New Roman" w:hAnsi="Times New Roman" w:cs="Times New Roman"/>
          <w:color w:val="auto"/>
        </w:rPr>
        <w:t>,</w:t>
      </w:r>
      <w:r w:rsidR="00F06D2B" w:rsidRPr="00144F99">
        <w:rPr>
          <w:rFonts w:ascii="Times New Roman" w:eastAsia="Times New Roman" w:hAnsi="Times New Roman" w:cs="Times New Roman"/>
          <w:color w:val="auto"/>
        </w:rPr>
        <w:t xml:space="preserve"> акты сдачи-приемки работ,</w:t>
      </w:r>
      <w:r w:rsidRPr="00144F99">
        <w:rPr>
          <w:rFonts w:ascii="Times New Roman" w:eastAsia="Times New Roman" w:hAnsi="Times New Roman" w:cs="Times New Roman"/>
          <w:color w:val="auto"/>
        </w:rPr>
        <w:t xml:space="preserve"> пр</w:t>
      </w:r>
      <w:r w:rsidR="00F06D2B" w:rsidRPr="00144F99">
        <w:rPr>
          <w:rFonts w:ascii="Times New Roman" w:eastAsia="Times New Roman" w:hAnsi="Times New Roman" w:cs="Times New Roman"/>
          <w:color w:val="auto"/>
        </w:rPr>
        <w:t>едоставляемые</w:t>
      </w:r>
      <w:r w:rsidRPr="00144F99">
        <w:rPr>
          <w:rFonts w:ascii="Times New Roman" w:eastAsia="Times New Roman" w:hAnsi="Times New Roman" w:cs="Times New Roman"/>
          <w:color w:val="auto"/>
        </w:rPr>
        <w:t xml:space="preserve"> Исполнителем. Заверенная Заказчиком копия</w:t>
      </w:r>
      <w:r w:rsidR="00B9489F"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доверенности, удостоверяющей право подписи такого представителя, предоставляется</w:t>
      </w:r>
      <w:r w:rsidR="00F06D2B" w:rsidRPr="00144F99">
        <w:rPr>
          <w:rFonts w:ascii="Times New Roman" w:eastAsia="Times New Roman" w:hAnsi="Times New Roman" w:cs="Times New Roman"/>
          <w:color w:val="auto"/>
        </w:rPr>
        <w:t xml:space="preserve"> Исполнителю</w:t>
      </w:r>
      <w:r w:rsidR="00B9489F" w:rsidRPr="00144F99">
        <w:rPr>
          <w:rFonts w:ascii="Times New Roman" w:eastAsia="Times New Roman" w:hAnsi="Times New Roman" w:cs="Times New Roman"/>
          <w:color w:val="auto"/>
        </w:rPr>
        <w:t>.</w:t>
      </w:r>
    </w:p>
    <w:p w14:paraId="445F4A7E" w14:textId="204C4FFE" w:rsidR="006C6760" w:rsidRPr="00144F99" w:rsidRDefault="006C6760" w:rsidP="00A72A25">
      <w:pPr>
        <w:pStyle w:val="210"/>
        <w:numPr>
          <w:ilvl w:val="0"/>
          <w:numId w:val="4"/>
        </w:numPr>
        <w:shd w:val="clear" w:color="auto" w:fill="auto"/>
        <w:tabs>
          <w:tab w:val="left" w:pos="692"/>
        </w:tabs>
        <w:spacing w:after="0" w:line="278" w:lineRule="exact"/>
        <w:rPr>
          <w:color w:val="auto"/>
          <w:sz w:val="24"/>
          <w:szCs w:val="24"/>
        </w:rPr>
      </w:pPr>
      <w:r w:rsidRPr="00144F99">
        <w:rPr>
          <w:color w:val="auto"/>
          <w:sz w:val="24"/>
          <w:szCs w:val="24"/>
        </w:rPr>
        <w:t>Вести учет наработки (моточас</w:t>
      </w:r>
      <w:r w:rsidR="00F06D2B" w:rsidRPr="00144F99">
        <w:rPr>
          <w:color w:val="auto"/>
          <w:sz w:val="24"/>
          <w:szCs w:val="24"/>
        </w:rPr>
        <w:t>ы, пробег</w:t>
      </w:r>
      <w:r w:rsidRPr="00144F99">
        <w:rPr>
          <w:color w:val="auto"/>
          <w:sz w:val="24"/>
          <w:szCs w:val="24"/>
        </w:rPr>
        <w:t>) Оборудования с обязательной ежесменной записью в бортовом журнале или ином</w:t>
      </w:r>
      <w:r w:rsidR="00DD59C0" w:rsidRPr="00144F99">
        <w:rPr>
          <w:color w:val="auto"/>
          <w:sz w:val="24"/>
          <w:szCs w:val="24"/>
        </w:rPr>
        <w:t xml:space="preserve"> </w:t>
      </w:r>
      <w:r w:rsidRPr="00144F99">
        <w:rPr>
          <w:color w:val="auto"/>
          <w:sz w:val="24"/>
          <w:szCs w:val="24"/>
        </w:rPr>
        <w:t>документе</w:t>
      </w:r>
      <w:r w:rsidR="00A72A25" w:rsidRPr="00144F99">
        <w:rPr>
          <w:color w:val="auto"/>
          <w:sz w:val="24"/>
          <w:szCs w:val="24"/>
        </w:rPr>
        <w:t>,</w:t>
      </w:r>
      <w:r w:rsidRPr="00144F99">
        <w:rPr>
          <w:color w:val="auto"/>
          <w:sz w:val="24"/>
          <w:szCs w:val="24"/>
        </w:rPr>
        <w:t xml:space="preserve"> предусмотренном для учета технических обслуживаний.</w:t>
      </w:r>
    </w:p>
    <w:p w14:paraId="7A174955" w14:textId="77777777" w:rsidR="00113245" w:rsidRPr="00144F99" w:rsidRDefault="006C6760" w:rsidP="009C1713">
      <w:pPr>
        <w:numPr>
          <w:ilvl w:val="0"/>
          <w:numId w:val="4"/>
        </w:numPr>
        <w:tabs>
          <w:tab w:val="left" w:pos="817"/>
        </w:tabs>
        <w:spacing w:line="278" w:lineRule="exact"/>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Вести записи в бортовом журнале обо всех неисправностях и отказах Оборудования. </w:t>
      </w:r>
    </w:p>
    <w:p w14:paraId="16B99154" w14:textId="74B33725" w:rsidR="006C6760" w:rsidRPr="00144F99" w:rsidRDefault="006C6760" w:rsidP="00A72A25">
      <w:pPr>
        <w:numPr>
          <w:ilvl w:val="0"/>
          <w:numId w:val="4"/>
        </w:numPr>
        <w:tabs>
          <w:tab w:val="left" w:pos="81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Обеспечивать присутствие своего представителя при проведении </w:t>
      </w:r>
      <w:r w:rsidR="0045607C" w:rsidRPr="00144F99">
        <w:rPr>
          <w:rFonts w:ascii="Times New Roman" w:eastAsia="Times New Roman" w:hAnsi="Times New Roman" w:cs="Times New Roman"/>
          <w:color w:val="auto"/>
        </w:rPr>
        <w:t xml:space="preserve">Исполнителем </w:t>
      </w:r>
      <w:r w:rsidRPr="00144F99">
        <w:rPr>
          <w:rFonts w:ascii="Times New Roman" w:eastAsia="Times New Roman" w:hAnsi="Times New Roman" w:cs="Times New Roman"/>
          <w:color w:val="auto"/>
        </w:rPr>
        <w:t xml:space="preserve">Работ на Оборудовании, подтверждающего их полноту </w:t>
      </w:r>
      <w:r w:rsidR="0045607C" w:rsidRPr="00144F99">
        <w:rPr>
          <w:rFonts w:ascii="Times New Roman" w:eastAsia="Times New Roman" w:hAnsi="Times New Roman" w:cs="Times New Roman"/>
          <w:color w:val="auto"/>
        </w:rPr>
        <w:t xml:space="preserve">и качество </w:t>
      </w:r>
      <w:r w:rsidRPr="00144F99">
        <w:rPr>
          <w:rFonts w:ascii="Times New Roman" w:eastAsia="Times New Roman" w:hAnsi="Times New Roman" w:cs="Times New Roman"/>
          <w:color w:val="auto"/>
        </w:rPr>
        <w:t xml:space="preserve">подписью в </w:t>
      </w:r>
      <w:r w:rsidR="0045607C" w:rsidRPr="00144F99">
        <w:rPr>
          <w:rFonts w:ascii="Times New Roman" w:eastAsia="Times New Roman" w:hAnsi="Times New Roman" w:cs="Times New Roman"/>
          <w:color w:val="auto"/>
        </w:rPr>
        <w:t>з</w:t>
      </w:r>
      <w:r w:rsidRPr="00144F99">
        <w:rPr>
          <w:rFonts w:ascii="Times New Roman" w:eastAsia="Times New Roman" w:hAnsi="Times New Roman" w:cs="Times New Roman"/>
          <w:color w:val="auto"/>
        </w:rPr>
        <w:t>аказ-</w:t>
      </w:r>
      <w:r w:rsidR="0045607C" w:rsidRPr="00144F99">
        <w:rPr>
          <w:rFonts w:ascii="Times New Roman" w:eastAsia="Times New Roman" w:hAnsi="Times New Roman" w:cs="Times New Roman"/>
          <w:color w:val="auto"/>
        </w:rPr>
        <w:t>н</w:t>
      </w:r>
      <w:r w:rsidRPr="00144F99">
        <w:rPr>
          <w:rFonts w:ascii="Times New Roman" w:eastAsia="Times New Roman" w:hAnsi="Times New Roman" w:cs="Times New Roman"/>
          <w:color w:val="auto"/>
        </w:rPr>
        <w:t>аряде</w:t>
      </w:r>
      <w:r w:rsidR="003E50BB" w:rsidRPr="00144F99">
        <w:rPr>
          <w:rFonts w:ascii="Times New Roman" w:eastAsia="Times New Roman" w:hAnsi="Times New Roman" w:cs="Times New Roman"/>
          <w:color w:val="auto"/>
        </w:rPr>
        <w:t xml:space="preserve"> и акте сдачи-приемки работ</w:t>
      </w:r>
      <w:r w:rsidR="0045607C"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Приложени</w:t>
      </w:r>
      <w:r w:rsidR="003E50BB" w:rsidRPr="00144F99">
        <w:rPr>
          <w:rFonts w:ascii="Times New Roman" w:eastAsia="Times New Roman" w:hAnsi="Times New Roman" w:cs="Times New Roman"/>
          <w:color w:val="auto"/>
        </w:rPr>
        <w:t>я</w:t>
      </w:r>
      <w:r w:rsidR="0082529D" w:rsidRPr="00144F99">
        <w:rPr>
          <w:rFonts w:ascii="Times New Roman" w:eastAsia="Times New Roman" w:hAnsi="Times New Roman" w:cs="Times New Roman"/>
          <w:color w:val="auto"/>
        </w:rPr>
        <w:t xml:space="preserve"> №</w:t>
      </w:r>
      <w:r w:rsidR="0045607C" w:rsidRPr="00144F99">
        <w:rPr>
          <w:rFonts w:ascii="Times New Roman" w:eastAsia="Times New Roman" w:hAnsi="Times New Roman" w:cs="Times New Roman"/>
          <w:color w:val="auto"/>
        </w:rPr>
        <w:t xml:space="preserve"> </w:t>
      </w:r>
      <w:r w:rsidR="00031B39">
        <w:rPr>
          <w:rFonts w:ascii="Times New Roman" w:eastAsia="Times New Roman" w:hAnsi="Times New Roman" w:cs="Times New Roman"/>
          <w:color w:val="auto"/>
        </w:rPr>
        <w:t>2</w:t>
      </w:r>
      <w:r w:rsidR="003E50BB" w:rsidRPr="00144F99">
        <w:rPr>
          <w:rFonts w:ascii="Times New Roman" w:eastAsia="Times New Roman" w:hAnsi="Times New Roman" w:cs="Times New Roman"/>
          <w:color w:val="auto"/>
        </w:rPr>
        <w:t xml:space="preserve">, </w:t>
      </w:r>
      <w:r w:rsidR="00031B39">
        <w:rPr>
          <w:rFonts w:ascii="Times New Roman" w:eastAsia="Times New Roman" w:hAnsi="Times New Roman" w:cs="Times New Roman"/>
          <w:color w:val="auto"/>
        </w:rPr>
        <w:t>3</w:t>
      </w:r>
      <w:r w:rsidRPr="00144F99">
        <w:rPr>
          <w:rFonts w:ascii="Times New Roman" w:eastAsia="Times New Roman" w:hAnsi="Times New Roman" w:cs="Times New Roman"/>
          <w:color w:val="auto"/>
        </w:rPr>
        <w:t xml:space="preserve"> к настоящему Договору</w:t>
      </w:r>
      <w:r w:rsidR="0045607C" w:rsidRPr="00144F99">
        <w:rPr>
          <w:rFonts w:ascii="Times New Roman" w:eastAsia="Times New Roman" w:hAnsi="Times New Roman" w:cs="Times New Roman"/>
          <w:color w:val="auto"/>
        </w:rPr>
        <w:t>)</w:t>
      </w:r>
      <w:r w:rsidRPr="00144F99">
        <w:rPr>
          <w:rFonts w:ascii="Times New Roman" w:eastAsia="Times New Roman" w:hAnsi="Times New Roman" w:cs="Times New Roman"/>
          <w:color w:val="auto"/>
        </w:rPr>
        <w:t>.</w:t>
      </w:r>
    </w:p>
    <w:p w14:paraId="3AF56013" w14:textId="5006110C" w:rsidR="006C6760" w:rsidRPr="00144F99" w:rsidRDefault="006C6760" w:rsidP="006C6760">
      <w:pPr>
        <w:numPr>
          <w:ilvl w:val="0"/>
          <w:numId w:val="5"/>
        </w:numPr>
        <w:tabs>
          <w:tab w:val="left" w:pos="81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В случае проведения Работ в труднодоступных районах (где нет возможности проехать</w:t>
      </w:r>
      <w:r w:rsidR="00077358"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 xml:space="preserve">автомобильным транспортом), Заказчик обязан обеспечить доставку </w:t>
      </w:r>
      <w:r w:rsidR="0045607C" w:rsidRPr="00144F99">
        <w:rPr>
          <w:rFonts w:ascii="Times New Roman" w:eastAsia="Times New Roman" w:hAnsi="Times New Roman" w:cs="Times New Roman"/>
          <w:color w:val="auto"/>
        </w:rPr>
        <w:t>работников Исполнителя</w:t>
      </w:r>
      <w:r w:rsidRPr="00144F99">
        <w:rPr>
          <w:rFonts w:ascii="Times New Roman" w:eastAsia="Times New Roman" w:hAnsi="Times New Roman" w:cs="Times New Roman"/>
          <w:color w:val="auto"/>
        </w:rPr>
        <w:t xml:space="preserve"> до места проведения Работ или оплатить предварительно согласованные транспортные расходы Исполнителя.</w:t>
      </w:r>
      <w:r w:rsidRPr="00144F99">
        <w:rPr>
          <w:rFonts w:ascii="Times New Roman" w:eastAsia="Times New Roman" w:hAnsi="Times New Roman" w:cs="Times New Roman"/>
          <w:color w:val="auto"/>
        </w:rPr>
        <w:tab/>
      </w:r>
    </w:p>
    <w:p w14:paraId="18C22A83" w14:textId="77777777" w:rsidR="002C0FC7" w:rsidRPr="00144F99" w:rsidRDefault="002C0FC7" w:rsidP="009C1713">
      <w:pPr>
        <w:numPr>
          <w:ilvl w:val="0"/>
          <w:numId w:val="9"/>
        </w:numPr>
        <w:tabs>
          <w:tab w:val="left" w:pos="514"/>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ПРАВА ИСПОЛНИТЕЛЯ</w:t>
      </w:r>
    </w:p>
    <w:p w14:paraId="634888AE" w14:textId="187F22ED" w:rsidR="002C0FC7" w:rsidRPr="00144F99" w:rsidRDefault="002C0FC7" w:rsidP="002C0FC7">
      <w:pPr>
        <w:numPr>
          <w:ilvl w:val="0"/>
          <w:numId w:val="10"/>
        </w:numPr>
        <w:tabs>
          <w:tab w:val="left" w:pos="69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Исполнитель имеет право требовать </w:t>
      </w:r>
      <w:r w:rsidR="0045607C" w:rsidRPr="00144F99">
        <w:rPr>
          <w:rFonts w:ascii="Times New Roman" w:eastAsia="Times New Roman" w:hAnsi="Times New Roman" w:cs="Times New Roman"/>
          <w:color w:val="auto"/>
        </w:rPr>
        <w:t>от</w:t>
      </w:r>
      <w:r w:rsidRPr="00144F99">
        <w:rPr>
          <w:rFonts w:ascii="Times New Roman" w:eastAsia="Times New Roman" w:hAnsi="Times New Roman" w:cs="Times New Roman"/>
          <w:color w:val="auto"/>
        </w:rPr>
        <w:t xml:space="preserve"> Заказчика присутствия представителей Заказчика при</w:t>
      </w:r>
      <w:r w:rsidR="0045607C"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выполнении Работ.</w:t>
      </w:r>
      <w:r w:rsidRPr="00144F99">
        <w:rPr>
          <w:rFonts w:ascii="Times New Roman" w:eastAsia="Times New Roman" w:hAnsi="Times New Roman" w:cs="Times New Roman"/>
          <w:color w:val="auto"/>
        </w:rPr>
        <w:tab/>
      </w:r>
    </w:p>
    <w:p w14:paraId="70B06AA0" w14:textId="2AE3A8AC" w:rsidR="002C0FC7" w:rsidRPr="00144F99" w:rsidRDefault="002C0FC7" w:rsidP="009C1713">
      <w:pPr>
        <w:numPr>
          <w:ilvl w:val="0"/>
          <w:numId w:val="10"/>
        </w:numPr>
        <w:tabs>
          <w:tab w:val="left" w:pos="702"/>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Исполнитель имеет право перенести срок выполнения Работ в случае, если Заказчик не выполнил условия п.</w:t>
      </w:r>
      <w:r w:rsidR="0045607C"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2.2.2, 2.2.3, 2.2.4. настоящего Договора, до момента выполнения условий указанных пунктов Заказчиком.</w:t>
      </w:r>
    </w:p>
    <w:p w14:paraId="3AF78026" w14:textId="6D9328F9" w:rsidR="002C0FC7" w:rsidRPr="00144F99" w:rsidRDefault="002C0FC7" w:rsidP="009C1713">
      <w:pPr>
        <w:numPr>
          <w:ilvl w:val="0"/>
          <w:numId w:val="10"/>
        </w:numPr>
        <w:tabs>
          <w:tab w:val="left" w:pos="69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В случае если Заказчик не оплатил предыдущие Работы, выполнение следующих Работ производится по усмотрению Исполнителя</w:t>
      </w:r>
      <w:r w:rsidR="0045607C" w:rsidRPr="00144F99">
        <w:rPr>
          <w:rFonts w:ascii="Times New Roman" w:eastAsia="Times New Roman" w:hAnsi="Times New Roman" w:cs="Times New Roman"/>
          <w:color w:val="auto"/>
        </w:rPr>
        <w:t>.</w:t>
      </w:r>
      <w:r w:rsidRPr="00144F99">
        <w:rPr>
          <w:rFonts w:ascii="Times New Roman" w:eastAsia="Times New Roman" w:hAnsi="Times New Roman" w:cs="Times New Roman"/>
          <w:color w:val="auto"/>
        </w:rPr>
        <w:t xml:space="preserve"> </w:t>
      </w:r>
      <w:r w:rsidR="0045607C" w:rsidRPr="00144F99">
        <w:rPr>
          <w:rFonts w:ascii="Times New Roman" w:eastAsia="Times New Roman" w:hAnsi="Times New Roman" w:cs="Times New Roman"/>
          <w:color w:val="auto"/>
        </w:rPr>
        <w:t>В</w:t>
      </w:r>
      <w:r w:rsidRPr="00144F99">
        <w:rPr>
          <w:rFonts w:ascii="Times New Roman" w:eastAsia="Times New Roman" w:hAnsi="Times New Roman" w:cs="Times New Roman"/>
          <w:color w:val="auto"/>
        </w:rPr>
        <w:t xml:space="preserve"> этом случае Исполнитель должен предварительно письменно уведомить Заказчика с указанием причин приостановления</w:t>
      </w:r>
      <w:r w:rsidR="0045607C" w:rsidRPr="00144F99">
        <w:rPr>
          <w:rFonts w:ascii="Times New Roman" w:eastAsia="Times New Roman" w:hAnsi="Times New Roman" w:cs="Times New Roman"/>
          <w:color w:val="auto"/>
        </w:rPr>
        <w:t xml:space="preserve"> Работ</w:t>
      </w:r>
      <w:r w:rsidRPr="00144F99">
        <w:rPr>
          <w:rFonts w:ascii="Times New Roman" w:eastAsia="Times New Roman" w:hAnsi="Times New Roman" w:cs="Times New Roman"/>
          <w:color w:val="auto"/>
        </w:rPr>
        <w:t>.</w:t>
      </w:r>
    </w:p>
    <w:p w14:paraId="10CC94F8" w14:textId="1517ABA9" w:rsidR="00DF544C" w:rsidRPr="00144F99" w:rsidRDefault="002C0FC7" w:rsidP="0045607C">
      <w:pPr>
        <w:numPr>
          <w:ilvl w:val="0"/>
          <w:numId w:val="10"/>
        </w:numPr>
        <w:tabs>
          <w:tab w:val="left" w:pos="688"/>
        </w:tabs>
        <w:spacing w:after="240"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Исполнитель им</w:t>
      </w:r>
      <w:r w:rsidR="0045607C" w:rsidRPr="00144F99">
        <w:rPr>
          <w:rFonts w:ascii="Times New Roman" w:eastAsia="Times New Roman" w:hAnsi="Times New Roman" w:cs="Times New Roman"/>
          <w:color w:val="auto"/>
        </w:rPr>
        <w:t>еет право потребовать от Заказчика возмещения</w:t>
      </w:r>
      <w:r w:rsidRPr="00144F99">
        <w:rPr>
          <w:rFonts w:ascii="Times New Roman" w:eastAsia="Times New Roman" w:hAnsi="Times New Roman" w:cs="Times New Roman"/>
          <w:color w:val="auto"/>
        </w:rPr>
        <w:t xml:space="preserve"> времени ожидания, если Заказчик не выполнил условия п.2.2.2,</w:t>
      </w:r>
      <w:r w:rsidR="00151D3C">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2.2.3,</w:t>
      </w:r>
      <w:r w:rsidR="00151D3C">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 xml:space="preserve">2.2.4 настоящего </w:t>
      </w:r>
      <w:r w:rsidR="00C016A2">
        <w:rPr>
          <w:rFonts w:ascii="Times New Roman" w:eastAsia="Times New Roman" w:hAnsi="Times New Roman" w:cs="Times New Roman"/>
          <w:color w:val="auto"/>
        </w:rPr>
        <w:t>Д</w:t>
      </w:r>
      <w:r w:rsidRPr="00144F99">
        <w:rPr>
          <w:rFonts w:ascii="Times New Roman" w:eastAsia="Times New Roman" w:hAnsi="Times New Roman" w:cs="Times New Roman"/>
          <w:color w:val="auto"/>
        </w:rPr>
        <w:t>оговора.</w:t>
      </w:r>
    </w:p>
    <w:p w14:paraId="1833A67C" w14:textId="386CBAE3" w:rsidR="00DF544C" w:rsidRPr="00144F99" w:rsidRDefault="00DF544C" w:rsidP="00531303">
      <w:pPr>
        <w:pStyle w:val="210"/>
        <w:shd w:val="clear" w:color="auto" w:fill="auto"/>
        <w:tabs>
          <w:tab w:val="left" w:pos="1001"/>
        </w:tabs>
        <w:spacing w:after="0"/>
        <w:jc w:val="left"/>
        <w:rPr>
          <w:color w:val="auto"/>
          <w:sz w:val="24"/>
          <w:szCs w:val="24"/>
        </w:rPr>
      </w:pPr>
      <w:r w:rsidRPr="00144F99">
        <w:rPr>
          <w:color w:val="auto"/>
          <w:sz w:val="24"/>
          <w:szCs w:val="24"/>
        </w:rPr>
        <w:t>2.4. ПРАВА ЗАКАЗЧИКА</w:t>
      </w:r>
    </w:p>
    <w:p w14:paraId="7EC05984" w14:textId="3074C771" w:rsidR="006570C8" w:rsidRPr="00144F99" w:rsidRDefault="0045607C" w:rsidP="00531303">
      <w:pPr>
        <w:pStyle w:val="210"/>
        <w:shd w:val="clear" w:color="auto" w:fill="auto"/>
        <w:tabs>
          <w:tab w:val="left" w:pos="1001"/>
        </w:tabs>
        <w:spacing w:after="0"/>
        <w:jc w:val="left"/>
        <w:rPr>
          <w:color w:val="auto"/>
          <w:sz w:val="24"/>
          <w:szCs w:val="24"/>
        </w:rPr>
      </w:pPr>
      <w:r w:rsidRPr="00144F99">
        <w:rPr>
          <w:color w:val="auto"/>
          <w:sz w:val="24"/>
          <w:szCs w:val="24"/>
        </w:rPr>
        <w:t>2.4.1. Проверя</w:t>
      </w:r>
      <w:r w:rsidR="00831E30" w:rsidRPr="00144F99">
        <w:rPr>
          <w:color w:val="auto"/>
          <w:sz w:val="24"/>
          <w:szCs w:val="24"/>
        </w:rPr>
        <w:t>ть ход и качество выполн</w:t>
      </w:r>
      <w:r w:rsidRPr="00144F99">
        <w:rPr>
          <w:color w:val="auto"/>
          <w:sz w:val="24"/>
          <w:szCs w:val="24"/>
        </w:rPr>
        <w:t>яемых</w:t>
      </w:r>
      <w:r w:rsidR="00831E30" w:rsidRPr="00144F99">
        <w:rPr>
          <w:color w:val="auto"/>
          <w:sz w:val="24"/>
          <w:szCs w:val="24"/>
        </w:rPr>
        <w:t xml:space="preserve"> </w:t>
      </w:r>
      <w:r w:rsidRPr="00144F99">
        <w:rPr>
          <w:color w:val="auto"/>
          <w:sz w:val="24"/>
          <w:szCs w:val="24"/>
        </w:rPr>
        <w:t>Исполнителем Р</w:t>
      </w:r>
      <w:r w:rsidR="00831E30" w:rsidRPr="00144F99">
        <w:rPr>
          <w:color w:val="auto"/>
          <w:sz w:val="24"/>
          <w:szCs w:val="24"/>
        </w:rPr>
        <w:t>абот.</w:t>
      </w:r>
    </w:p>
    <w:p w14:paraId="72F2370B" w14:textId="1CD5754B" w:rsidR="00831E30" w:rsidRPr="00144F99" w:rsidRDefault="0045607C" w:rsidP="005A28E2">
      <w:pPr>
        <w:pStyle w:val="210"/>
        <w:shd w:val="clear" w:color="auto" w:fill="auto"/>
        <w:tabs>
          <w:tab w:val="left" w:pos="1001"/>
        </w:tabs>
        <w:spacing w:after="0"/>
        <w:rPr>
          <w:color w:val="auto"/>
          <w:sz w:val="24"/>
          <w:szCs w:val="24"/>
        </w:rPr>
      </w:pPr>
      <w:r w:rsidRPr="00144F99">
        <w:rPr>
          <w:color w:val="auto"/>
          <w:sz w:val="24"/>
          <w:szCs w:val="24"/>
        </w:rPr>
        <w:t>2.4.2. Требовать от Исполнителя соблюдения</w:t>
      </w:r>
      <w:r w:rsidR="00831E30" w:rsidRPr="00144F99">
        <w:rPr>
          <w:color w:val="auto"/>
          <w:sz w:val="24"/>
          <w:szCs w:val="24"/>
        </w:rPr>
        <w:t xml:space="preserve"> правил промышленной</w:t>
      </w:r>
      <w:r w:rsidR="005A28E2" w:rsidRPr="00144F99">
        <w:rPr>
          <w:color w:val="auto"/>
          <w:sz w:val="24"/>
          <w:szCs w:val="24"/>
        </w:rPr>
        <w:t>,</w:t>
      </w:r>
      <w:r w:rsidR="00831E30" w:rsidRPr="00144F99">
        <w:rPr>
          <w:color w:val="auto"/>
          <w:sz w:val="24"/>
          <w:szCs w:val="24"/>
        </w:rPr>
        <w:t xml:space="preserve"> пожарной безопасности и охран</w:t>
      </w:r>
      <w:r w:rsidR="005A28E2" w:rsidRPr="00144F99">
        <w:rPr>
          <w:color w:val="auto"/>
          <w:sz w:val="24"/>
          <w:szCs w:val="24"/>
        </w:rPr>
        <w:t>ы труда при проведении Р</w:t>
      </w:r>
      <w:r w:rsidR="00831E30" w:rsidRPr="00144F99">
        <w:rPr>
          <w:color w:val="auto"/>
          <w:sz w:val="24"/>
          <w:szCs w:val="24"/>
        </w:rPr>
        <w:t>абот</w:t>
      </w:r>
      <w:r w:rsidR="005A28E2" w:rsidRPr="00144F99">
        <w:rPr>
          <w:color w:val="auto"/>
          <w:sz w:val="24"/>
          <w:szCs w:val="24"/>
        </w:rPr>
        <w:t xml:space="preserve"> </w:t>
      </w:r>
      <w:r w:rsidR="00831E30" w:rsidRPr="00144F99">
        <w:rPr>
          <w:color w:val="auto"/>
          <w:sz w:val="24"/>
          <w:szCs w:val="24"/>
        </w:rPr>
        <w:t>на территории Заказчика</w:t>
      </w:r>
      <w:r w:rsidR="005A28E2" w:rsidRPr="00144F99">
        <w:rPr>
          <w:color w:val="auto"/>
          <w:sz w:val="24"/>
          <w:szCs w:val="24"/>
        </w:rPr>
        <w:t>.</w:t>
      </w:r>
    </w:p>
    <w:p w14:paraId="2F52EA7A" w14:textId="0A8266DB" w:rsidR="00DF544C" w:rsidRPr="00144F99" w:rsidRDefault="00DF544C" w:rsidP="005A28E2">
      <w:pPr>
        <w:pStyle w:val="210"/>
        <w:shd w:val="clear" w:color="auto" w:fill="auto"/>
        <w:tabs>
          <w:tab w:val="left" w:pos="1001"/>
        </w:tabs>
        <w:spacing w:after="0"/>
        <w:rPr>
          <w:color w:val="auto"/>
          <w:sz w:val="24"/>
          <w:szCs w:val="24"/>
        </w:rPr>
      </w:pPr>
      <w:r w:rsidRPr="00144F99">
        <w:rPr>
          <w:color w:val="auto"/>
          <w:sz w:val="24"/>
          <w:szCs w:val="24"/>
        </w:rPr>
        <w:t>2.</w:t>
      </w:r>
      <w:r w:rsidR="005A28E2" w:rsidRPr="00144F99">
        <w:rPr>
          <w:color w:val="auto"/>
          <w:sz w:val="24"/>
          <w:szCs w:val="24"/>
        </w:rPr>
        <w:t>4.3. Приостанавливать выполнение</w:t>
      </w:r>
      <w:r w:rsidRPr="00144F99">
        <w:rPr>
          <w:color w:val="auto"/>
          <w:sz w:val="24"/>
          <w:szCs w:val="24"/>
        </w:rPr>
        <w:t xml:space="preserve"> Работ в случае, если </w:t>
      </w:r>
      <w:r w:rsidR="005A28E2" w:rsidRPr="00144F99">
        <w:rPr>
          <w:color w:val="auto"/>
          <w:sz w:val="24"/>
          <w:szCs w:val="24"/>
        </w:rPr>
        <w:t>работники Исполнителя не соблюдают</w:t>
      </w:r>
      <w:r w:rsidRPr="00144F99">
        <w:rPr>
          <w:color w:val="auto"/>
          <w:sz w:val="24"/>
          <w:szCs w:val="24"/>
        </w:rPr>
        <w:t xml:space="preserve"> правила безопасности</w:t>
      </w:r>
      <w:r w:rsidR="005A28E2" w:rsidRPr="00144F99">
        <w:rPr>
          <w:color w:val="auto"/>
          <w:sz w:val="24"/>
          <w:szCs w:val="24"/>
        </w:rPr>
        <w:t xml:space="preserve">, указанные в п. 2.4.2. </w:t>
      </w:r>
      <w:r w:rsidR="00C016A2">
        <w:rPr>
          <w:color w:val="auto"/>
          <w:sz w:val="24"/>
          <w:szCs w:val="24"/>
        </w:rPr>
        <w:t xml:space="preserve">настоящего </w:t>
      </w:r>
      <w:r w:rsidR="005A28E2" w:rsidRPr="00144F99">
        <w:rPr>
          <w:color w:val="auto"/>
          <w:sz w:val="24"/>
          <w:szCs w:val="24"/>
        </w:rPr>
        <w:t>Договора</w:t>
      </w:r>
      <w:r w:rsidRPr="00144F99">
        <w:rPr>
          <w:color w:val="auto"/>
          <w:sz w:val="24"/>
          <w:szCs w:val="24"/>
        </w:rPr>
        <w:t>.</w:t>
      </w:r>
    </w:p>
    <w:p w14:paraId="5162B481" w14:textId="77777777" w:rsidR="00A72A25" w:rsidRPr="00144F99" w:rsidRDefault="00AB55E0" w:rsidP="00AB55E0">
      <w:pPr>
        <w:tabs>
          <w:tab w:val="left" w:pos="2495"/>
        </w:tabs>
        <w:spacing w:after="211" w:line="220" w:lineRule="exact"/>
        <w:jc w:val="both"/>
        <w:outlineLvl w:val="2"/>
        <w:rPr>
          <w:rFonts w:ascii="Times New Roman" w:eastAsia="Times New Roman" w:hAnsi="Times New Roman" w:cs="Times New Roman"/>
          <w:b/>
          <w:bCs/>
          <w:color w:val="auto"/>
        </w:rPr>
      </w:pPr>
      <w:r w:rsidRPr="00144F99">
        <w:rPr>
          <w:rFonts w:ascii="Times New Roman" w:eastAsia="Times New Roman" w:hAnsi="Times New Roman" w:cs="Times New Roman"/>
          <w:b/>
          <w:bCs/>
          <w:color w:val="auto"/>
        </w:rPr>
        <w:t xml:space="preserve"> </w:t>
      </w:r>
      <w:r w:rsidR="00EE0AF0" w:rsidRPr="00144F99">
        <w:rPr>
          <w:rFonts w:ascii="Times New Roman" w:eastAsia="Times New Roman" w:hAnsi="Times New Roman" w:cs="Times New Roman"/>
          <w:b/>
          <w:bCs/>
          <w:color w:val="auto"/>
        </w:rPr>
        <w:t xml:space="preserve">                                          </w:t>
      </w:r>
    </w:p>
    <w:p w14:paraId="260E5212" w14:textId="77A35E39" w:rsidR="00AB55E0" w:rsidRPr="00144F99" w:rsidRDefault="00AB55E0" w:rsidP="00A72A25">
      <w:pPr>
        <w:tabs>
          <w:tab w:val="left" w:pos="2495"/>
        </w:tabs>
        <w:spacing w:after="211" w:line="220" w:lineRule="exact"/>
        <w:jc w:val="center"/>
        <w:outlineLvl w:val="2"/>
        <w:rPr>
          <w:rFonts w:ascii="Times New Roman" w:eastAsia="Times New Roman" w:hAnsi="Times New Roman" w:cs="Times New Roman"/>
          <w:b/>
          <w:bCs/>
          <w:color w:val="auto"/>
        </w:rPr>
      </w:pPr>
      <w:r w:rsidRPr="00144F99">
        <w:rPr>
          <w:rFonts w:ascii="Times New Roman" w:eastAsia="Times New Roman" w:hAnsi="Times New Roman" w:cs="Times New Roman"/>
          <w:b/>
          <w:bCs/>
          <w:color w:val="auto"/>
        </w:rPr>
        <w:t>3. ПОРЯДОК ВЫПОЛНЕНИЯ И ПРИЕМКИ РАБОТ</w:t>
      </w:r>
    </w:p>
    <w:p w14:paraId="0E6F345D" w14:textId="42FE76D2" w:rsidR="00AB55E0" w:rsidRPr="00144F99" w:rsidRDefault="00AB55E0" w:rsidP="009C1713">
      <w:pPr>
        <w:numPr>
          <w:ilvl w:val="1"/>
          <w:numId w:val="6"/>
        </w:numPr>
        <w:tabs>
          <w:tab w:val="left" w:pos="524"/>
        </w:tabs>
        <w:spacing w:line="278" w:lineRule="exact"/>
        <w:jc w:val="both"/>
        <w:outlineLvl w:val="2"/>
        <w:rPr>
          <w:rFonts w:ascii="Times New Roman" w:eastAsia="Times New Roman" w:hAnsi="Times New Roman" w:cs="Times New Roman"/>
          <w:color w:val="auto"/>
        </w:rPr>
      </w:pPr>
      <w:r w:rsidRPr="00144F99">
        <w:rPr>
          <w:rFonts w:ascii="Times New Roman" w:eastAsia="Times New Roman" w:hAnsi="Times New Roman" w:cs="Times New Roman"/>
          <w:color w:val="auto"/>
        </w:rPr>
        <w:t>ПЛАНОВОЕ ТЕХНИЧЕСКОЕ ОБСЛУЖИВАНИЕ</w:t>
      </w:r>
    </w:p>
    <w:p w14:paraId="50D7D228" w14:textId="093739C4" w:rsidR="00E96388" w:rsidRPr="00E96388" w:rsidRDefault="00AB55E0" w:rsidP="00E96388">
      <w:pPr>
        <w:numPr>
          <w:ilvl w:val="2"/>
          <w:numId w:val="6"/>
        </w:numPr>
        <w:tabs>
          <w:tab w:val="left" w:pos="692"/>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Работы по плановому техническому обслуживанию Оборудования выполняются в соответствии с </w:t>
      </w:r>
      <w:r w:rsidR="005A28E2" w:rsidRPr="00144F99">
        <w:rPr>
          <w:rFonts w:ascii="Times New Roman" w:eastAsia="Times New Roman" w:hAnsi="Times New Roman" w:cs="Times New Roman"/>
          <w:color w:val="auto"/>
        </w:rPr>
        <w:t xml:space="preserve">условиями настоящего Договора и </w:t>
      </w:r>
      <w:r w:rsidRPr="00144F99">
        <w:rPr>
          <w:rFonts w:ascii="Times New Roman" w:eastAsia="Times New Roman" w:hAnsi="Times New Roman" w:cs="Times New Roman"/>
          <w:color w:val="auto"/>
        </w:rPr>
        <w:t>Приложени</w:t>
      </w:r>
      <w:r w:rsidR="005A28E2" w:rsidRPr="00144F99">
        <w:rPr>
          <w:rFonts w:ascii="Times New Roman" w:eastAsia="Times New Roman" w:hAnsi="Times New Roman" w:cs="Times New Roman"/>
          <w:color w:val="auto"/>
        </w:rPr>
        <w:t>я</w:t>
      </w:r>
      <w:r w:rsidRPr="00144F99">
        <w:rPr>
          <w:rFonts w:ascii="Times New Roman" w:eastAsia="Times New Roman" w:hAnsi="Times New Roman" w:cs="Times New Roman"/>
          <w:color w:val="auto"/>
        </w:rPr>
        <w:t>м</w:t>
      </w:r>
      <w:r w:rsidR="005A28E2" w:rsidRPr="00144F99">
        <w:rPr>
          <w:rFonts w:ascii="Times New Roman" w:eastAsia="Times New Roman" w:hAnsi="Times New Roman" w:cs="Times New Roman"/>
          <w:color w:val="auto"/>
        </w:rPr>
        <w:t>и</w:t>
      </w:r>
      <w:r w:rsidRPr="00144F99">
        <w:rPr>
          <w:rFonts w:ascii="Times New Roman" w:eastAsia="Times New Roman" w:hAnsi="Times New Roman" w:cs="Times New Roman"/>
          <w:color w:val="auto"/>
        </w:rPr>
        <w:t xml:space="preserve"> к н</w:t>
      </w:r>
      <w:r w:rsidR="005A28E2" w:rsidRPr="00144F99">
        <w:rPr>
          <w:rFonts w:ascii="Times New Roman" w:eastAsia="Times New Roman" w:hAnsi="Times New Roman" w:cs="Times New Roman"/>
          <w:color w:val="auto"/>
        </w:rPr>
        <w:t>ему</w:t>
      </w:r>
      <w:r w:rsidRPr="00144F99">
        <w:rPr>
          <w:rFonts w:ascii="Times New Roman" w:eastAsia="Times New Roman" w:hAnsi="Times New Roman" w:cs="Times New Roman"/>
          <w:color w:val="auto"/>
        </w:rPr>
        <w:t>. Заказчик уведомляет Исполнителя письменно</w:t>
      </w:r>
      <w:r w:rsidR="005A28E2"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 xml:space="preserve">о необходимости выполнения Работ не позднее, чем </w:t>
      </w:r>
      <w:r w:rsidRPr="00144F99">
        <w:rPr>
          <w:rFonts w:ascii="Times New Roman" w:eastAsia="Times New Roman" w:hAnsi="Times New Roman" w:cs="Times New Roman"/>
          <w:color w:val="auto"/>
          <w:u w:val="single"/>
        </w:rPr>
        <w:t>за 3 (три) рабочих</w:t>
      </w:r>
      <w:r w:rsidR="005A28E2" w:rsidRPr="00144F99">
        <w:rPr>
          <w:rFonts w:ascii="Times New Roman" w:eastAsia="Times New Roman" w:hAnsi="Times New Roman" w:cs="Times New Roman"/>
          <w:color w:val="auto"/>
          <w:u w:val="single"/>
        </w:rPr>
        <w:t xml:space="preserve"> дня до начала выполнения Работ</w:t>
      </w:r>
      <w:r w:rsidRPr="00144F99">
        <w:rPr>
          <w:rFonts w:ascii="Times New Roman" w:eastAsia="Times New Roman" w:hAnsi="Times New Roman" w:cs="Times New Roman"/>
          <w:color w:val="auto"/>
        </w:rPr>
        <w:t xml:space="preserve"> посредством </w:t>
      </w:r>
      <w:r w:rsidR="005A28E2" w:rsidRPr="00144F99">
        <w:rPr>
          <w:rFonts w:ascii="Times New Roman" w:eastAsia="Times New Roman" w:hAnsi="Times New Roman" w:cs="Times New Roman"/>
          <w:color w:val="auto"/>
        </w:rPr>
        <w:t xml:space="preserve">направления заявки по </w:t>
      </w:r>
      <w:r w:rsidRPr="00144F99">
        <w:rPr>
          <w:rFonts w:ascii="Times New Roman" w:eastAsia="Times New Roman" w:hAnsi="Times New Roman" w:cs="Times New Roman"/>
          <w:color w:val="auto"/>
        </w:rPr>
        <w:t>факсимильной</w:t>
      </w:r>
      <w:r w:rsidR="005A28E2" w:rsidRPr="00144F99">
        <w:rPr>
          <w:rFonts w:ascii="Times New Roman" w:eastAsia="Times New Roman" w:hAnsi="Times New Roman" w:cs="Times New Roman"/>
          <w:color w:val="auto"/>
        </w:rPr>
        <w:t>,</w:t>
      </w:r>
      <w:r w:rsidRPr="00144F99">
        <w:rPr>
          <w:rFonts w:ascii="Times New Roman" w:eastAsia="Times New Roman" w:hAnsi="Times New Roman" w:cs="Times New Roman"/>
          <w:color w:val="auto"/>
        </w:rPr>
        <w:t xml:space="preserve"> либо электронной </w:t>
      </w:r>
      <w:r w:rsidR="00A75BB2" w:rsidRPr="00144F99">
        <w:rPr>
          <w:rFonts w:ascii="Times New Roman" w:eastAsia="Times New Roman" w:hAnsi="Times New Roman" w:cs="Times New Roman"/>
          <w:color w:val="auto"/>
        </w:rPr>
        <w:t>связи.</w:t>
      </w:r>
      <w:r w:rsidR="00A75BB2" w:rsidRPr="00E96388">
        <w:rPr>
          <w:rFonts w:ascii="Times New Roman" w:eastAsia="Times New Roman" w:hAnsi="Times New Roman" w:cs="Times New Roman"/>
          <w:color w:val="auto"/>
        </w:rPr>
        <w:t xml:space="preserve"> Проведение</w:t>
      </w:r>
      <w:r w:rsidR="00E96388" w:rsidRPr="00E96388">
        <w:rPr>
          <w:rFonts w:ascii="Times New Roman" w:eastAsia="Times New Roman" w:hAnsi="Times New Roman" w:cs="Times New Roman"/>
          <w:color w:val="auto"/>
        </w:rPr>
        <w:t xml:space="preserve"> технического обслуживания осуществляется на территории Заказчика, расположенной по адресу, указанному в заявке.</w:t>
      </w:r>
      <w:r w:rsidR="00E96388">
        <w:rPr>
          <w:rFonts w:ascii="Times New Roman" w:eastAsia="Times New Roman" w:hAnsi="Times New Roman" w:cs="Times New Roman"/>
          <w:color w:val="auto"/>
        </w:rPr>
        <w:t xml:space="preserve"> </w:t>
      </w:r>
    </w:p>
    <w:p w14:paraId="6BB742B2" w14:textId="00774943" w:rsidR="00E96388" w:rsidRPr="00E96388" w:rsidRDefault="00AB55E0" w:rsidP="00E96388">
      <w:pPr>
        <w:numPr>
          <w:ilvl w:val="2"/>
          <w:numId w:val="6"/>
        </w:numPr>
        <w:tabs>
          <w:tab w:val="left" w:pos="702"/>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На основании полученной заявки Исполнитель, в согласованные с Заказчиком сроки,</w:t>
      </w:r>
      <w:r w:rsidR="005A28E2"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направляет своих сотрудников для выполнения Работ.</w:t>
      </w:r>
      <w:r w:rsidR="00E96388">
        <w:rPr>
          <w:rFonts w:ascii="Times New Roman" w:eastAsia="Times New Roman" w:hAnsi="Times New Roman" w:cs="Times New Roman"/>
          <w:color w:val="auto"/>
        </w:rPr>
        <w:t xml:space="preserve"> </w:t>
      </w:r>
      <w:r w:rsidR="00E96388" w:rsidRPr="00E96388">
        <w:rPr>
          <w:rFonts w:ascii="Times New Roman" w:eastAsia="Times New Roman" w:hAnsi="Times New Roman" w:cs="Times New Roman"/>
          <w:color w:val="auto"/>
        </w:rPr>
        <w:t>Время проведения технического обслуживания не должно превышать 12 (двенадцать) часов с момента прибытия сотрудников Исполнителя на место проведения технического обслуживания.</w:t>
      </w:r>
    </w:p>
    <w:p w14:paraId="7E72776F" w14:textId="2A5AA1B8" w:rsidR="00AB55E0" w:rsidRPr="008B0547" w:rsidRDefault="00AB55E0" w:rsidP="009C1713">
      <w:pPr>
        <w:numPr>
          <w:ilvl w:val="2"/>
          <w:numId w:val="6"/>
        </w:numPr>
        <w:tabs>
          <w:tab w:val="left" w:pos="69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Все использованные Исполнителем материалы и запасные части, трудозатраты в виде фактич</w:t>
      </w:r>
      <w:r w:rsidR="005A28E2" w:rsidRPr="00144F99">
        <w:rPr>
          <w:rFonts w:ascii="Times New Roman" w:eastAsia="Times New Roman" w:hAnsi="Times New Roman" w:cs="Times New Roman"/>
          <w:color w:val="auto"/>
        </w:rPr>
        <w:t>ески затраченных человеко-часов,</w:t>
      </w:r>
      <w:r w:rsidRPr="00144F99">
        <w:rPr>
          <w:rFonts w:ascii="Times New Roman" w:eastAsia="Times New Roman" w:hAnsi="Times New Roman" w:cs="Times New Roman"/>
          <w:color w:val="auto"/>
        </w:rPr>
        <w:t xml:space="preserve"> </w:t>
      </w:r>
      <w:r w:rsidR="006909D0" w:rsidRPr="00144F99">
        <w:rPr>
          <w:rFonts w:ascii="Times New Roman" w:eastAsia="Times New Roman" w:hAnsi="Times New Roman" w:cs="Times New Roman"/>
          <w:color w:val="auto"/>
        </w:rPr>
        <w:t xml:space="preserve">количестве специалистов, </w:t>
      </w:r>
      <w:r w:rsidRPr="00144F99">
        <w:rPr>
          <w:rFonts w:ascii="Times New Roman" w:eastAsia="Times New Roman" w:hAnsi="Times New Roman" w:cs="Times New Roman"/>
          <w:color w:val="auto"/>
        </w:rPr>
        <w:t xml:space="preserve">данные о пробеге сервисного автомобиля от сервисного подразделения Исполнителя до места проведения Работ и обратно, время простоя на месте проведения Работ по вине Заказчика, а </w:t>
      </w:r>
      <w:r w:rsidR="00A431D7" w:rsidRPr="00144F99">
        <w:rPr>
          <w:rFonts w:ascii="Times New Roman" w:eastAsia="Times New Roman" w:hAnsi="Times New Roman" w:cs="Times New Roman"/>
          <w:color w:val="auto"/>
        </w:rPr>
        <w:t>также</w:t>
      </w:r>
      <w:r w:rsidRPr="00144F99">
        <w:rPr>
          <w:rFonts w:ascii="Times New Roman" w:eastAsia="Times New Roman" w:hAnsi="Times New Roman" w:cs="Times New Roman"/>
          <w:color w:val="auto"/>
        </w:rPr>
        <w:t xml:space="preserve"> дополн</w:t>
      </w:r>
      <w:r w:rsidR="006909D0" w:rsidRPr="00144F99">
        <w:rPr>
          <w:rFonts w:ascii="Times New Roman" w:eastAsia="Times New Roman" w:hAnsi="Times New Roman" w:cs="Times New Roman"/>
          <w:color w:val="auto"/>
        </w:rPr>
        <w:t>ительные затраты указываются в з</w:t>
      </w:r>
      <w:r w:rsidRPr="00144F99">
        <w:rPr>
          <w:rFonts w:ascii="Times New Roman" w:eastAsia="Times New Roman" w:hAnsi="Times New Roman" w:cs="Times New Roman"/>
          <w:color w:val="auto"/>
        </w:rPr>
        <w:t>аказ-наряде (Приложени</w:t>
      </w:r>
      <w:r w:rsidR="006909D0" w:rsidRPr="00144F99">
        <w:rPr>
          <w:rFonts w:ascii="Times New Roman" w:eastAsia="Times New Roman" w:hAnsi="Times New Roman" w:cs="Times New Roman"/>
          <w:color w:val="auto"/>
        </w:rPr>
        <w:t>е</w:t>
      </w:r>
      <w:r w:rsidR="00130396" w:rsidRPr="00144F99">
        <w:rPr>
          <w:rFonts w:ascii="Times New Roman" w:eastAsia="Times New Roman" w:hAnsi="Times New Roman" w:cs="Times New Roman"/>
          <w:color w:val="auto"/>
        </w:rPr>
        <w:t xml:space="preserve"> </w:t>
      </w:r>
      <w:r w:rsidR="00130396" w:rsidRPr="00382119">
        <w:rPr>
          <w:rFonts w:ascii="Times New Roman" w:eastAsia="Times New Roman" w:hAnsi="Times New Roman" w:cs="Times New Roman"/>
          <w:color w:val="000000" w:themeColor="text1"/>
        </w:rPr>
        <w:t>№</w:t>
      </w:r>
      <w:r w:rsidR="006909D0" w:rsidRPr="00382119">
        <w:rPr>
          <w:rFonts w:ascii="Times New Roman" w:eastAsia="Times New Roman" w:hAnsi="Times New Roman" w:cs="Times New Roman"/>
          <w:color w:val="000000" w:themeColor="text1"/>
        </w:rPr>
        <w:t xml:space="preserve"> </w:t>
      </w:r>
      <w:r w:rsidR="00151D3C" w:rsidRPr="00382119">
        <w:rPr>
          <w:rFonts w:ascii="Times New Roman" w:eastAsia="Times New Roman" w:hAnsi="Times New Roman" w:cs="Times New Roman"/>
          <w:color w:val="000000" w:themeColor="text1"/>
        </w:rPr>
        <w:t>2</w:t>
      </w:r>
      <w:r w:rsidRPr="00382119">
        <w:rPr>
          <w:rFonts w:ascii="Times New Roman" w:eastAsia="Times New Roman" w:hAnsi="Times New Roman" w:cs="Times New Roman"/>
          <w:color w:val="000000" w:themeColor="text1"/>
        </w:rPr>
        <w:t xml:space="preserve"> к </w:t>
      </w:r>
      <w:r w:rsidRPr="00144F99">
        <w:rPr>
          <w:rFonts w:ascii="Times New Roman" w:eastAsia="Times New Roman" w:hAnsi="Times New Roman" w:cs="Times New Roman"/>
          <w:color w:val="auto"/>
        </w:rPr>
        <w:t xml:space="preserve">настоящему </w:t>
      </w:r>
      <w:r w:rsidRPr="008B0547">
        <w:rPr>
          <w:rFonts w:ascii="Times New Roman" w:eastAsia="Times New Roman" w:hAnsi="Times New Roman" w:cs="Times New Roman"/>
          <w:color w:val="auto"/>
        </w:rPr>
        <w:t>Договору</w:t>
      </w:r>
      <w:r w:rsidR="006909D0" w:rsidRPr="008B0547">
        <w:rPr>
          <w:rFonts w:ascii="Times New Roman" w:eastAsia="Times New Roman" w:hAnsi="Times New Roman" w:cs="Times New Roman"/>
          <w:color w:val="auto"/>
        </w:rPr>
        <w:t>)</w:t>
      </w:r>
      <w:r w:rsidRPr="008B0547">
        <w:rPr>
          <w:rFonts w:ascii="Times New Roman" w:eastAsia="Times New Roman" w:hAnsi="Times New Roman" w:cs="Times New Roman"/>
          <w:color w:val="auto"/>
        </w:rPr>
        <w:t xml:space="preserve">. Завершение Работ по техническому обслуживанию </w:t>
      </w:r>
      <w:r w:rsidR="006909D0" w:rsidRPr="008B0547">
        <w:rPr>
          <w:rFonts w:ascii="Times New Roman" w:eastAsia="Times New Roman" w:hAnsi="Times New Roman" w:cs="Times New Roman"/>
          <w:color w:val="auto"/>
        </w:rPr>
        <w:t xml:space="preserve">(полноту объема и качества) </w:t>
      </w:r>
      <w:r w:rsidRPr="008B0547">
        <w:rPr>
          <w:rFonts w:ascii="Times New Roman" w:eastAsia="Times New Roman" w:hAnsi="Times New Roman" w:cs="Times New Roman"/>
          <w:color w:val="auto"/>
        </w:rPr>
        <w:t xml:space="preserve">Стороны подтверждают подписанием </w:t>
      </w:r>
      <w:r w:rsidR="006909D0" w:rsidRPr="008B0547">
        <w:rPr>
          <w:rFonts w:ascii="Times New Roman" w:eastAsia="Times New Roman" w:hAnsi="Times New Roman" w:cs="Times New Roman"/>
          <w:color w:val="auto"/>
        </w:rPr>
        <w:t>з</w:t>
      </w:r>
      <w:r w:rsidRPr="008B0547">
        <w:rPr>
          <w:rFonts w:ascii="Times New Roman" w:eastAsia="Times New Roman" w:hAnsi="Times New Roman" w:cs="Times New Roman"/>
          <w:color w:val="auto"/>
        </w:rPr>
        <w:t>аказ-наряда,</w:t>
      </w:r>
      <w:r w:rsidR="00E36A0C" w:rsidRPr="008B0547">
        <w:rPr>
          <w:rFonts w:ascii="Times New Roman" w:eastAsia="Times New Roman" w:hAnsi="Times New Roman" w:cs="Times New Roman"/>
          <w:color w:val="auto"/>
        </w:rPr>
        <w:t xml:space="preserve"> </w:t>
      </w:r>
      <w:r w:rsidR="006909D0" w:rsidRPr="008B0547">
        <w:rPr>
          <w:rFonts w:ascii="Times New Roman" w:eastAsia="Times New Roman" w:hAnsi="Times New Roman" w:cs="Times New Roman"/>
          <w:color w:val="auto"/>
        </w:rPr>
        <w:t>а</w:t>
      </w:r>
      <w:r w:rsidRPr="008B0547">
        <w:rPr>
          <w:rFonts w:ascii="Times New Roman" w:eastAsia="Times New Roman" w:hAnsi="Times New Roman" w:cs="Times New Roman"/>
          <w:color w:val="auto"/>
        </w:rPr>
        <w:t>кта сдачи-приемки работ</w:t>
      </w:r>
      <w:r w:rsidR="0054469A" w:rsidRPr="008B0547">
        <w:rPr>
          <w:rFonts w:ascii="Times New Roman" w:eastAsia="Times New Roman" w:hAnsi="Times New Roman" w:cs="Times New Roman"/>
          <w:color w:val="auto"/>
        </w:rPr>
        <w:t>. Заказ-наряд оформляется и подписывается Сторонами</w:t>
      </w:r>
      <w:r w:rsidR="006909D0" w:rsidRPr="008B0547">
        <w:rPr>
          <w:rFonts w:ascii="Times New Roman" w:eastAsia="Times New Roman" w:hAnsi="Times New Roman" w:cs="Times New Roman"/>
          <w:color w:val="auto"/>
        </w:rPr>
        <w:t xml:space="preserve"> на территории Заказчика непосредственно после завершения Работ. Заказ-наряд, а</w:t>
      </w:r>
      <w:r w:rsidRPr="008B0547">
        <w:rPr>
          <w:rFonts w:ascii="Times New Roman" w:eastAsia="Times New Roman" w:hAnsi="Times New Roman" w:cs="Times New Roman"/>
          <w:color w:val="auto"/>
        </w:rPr>
        <w:t>кт сдачи-приема подписываются сторонами в двух экземплярах, один - для Исполнителя, другой - для Заказчика</w:t>
      </w:r>
      <w:r w:rsidR="00FD52B5" w:rsidRPr="008B0547">
        <w:rPr>
          <w:rFonts w:ascii="Times New Roman" w:eastAsia="Times New Roman" w:hAnsi="Times New Roman" w:cs="Times New Roman"/>
          <w:color w:val="auto"/>
        </w:rPr>
        <w:t>.</w:t>
      </w:r>
    </w:p>
    <w:p w14:paraId="743849F1" w14:textId="7AE65D5B" w:rsidR="00A25C50" w:rsidRPr="00144F99" w:rsidRDefault="00AB55E0" w:rsidP="006909D0">
      <w:pPr>
        <w:pStyle w:val="210"/>
        <w:numPr>
          <w:ilvl w:val="2"/>
          <w:numId w:val="6"/>
        </w:numPr>
        <w:shd w:val="clear" w:color="auto" w:fill="auto"/>
        <w:spacing w:after="68" w:line="283" w:lineRule="exact"/>
        <w:rPr>
          <w:color w:val="auto"/>
          <w:sz w:val="24"/>
          <w:szCs w:val="24"/>
        </w:rPr>
      </w:pPr>
      <w:r w:rsidRPr="00144F99">
        <w:rPr>
          <w:color w:val="auto"/>
          <w:sz w:val="24"/>
          <w:szCs w:val="24"/>
        </w:rPr>
        <w:lastRenderedPageBreak/>
        <w:t>При воз</w:t>
      </w:r>
      <w:r w:rsidR="005414CB" w:rsidRPr="00144F99">
        <w:rPr>
          <w:color w:val="auto"/>
          <w:sz w:val="24"/>
          <w:szCs w:val="24"/>
        </w:rPr>
        <w:t>никновении во время проведения п</w:t>
      </w:r>
      <w:r w:rsidRPr="00144F99">
        <w:rPr>
          <w:color w:val="auto"/>
          <w:sz w:val="24"/>
          <w:szCs w:val="24"/>
        </w:rPr>
        <w:t>ланового технического обслуживания</w:t>
      </w:r>
      <w:r w:rsidR="00A25C50" w:rsidRPr="00144F99">
        <w:rPr>
          <w:color w:val="auto"/>
          <w:sz w:val="24"/>
          <w:szCs w:val="24"/>
        </w:rPr>
        <w:t xml:space="preserve"> необходимости в дополнительных, </w:t>
      </w:r>
      <w:r w:rsidR="005414CB" w:rsidRPr="00144F99">
        <w:rPr>
          <w:color w:val="auto"/>
          <w:sz w:val="24"/>
          <w:szCs w:val="24"/>
        </w:rPr>
        <w:t>не предусмотренных ТО</w:t>
      </w:r>
      <w:r w:rsidR="00A25C50" w:rsidRPr="00144F99">
        <w:rPr>
          <w:color w:val="auto"/>
          <w:sz w:val="24"/>
          <w:szCs w:val="24"/>
        </w:rPr>
        <w:t xml:space="preserve"> </w:t>
      </w:r>
      <w:r w:rsidR="005414CB" w:rsidRPr="00144F99">
        <w:rPr>
          <w:color w:val="auto"/>
          <w:sz w:val="24"/>
          <w:szCs w:val="24"/>
        </w:rPr>
        <w:t>Р</w:t>
      </w:r>
      <w:r w:rsidR="00A25C50" w:rsidRPr="00144F99">
        <w:rPr>
          <w:color w:val="auto"/>
          <w:sz w:val="24"/>
          <w:szCs w:val="24"/>
        </w:rPr>
        <w:t>аботах</w:t>
      </w:r>
      <w:r w:rsidR="005414CB" w:rsidRPr="00144F99">
        <w:rPr>
          <w:color w:val="auto"/>
          <w:sz w:val="24"/>
          <w:szCs w:val="24"/>
        </w:rPr>
        <w:t>,</w:t>
      </w:r>
      <w:r w:rsidR="00A25C50" w:rsidRPr="00144F99">
        <w:rPr>
          <w:color w:val="auto"/>
          <w:sz w:val="24"/>
          <w:szCs w:val="24"/>
        </w:rPr>
        <w:t xml:space="preserve"> </w:t>
      </w:r>
      <w:r w:rsidR="005414CB" w:rsidRPr="00144F99">
        <w:rPr>
          <w:color w:val="auto"/>
          <w:sz w:val="24"/>
          <w:szCs w:val="24"/>
        </w:rPr>
        <w:t xml:space="preserve">Исполнитель вправе приступить к выполнению дополнительных Работ только с разрешения уполномоченного представителя </w:t>
      </w:r>
      <w:r w:rsidR="00A25C50" w:rsidRPr="00144F99">
        <w:rPr>
          <w:color w:val="auto"/>
          <w:sz w:val="24"/>
          <w:szCs w:val="24"/>
        </w:rPr>
        <w:t>Заказчик</w:t>
      </w:r>
      <w:r w:rsidR="005414CB" w:rsidRPr="00144F99">
        <w:rPr>
          <w:color w:val="auto"/>
          <w:sz w:val="24"/>
          <w:szCs w:val="24"/>
        </w:rPr>
        <w:t>а. Дополнительные работы и затраченные материалы</w:t>
      </w:r>
      <w:r w:rsidR="00A25C50" w:rsidRPr="00144F99">
        <w:rPr>
          <w:color w:val="auto"/>
          <w:sz w:val="24"/>
          <w:szCs w:val="24"/>
        </w:rPr>
        <w:t xml:space="preserve"> </w:t>
      </w:r>
      <w:r w:rsidR="005414CB" w:rsidRPr="00144F99">
        <w:rPr>
          <w:color w:val="auto"/>
          <w:sz w:val="24"/>
          <w:szCs w:val="24"/>
        </w:rPr>
        <w:t>указываются</w:t>
      </w:r>
      <w:r w:rsidR="00A25C50" w:rsidRPr="00144F99">
        <w:rPr>
          <w:color w:val="auto"/>
          <w:sz w:val="24"/>
          <w:szCs w:val="24"/>
        </w:rPr>
        <w:t xml:space="preserve"> в </w:t>
      </w:r>
      <w:r w:rsidR="005414CB" w:rsidRPr="00144F99">
        <w:rPr>
          <w:color w:val="auto"/>
          <w:sz w:val="24"/>
          <w:szCs w:val="24"/>
        </w:rPr>
        <w:t>з</w:t>
      </w:r>
      <w:r w:rsidR="00A25C50" w:rsidRPr="00144F99">
        <w:rPr>
          <w:color w:val="auto"/>
          <w:sz w:val="24"/>
          <w:szCs w:val="24"/>
        </w:rPr>
        <w:t>аказ-наряд</w:t>
      </w:r>
      <w:r w:rsidR="005414CB" w:rsidRPr="00144F99">
        <w:rPr>
          <w:color w:val="auto"/>
          <w:sz w:val="24"/>
          <w:szCs w:val="24"/>
        </w:rPr>
        <w:t>е</w:t>
      </w:r>
      <w:r w:rsidR="003E50BB" w:rsidRPr="00144F99">
        <w:rPr>
          <w:color w:val="auto"/>
          <w:sz w:val="24"/>
          <w:szCs w:val="24"/>
        </w:rPr>
        <w:t>, акте сдачи-приемки работ.</w:t>
      </w:r>
      <w:r w:rsidR="00A25C50" w:rsidRPr="00144F99">
        <w:rPr>
          <w:color w:val="auto"/>
          <w:sz w:val="24"/>
          <w:szCs w:val="24"/>
        </w:rPr>
        <w:t xml:space="preserve"> Данные работы оплачиваются Заказчиком одновременно с оплатой основных Работ</w:t>
      </w:r>
      <w:r w:rsidR="005414CB" w:rsidRPr="00144F99">
        <w:rPr>
          <w:color w:val="auto"/>
          <w:sz w:val="24"/>
          <w:szCs w:val="24"/>
        </w:rPr>
        <w:t xml:space="preserve"> по ТО</w:t>
      </w:r>
      <w:r w:rsidR="00A25C50" w:rsidRPr="00144F99">
        <w:rPr>
          <w:color w:val="auto"/>
          <w:sz w:val="24"/>
          <w:szCs w:val="24"/>
        </w:rPr>
        <w:t>.</w:t>
      </w:r>
    </w:p>
    <w:p w14:paraId="10B9D7E2" w14:textId="46FA3001" w:rsidR="00ED4195" w:rsidRPr="00144F99" w:rsidRDefault="00A25C50" w:rsidP="005414CB">
      <w:pPr>
        <w:numPr>
          <w:ilvl w:val="0"/>
          <w:numId w:val="7"/>
        </w:numPr>
        <w:tabs>
          <w:tab w:val="left" w:pos="699"/>
        </w:tabs>
        <w:spacing w:line="274"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Заказчик обеспечивает утилизацию расходных материалов и запасных частей, замененных</w:t>
      </w:r>
      <w:r w:rsidR="005414CB" w:rsidRPr="00144F99">
        <w:rPr>
          <w:rFonts w:ascii="Times New Roman" w:eastAsia="Times New Roman" w:hAnsi="Times New Roman" w:cs="Times New Roman"/>
          <w:color w:val="auto"/>
        </w:rPr>
        <w:t xml:space="preserve"> во время проведения Р</w:t>
      </w:r>
      <w:r w:rsidRPr="00144F99">
        <w:rPr>
          <w:rFonts w:ascii="Times New Roman" w:eastAsia="Times New Roman" w:hAnsi="Times New Roman" w:cs="Times New Roman"/>
          <w:color w:val="auto"/>
        </w:rPr>
        <w:t>абот по техническому обслуживанию Исполнителем, собственными силами.</w:t>
      </w:r>
    </w:p>
    <w:p w14:paraId="1D2E0BB8" w14:textId="4E9E10EB" w:rsidR="00C016A2" w:rsidRDefault="00ED4195" w:rsidP="00A25C50">
      <w:pPr>
        <w:tabs>
          <w:tab w:val="left" w:pos="4327"/>
        </w:tabs>
        <w:spacing w:line="274"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3.1.6. В случае наличия разногласий по </w:t>
      </w:r>
      <w:r w:rsidR="005414CB" w:rsidRPr="00144F99">
        <w:rPr>
          <w:rFonts w:ascii="Times New Roman" w:eastAsia="Times New Roman" w:hAnsi="Times New Roman" w:cs="Times New Roman"/>
          <w:color w:val="auto"/>
        </w:rPr>
        <w:t>ходу или результату</w:t>
      </w:r>
      <w:r w:rsidRPr="00144F99">
        <w:rPr>
          <w:rFonts w:ascii="Times New Roman" w:eastAsia="Times New Roman" w:hAnsi="Times New Roman" w:cs="Times New Roman"/>
          <w:color w:val="auto"/>
        </w:rPr>
        <w:t xml:space="preserve"> проведения работ и отказа </w:t>
      </w:r>
      <w:r w:rsidR="005414CB" w:rsidRPr="00144F99">
        <w:rPr>
          <w:rFonts w:ascii="Times New Roman" w:eastAsia="Times New Roman" w:hAnsi="Times New Roman" w:cs="Times New Roman"/>
          <w:color w:val="auto"/>
        </w:rPr>
        <w:t xml:space="preserve">от их приемки Заказчиком </w:t>
      </w:r>
      <w:r w:rsidR="006D53B3" w:rsidRPr="00144F99">
        <w:rPr>
          <w:rFonts w:ascii="Times New Roman" w:eastAsia="Times New Roman" w:hAnsi="Times New Roman" w:cs="Times New Roman"/>
          <w:color w:val="auto"/>
        </w:rPr>
        <w:t xml:space="preserve">(отказ от </w:t>
      </w:r>
      <w:r w:rsidRPr="00144F99">
        <w:rPr>
          <w:rFonts w:ascii="Times New Roman" w:eastAsia="Times New Roman" w:hAnsi="Times New Roman" w:cs="Times New Roman"/>
          <w:color w:val="auto"/>
        </w:rPr>
        <w:t>подписания заказ-наряда</w:t>
      </w:r>
      <w:r w:rsidR="003E50BB" w:rsidRPr="00144F99">
        <w:rPr>
          <w:rFonts w:ascii="Times New Roman" w:eastAsia="Times New Roman" w:hAnsi="Times New Roman" w:cs="Times New Roman"/>
          <w:color w:val="auto"/>
        </w:rPr>
        <w:t>, акта сдачи-приемки работ</w:t>
      </w:r>
      <w:r w:rsidR="006D53B3" w:rsidRPr="00144F99">
        <w:rPr>
          <w:rFonts w:ascii="Times New Roman" w:eastAsia="Times New Roman" w:hAnsi="Times New Roman" w:cs="Times New Roman"/>
          <w:color w:val="auto"/>
        </w:rPr>
        <w:t>)</w:t>
      </w:r>
      <w:r w:rsidR="0008301B" w:rsidRPr="00144F99">
        <w:rPr>
          <w:rFonts w:ascii="Times New Roman" w:eastAsia="Times New Roman" w:hAnsi="Times New Roman" w:cs="Times New Roman"/>
          <w:color w:val="auto"/>
        </w:rPr>
        <w:t>, Заказчик</w:t>
      </w:r>
      <w:r w:rsidR="006D53B3" w:rsidRPr="00144F99">
        <w:rPr>
          <w:rFonts w:ascii="Times New Roman" w:eastAsia="Times New Roman" w:hAnsi="Times New Roman" w:cs="Times New Roman"/>
          <w:color w:val="auto"/>
        </w:rPr>
        <w:t xml:space="preserve"> направляет</w:t>
      </w:r>
      <w:r w:rsidR="0008301B" w:rsidRPr="00144F99">
        <w:rPr>
          <w:rFonts w:ascii="Times New Roman" w:eastAsia="Times New Roman" w:hAnsi="Times New Roman" w:cs="Times New Roman"/>
          <w:color w:val="auto"/>
        </w:rPr>
        <w:t xml:space="preserve"> </w:t>
      </w:r>
      <w:r w:rsidR="006D53B3" w:rsidRPr="00144F99">
        <w:rPr>
          <w:rFonts w:ascii="Times New Roman" w:eastAsia="Times New Roman" w:hAnsi="Times New Roman" w:cs="Times New Roman"/>
          <w:color w:val="auto"/>
        </w:rPr>
        <w:t xml:space="preserve">Исполнителю аргументированный </w:t>
      </w:r>
      <w:r w:rsidR="0008301B" w:rsidRPr="00144F99">
        <w:rPr>
          <w:rFonts w:ascii="Times New Roman" w:eastAsia="Times New Roman" w:hAnsi="Times New Roman" w:cs="Times New Roman"/>
          <w:color w:val="auto"/>
        </w:rPr>
        <w:t xml:space="preserve">письменный отказ </w:t>
      </w:r>
      <w:r w:rsidR="006D53B3" w:rsidRPr="00144F99">
        <w:rPr>
          <w:rFonts w:ascii="Times New Roman" w:eastAsia="Times New Roman" w:hAnsi="Times New Roman" w:cs="Times New Roman"/>
          <w:color w:val="auto"/>
        </w:rPr>
        <w:t>от приемки Работ в течение</w:t>
      </w:r>
      <w:r w:rsidR="0008301B" w:rsidRPr="00144F99">
        <w:rPr>
          <w:rFonts w:ascii="Times New Roman" w:eastAsia="Times New Roman" w:hAnsi="Times New Roman" w:cs="Times New Roman"/>
          <w:color w:val="auto"/>
        </w:rPr>
        <w:t xml:space="preserve"> 5 </w:t>
      </w:r>
      <w:r w:rsidR="00742752">
        <w:rPr>
          <w:rFonts w:ascii="Times New Roman" w:eastAsia="Times New Roman" w:hAnsi="Times New Roman" w:cs="Times New Roman"/>
          <w:color w:val="auto"/>
        </w:rPr>
        <w:t xml:space="preserve">(пяти) </w:t>
      </w:r>
      <w:r w:rsidR="0008301B" w:rsidRPr="00144F99">
        <w:rPr>
          <w:rFonts w:ascii="Times New Roman" w:eastAsia="Times New Roman" w:hAnsi="Times New Roman" w:cs="Times New Roman"/>
          <w:color w:val="auto"/>
        </w:rPr>
        <w:t xml:space="preserve">рабочих дней по </w:t>
      </w:r>
      <w:r w:rsidR="006D53B3" w:rsidRPr="00144F99">
        <w:rPr>
          <w:rFonts w:ascii="Times New Roman" w:eastAsia="Times New Roman" w:hAnsi="Times New Roman" w:cs="Times New Roman"/>
          <w:color w:val="auto"/>
        </w:rPr>
        <w:t>электронной</w:t>
      </w:r>
      <w:r w:rsidR="0008301B" w:rsidRPr="00144F99">
        <w:rPr>
          <w:rFonts w:ascii="Times New Roman" w:eastAsia="Times New Roman" w:hAnsi="Times New Roman" w:cs="Times New Roman"/>
          <w:color w:val="auto"/>
        </w:rPr>
        <w:t xml:space="preserve"> </w:t>
      </w:r>
      <w:r w:rsidR="006D53B3" w:rsidRPr="00144F99">
        <w:rPr>
          <w:rFonts w:ascii="Times New Roman" w:eastAsia="Times New Roman" w:hAnsi="Times New Roman" w:cs="Times New Roman"/>
          <w:color w:val="auto"/>
        </w:rPr>
        <w:t>п</w:t>
      </w:r>
      <w:r w:rsidR="0008301B" w:rsidRPr="00144F99">
        <w:rPr>
          <w:rFonts w:ascii="Times New Roman" w:eastAsia="Times New Roman" w:hAnsi="Times New Roman" w:cs="Times New Roman"/>
          <w:color w:val="auto"/>
        </w:rPr>
        <w:t>очт</w:t>
      </w:r>
      <w:r w:rsidR="006D53B3" w:rsidRPr="00144F99">
        <w:rPr>
          <w:rFonts w:ascii="Times New Roman" w:eastAsia="Times New Roman" w:hAnsi="Times New Roman" w:cs="Times New Roman"/>
          <w:color w:val="auto"/>
        </w:rPr>
        <w:t>е</w:t>
      </w:r>
      <w:r w:rsidR="0008301B" w:rsidRPr="00144F99">
        <w:rPr>
          <w:rFonts w:ascii="Times New Roman" w:eastAsia="Times New Roman" w:hAnsi="Times New Roman" w:cs="Times New Roman"/>
          <w:color w:val="auto"/>
        </w:rPr>
        <w:t xml:space="preserve"> или факсу. В случае не</w:t>
      </w:r>
      <w:r w:rsidR="006D53B3" w:rsidRPr="00144F99">
        <w:rPr>
          <w:rFonts w:ascii="Times New Roman" w:eastAsia="Times New Roman" w:hAnsi="Times New Roman" w:cs="Times New Roman"/>
          <w:color w:val="auto"/>
        </w:rPr>
        <w:t xml:space="preserve"> направления</w:t>
      </w:r>
      <w:r w:rsidR="0008301B" w:rsidRPr="00144F99">
        <w:rPr>
          <w:rFonts w:ascii="Times New Roman" w:eastAsia="Times New Roman" w:hAnsi="Times New Roman" w:cs="Times New Roman"/>
          <w:color w:val="auto"/>
        </w:rPr>
        <w:t xml:space="preserve"> </w:t>
      </w:r>
      <w:r w:rsidR="006D53B3" w:rsidRPr="00144F99">
        <w:rPr>
          <w:rFonts w:ascii="Times New Roman" w:eastAsia="Times New Roman" w:hAnsi="Times New Roman" w:cs="Times New Roman"/>
          <w:color w:val="auto"/>
        </w:rPr>
        <w:t xml:space="preserve">письменного </w:t>
      </w:r>
      <w:r w:rsidR="0008301B" w:rsidRPr="00144F99">
        <w:rPr>
          <w:rFonts w:ascii="Times New Roman" w:eastAsia="Times New Roman" w:hAnsi="Times New Roman" w:cs="Times New Roman"/>
          <w:color w:val="auto"/>
        </w:rPr>
        <w:t>отказа в установленный срок, заказ-наряд и выполненные работы по нему считаются принятыми Заказчиком.</w:t>
      </w:r>
      <w:r w:rsidR="00A25C50" w:rsidRPr="00144F99">
        <w:rPr>
          <w:rFonts w:ascii="Times New Roman" w:eastAsia="Times New Roman" w:hAnsi="Times New Roman" w:cs="Times New Roman"/>
          <w:color w:val="auto"/>
        </w:rPr>
        <w:tab/>
      </w:r>
    </w:p>
    <w:p w14:paraId="793867EA" w14:textId="77777777" w:rsidR="00C016A2" w:rsidRPr="00144F99" w:rsidRDefault="00C016A2" w:rsidP="00A25C50">
      <w:pPr>
        <w:tabs>
          <w:tab w:val="left" w:pos="4327"/>
        </w:tabs>
        <w:spacing w:line="274" w:lineRule="exact"/>
        <w:jc w:val="both"/>
        <w:rPr>
          <w:rFonts w:ascii="Times New Roman" w:eastAsia="Times New Roman" w:hAnsi="Times New Roman" w:cs="Times New Roman"/>
          <w:color w:val="auto"/>
        </w:rPr>
      </w:pPr>
    </w:p>
    <w:p w14:paraId="12DCF2B4" w14:textId="3DAD0517" w:rsidR="00A77CCF" w:rsidRPr="00144F99" w:rsidRDefault="00562EAB" w:rsidP="00562EAB">
      <w:pPr>
        <w:pStyle w:val="40"/>
        <w:shd w:val="clear" w:color="auto" w:fill="auto"/>
        <w:spacing w:line="274" w:lineRule="exact"/>
        <w:ind w:firstLine="460"/>
        <w:jc w:val="both"/>
        <w:rPr>
          <w:color w:val="auto"/>
          <w:sz w:val="24"/>
          <w:szCs w:val="24"/>
        </w:rPr>
      </w:pPr>
      <w:r w:rsidRPr="00144F99">
        <w:rPr>
          <w:color w:val="auto"/>
          <w:sz w:val="24"/>
          <w:szCs w:val="24"/>
        </w:rPr>
        <w:t xml:space="preserve"> </w:t>
      </w:r>
    </w:p>
    <w:p w14:paraId="30CAB118" w14:textId="2A004A8C" w:rsidR="00A77CCF" w:rsidRPr="00144F99" w:rsidRDefault="00A77CCF" w:rsidP="009C1713">
      <w:pPr>
        <w:pStyle w:val="210"/>
        <w:numPr>
          <w:ilvl w:val="1"/>
          <w:numId w:val="15"/>
        </w:numPr>
        <w:shd w:val="clear" w:color="auto" w:fill="auto"/>
        <w:tabs>
          <w:tab w:val="left" w:pos="1096"/>
        </w:tabs>
        <w:spacing w:after="0" w:line="274" w:lineRule="exact"/>
        <w:ind w:right="320"/>
        <w:rPr>
          <w:color w:val="auto"/>
          <w:sz w:val="24"/>
          <w:szCs w:val="24"/>
        </w:rPr>
      </w:pPr>
      <w:r w:rsidRPr="00144F99">
        <w:rPr>
          <w:color w:val="auto"/>
          <w:sz w:val="24"/>
          <w:szCs w:val="24"/>
        </w:rPr>
        <w:t>КАПИТАЛЬНЫЕ РЕМОНТЫ</w:t>
      </w:r>
    </w:p>
    <w:p w14:paraId="4AEF1C2B" w14:textId="4FE38B27" w:rsidR="00562EAB" w:rsidRPr="00144F99" w:rsidRDefault="00A2779C" w:rsidP="00C14801">
      <w:pPr>
        <w:pStyle w:val="210"/>
        <w:shd w:val="clear" w:color="auto" w:fill="auto"/>
        <w:tabs>
          <w:tab w:val="left" w:pos="1096"/>
        </w:tabs>
        <w:spacing w:after="0" w:line="274" w:lineRule="exact"/>
        <w:rPr>
          <w:color w:val="auto"/>
          <w:sz w:val="24"/>
          <w:szCs w:val="24"/>
        </w:rPr>
      </w:pPr>
      <w:r w:rsidRPr="00144F99">
        <w:rPr>
          <w:color w:val="auto"/>
          <w:sz w:val="24"/>
          <w:szCs w:val="24"/>
        </w:rPr>
        <w:t xml:space="preserve">3.2.1. </w:t>
      </w:r>
      <w:r w:rsidR="00562EAB" w:rsidRPr="00144F99">
        <w:rPr>
          <w:color w:val="auto"/>
          <w:sz w:val="24"/>
          <w:szCs w:val="24"/>
        </w:rPr>
        <w:t xml:space="preserve">Капитальные ремонты узлов и агрегатов </w:t>
      </w:r>
      <w:r w:rsidR="00815884">
        <w:rPr>
          <w:color w:val="auto"/>
          <w:sz w:val="24"/>
          <w:szCs w:val="24"/>
        </w:rPr>
        <w:t>оборудования</w:t>
      </w:r>
      <w:r w:rsidR="00562EAB" w:rsidRPr="00144F99">
        <w:rPr>
          <w:color w:val="auto"/>
          <w:sz w:val="24"/>
          <w:szCs w:val="24"/>
        </w:rPr>
        <w:t xml:space="preserve"> осуществляются на базе сервисного центра Исполнителя.</w:t>
      </w:r>
    </w:p>
    <w:p w14:paraId="5A879CD6" w14:textId="0F69B98B" w:rsidR="003E50BB" w:rsidRPr="00144F99" w:rsidRDefault="003E50BB" w:rsidP="00C14801">
      <w:pPr>
        <w:pStyle w:val="210"/>
        <w:shd w:val="clear" w:color="auto" w:fill="auto"/>
        <w:tabs>
          <w:tab w:val="left" w:pos="1096"/>
        </w:tabs>
        <w:spacing w:after="0" w:line="274" w:lineRule="exact"/>
        <w:rPr>
          <w:color w:val="auto"/>
          <w:sz w:val="24"/>
          <w:szCs w:val="24"/>
        </w:rPr>
      </w:pPr>
      <w:r w:rsidRPr="00144F99">
        <w:rPr>
          <w:color w:val="auto"/>
          <w:sz w:val="24"/>
          <w:szCs w:val="24"/>
        </w:rPr>
        <w:t xml:space="preserve">3.2.2. С целью определения объема и стоимости работ по капитальному ремонту узла или агрегата в обязательном порядке проводится их </w:t>
      </w:r>
      <w:r w:rsidRPr="008B0547">
        <w:rPr>
          <w:color w:val="auto"/>
          <w:sz w:val="24"/>
          <w:szCs w:val="24"/>
        </w:rPr>
        <w:t xml:space="preserve">дефектация с участием </w:t>
      </w:r>
      <w:r w:rsidR="00EF3DB0" w:rsidRPr="008B0547">
        <w:rPr>
          <w:color w:val="auto"/>
          <w:sz w:val="24"/>
          <w:szCs w:val="24"/>
        </w:rPr>
        <w:t>у</w:t>
      </w:r>
      <w:r w:rsidRPr="008B0547">
        <w:rPr>
          <w:color w:val="auto"/>
          <w:sz w:val="24"/>
          <w:szCs w:val="24"/>
        </w:rPr>
        <w:t>полномоч</w:t>
      </w:r>
      <w:r w:rsidR="00A431D7" w:rsidRPr="008B0547">
        <w:rPr>
          <w:color w:val="auto"/>
          <w:sz w:val="24"/>
          <w:szCs w:val="24"/>
        </w:rPr>
        <w:t>ен</w:t>
      </w:r>
      <w:r w:rsidRPr="008B0547">
        <w:rPr>
          <w:color w:val="auto"/>
          <w:sz w:val="24"/>
          <w:szCs w:val="24"/>
        </w:rPr>
        <w:t>ных представителей Исполнителя и Заказчика. По результатам дефектации составляется дефектная ведомость, которая</w:t>
      </w:r>
      <w:r w:rsidRPr="00144F99">
        <w:rPr>
          <w:color w:val="auto"/>
          <w:sz w:val="24"/>
          <w:szCs w:val="24"/>
        </w:rPr>
        <w:t xml:space="preserve"> согласовывается представителем Заказчика, участвовавшем в дефектации. </w:t>
      </w:r>
    </w:p>
    <w:p w14:paraId="117051B6" w14:textId="4B8EBB3C" w:rsidR="003E50BB" w:rsidRPr="00144F99" w:rsidRDefault="003E50BB" w:rsidP="00C14801">
      <w:pPr>
        <w:pStyle w:val="210"/>
        <w:shd w:val="clear" w:color="auto" w:fill="auto"/>
        <w:tabs>
          <w:tab w:val="left" w:pos="1096"/>
        </w:tabs>
        <w:spacing w:after="0" w:line="274" w:lineRule="exact"/>
        <w:rPr>
          <w:color w:val="auto"/>
          <w:sz w:val="24"/>
          <w:szCs w:val="24"/>
        </w:rPr>
      </w:pPr>
      <w:r w:rsidRPr="00144F99">
        <w:rPr>
          <w:color w:val="auto"/>
          <w:sz w:val="24"/>
          <w:szCs w:val="24"/>
        </w:rPr>
        <w:t xml:space="preserve">3.2.3. По каждому капитальному ремонту составляется </w:t>
      </w:r>
      <w:r w:rsidR="005946BB">
        <w:rPr>
          <w:color w:val="auto"/>
          <w:sz w:val="24"/>
          <w:szCs w:val="24"/>
        </w:rPr>
        <w:t>спецификация</w:t>
      </w:r>
      <w:r w:rsidRPr="00144F99">
        <w:rPr>
          <w:color w:val="auto"/>
          <w:sz w:val="24"/>
          <w:szCs w:val="24"/>
        </w:rPr>
        <w:t xml:space="preserve"> к настоящему Договору.   </w:t>
      </w:r>
    </w:p>
    <w:p w14:paraId="5218894B" w14:textId="0F8FE761" w:rsidR="00562EAB" w:rsidRPr="00144F99" w:rsidRDefault="00A77CCF" w:rsidP="00C14801">
      <w:pPr>
        <w:pStyle w:val="210"/>
        <w:shd w:val="clear" w:color="auto" w:fill="auto"/>
        <w:tabs>
          <w:tab w:val="left" w:pos="1098"/>
        </w:tabs>
        <w:spacing w:after="0" w:line="274" w:lineRule="exact"/>
        <w:rPr>
          <w:color w:val="auto"/>
          <w:sz w:val="24"/>
          <w:szCs w:val="24"/>
        </w:rPr>
      </w:pPr>
      <w:r w:rsidRPr="00144F99">
        <w:rPr>
          <w:color w:val="auto"/>
          <w:sz w:val="24"/>
          <w:szCs w:val="24"/>
        </w:rPr>
        <w:t>3.2.</w:t>
      </w:r>
      <w:r w:rsidR="003E50BB" w:rsidRPr="00144F99">
        <w:rPr>
          <w:color w:val="auto"/>
          <w:sz w:val="24"/>
          <w:szCs w:val="24"/>
        </w:rPr>
        <w:t>4</w:t>
      </w:r>
      <w:r w:rsidRPr="00144F99">
        <w:rPr>
          <w:color w:val="auto"/>
          <w:sz w:val="24"/>
          <w:szCs w:val="24"/>
        </w:rPr>
        <w:t xml:space="preserve">. </w:t>
      </w:r>
      <w:r w:rsidR="00562EAB" w:rsidRPr="00144F99">
        <w:rPr>
          <w:color w:val="auto"/>
          <w:sz w:val="24"/>
          <w:szCs w:val="24"/>
        </w:rPr>
        <w:t xml:space="preserve">Исполнитель обязан обеспечить сохранность имущества Заказчика, переданного </w:t>
      </w:r>
      <w:r w:rsidR="006D53B3" w:rsidRPr="00144F99">
        <w:rPr>
          <w:color w:val="auto"/>
          <w:sz w:val="24"/>
          <w:szCs w:val="24"/>
        </w:rPr>
        <w:t xml:space="preserve">ему </w:t>
      </w:r>
      <w:r w:rsidR="00562EAB" w:rsidRPr="00144F99">
        <w:rPr>
          <w:color w:val="auto"/>
          <w:sz w:val="24"/>
          <w:szCs w:val="24"/>
        </w:rPr>
        <w:t>во временное пользование на базе сервисного центра Исполнителя по акту приема-передачи. Исполнитель несет ответственность в случае гибели или поручи имущества Заказчика в размере стоимости этого имущества после подписания акта приема-передачи.</w:t>
      </w:r>
    </w:p>
    <w:p w14:paraId="1257DCC3" w14:textId="5EDEDB8A" w:rsidR="00562EAB" w:rsidRPr="00144F99" w:rsidRDefault="003E50BB" w:rsidP="00C14801">
      <w:pPr>
        <w:pStyle w:val="210"/>
        <w:shd w:val="clear" w:color="auto" w:fill="auto"/>
        <w:tabs>
          <w:tab w:val="left" w:pos="1096"/>
        </w:tabs>
        <w:spacing w:after="0" w:line="274" w:lineRule="exact"/>
        <w:rPr>
          <w:color w:val="auto"/>
          <w:sz w:val="24"/>
          <w:szCs w:val="24"/>
        </w:rPr>
      </w:pPr>
      <w:r w:rsidRPr="00144F99">
        <w:rPr>
          <w:color w:val="auto"/>
          <w:sz w:val="24"/>
          <w:szCs w:val="24"/>
        </w:rPr>
        <w:t>3.2.5</w:t>
      </w:r>
      <w:r w:rsidR="00A77CCF" w:rsidRPr="00144F99">
        <w:rPr>
          <w:color w:val="auto"/>
          <w:sz w:val="24"/>
          <w:szCs w:val="24"/>
        </w:rPr>
        <w:t xml:space="preserve">. </w:t>
      </w:r>
      <w:r w:rsidRPr="00144F99">
        <w:rPr>
          <w:color w:val="auto"/>
          <w:sz w:val="24"/>
          <w:szCs w:val="24"/>
        </w:rPr>
        <w:t>П</w:t>
      </w:r>
      <w:r w:rsidR="00562EAB" w:rsidRPr="00144F99">
        <w:rPr>
          <w:color w:val="auto"/>
          <w:sz w:val="24"/>
          <w:szCs w:val="24"/>
        </w:rPr>
        <w:t xml:space="preserve">риемка результатов выполненных </w:t>
      </w:r>
      <w:r w:rsidR="006D53B3" w:rsidRPr="00144F99">
        <w:rPr>
          <w:color w:val="auto"/>
          <w:sz w:val="24"/>
          <w:szCs w:val="24"/>
        </w:rPr>
        <w:t>Р</w:t>
      </w:r>
      <w:r w:rsidR="00562EAB" w:rsidRPr="00144F99">
        <w:rPr>
          <w:color w:val="auto"/>
          <w:sz w:val="24"/>
          <w:szCs w:val="24"/>
        </w:rPr>
        <w:t xml:space="preserve">абот по капитальному ремонту производится на базе сервисного центра Исполнителя с участием полномочных </w:t>
      </w:r>
      <w:r w:rsidR="00562EAB" w:rsidRPr="008B0547">
        <w:rPr>
          <w:color w:val="auto"/>
          <w:sz w:val="24"/>
          <w:szCs w:val="24"/>
        </w:rPr>
        <w:t>представителей Исполнителя и Заказчика посредством ос</w:t>
      </w:r>
      <w:r w:rsidRPr="008B0547">
        <w:rPr>
          <w:color w:val="auto"/>
          <w:sz w:val="24"/>
          <w:szCs w:val="24"/>
        </w:rPr>
        <w:t xml:space="preserve">мотра выполненных Исполнителем </w:t>
      </w:r>
      <w:r w:rsidR="00562EAB" w:rsidRPr="008B0547">
        <w:rPr>
          <w:color w:val="auto"/>
          <w:sz w:val="24"/>
          <w:szCs w:val="24"/>
        </w:rPr>
        <w:t xml:space="preserve">работ и проведения испытаний. Результатом приемки </w:t>
      </w:r>
      <w:r w:rsidRPr="008B0547">
        <w:rPr>
          <w:color w:val="auto"/>
          <w:sz w:val="24"/>
          <w:szCs w:val="24"/>
        </w:rPr>
        <w:t>Работ является подписание а</w:t>
      </w:r>
      <w:r w:rsidR="00562EAB" w:rsidRPr="008B0547">
        <w:rPr>
          <w:color w:val="auto"/>
          <w:sz w:val="24"/>
          <w:szCs w:val="24"/>
        </w:rPr>
        <w:t xml:space="preserve">кта </w:t>
      </w:r>
      <w:r w:rsidR="00EF3DB0" w:rsidRPr="008B0547">
        <w:rPr>
          <w:color w:val="auto"/>
          <w:sz w:val="24"/>
          <w:szCs w:val="24"/>
        </w:rPr>
        <w:t>сдачи-приемки</w:t>
      </w:r>
      <w:r w:rsidRPr="008B0547">
        <w:rPr>
          <w:color w:val="auto"/>
          <w:sz w:val="24"/>
          <w:szCs w:val="24"/>
        </w:rPr>
        <w:t xml:space="preserve"> работ</w:t>
      </w:r>
      <w:r w:rsidR="00562EAB" w:rsidRPr="008B0547">
        <w:rPr>
          <w:color w:val="auto"/>
          <w:sz w:val="24"/>
          <w:szCs w:val="24"/>
        </w:rPr>
        <w:t xml:space="preserve">. Приемка </w:t>
      </w:r>
      <w:r w:rsidRPr="008B0547">
        <w:rPr>
          <w:color w:val="auto"/>
          <w:sz w:val="24"/>
          <w:szCs w:val="24"/>
        </w:rPr>
        <w:t>Р</w:t>
      </w:r>
      <w:r w:rsidR="00562EAB" w:rsidRPr="008B0547">
        <w:rPr>
          <w:color w:val="auto"/>
          <w:sz w:val="24"/>
          <w:szCs w:val="24"/>
        </w:rPr>
        <w:t xml:space="preserve">абот Заказчиком осуществляется в </w:t>
      </w:r>
      <w:r w:rsidRPr="008B0547">
        <w:rPr>
          <w:color w:val="auto"/>
          <w:sz w:val="24"/>
          <w:szCs w:val="24"/>
        </w:rPr>
        <w:t>день</w:t>
      </w:r>
      <w:r w:rsidR="00562EAB" w:rsidRPr="008B0547">
        <w:rPr>
          <w:color w:val="auto"/>
          <w:sz w:val="24"/>
          <w:szCs w:val="24"/>
        </w:rPr>
        <w:t xml:space="preserve"> подписания </w:t>
      </w:r>
      <w:r w:rsidRPr="008B0547">
        <w:rPr>
          <w:color w:val="auto"/>
          <w:sz w:val="24"/>
          <w:szCs w:val="24"/>
        </w:rPr>
        <w:t xml:space="preserve">акта </w:t>
      </w:r>
      <w:r w:rsidR="00845DD4" w:rsidRPr="008B0547">
        <w:rPr>
          <w:color w:val="auto"/>
          <w:sz w:val="24"/>
          <w:szCs w:val="24"/>
        </w:rPr>
        <w:t xml:space="preserve">сдачи-приемки </w:t>
      </w:r>
      <w:r w:rsidRPr="008B0547">
        <w:rPr>
          <w:color w:val="auto"/>
          <w:sz w:val="24"/>
          <w:szCs w:val="24"/>
        </w:rPr>
        <w:t>работ и акта приема-передачи агрегат</w:t>
      </w:r>
      <w:r w:rsidR="00562EAB" w:rsidRPr="008B0547">
        <w:rPr>
          <w:color w:val="auto"/>
          <w:sz w:val="24"/>
          <w:szCs w:val="24"/>
        </w:rPr>
        <w:t xml:space="preserve">ов </w:t>
      </w:r>
      <w:r w:rsidRPr="008B0547">
        <w:rPr>
          <w:color w:val="auto"/>
          <w:sz w:val="24"/>
          <w:szCs w:val="24"/>
        </w:rPr>
        <w:t xml:space="preserve">или узлов </w:t>
      </w:r>
      <w:r w:rsidR="00562EAB" w:rsidRPr="008B0547">
        <w:rPr>
          <w:color w:val="auto"/>
          <w:sz w:val="24"/>
          <w:szCs w:val="24"/>
        </w:rPr>
        <w:t>от Исполнителя к Заказчику. Заказчик</w:t>
      </w:r>
      <w:r w:rsidRPr="008B0547">
        <w:rPr>
          <w:color w:val="auto"/>
          <w:sz w:val="24"/>
          <w:szCs w:val="24"/>
        </w:rPr>
        <w:t xml:space="preserve"> обязан в течение</w:t>
      </w:r>
      <w:r w:rsidR="00562EAB" w:rsidRPr="008B0547">
        <w:rPr>
          <w:color w:val="auto"/>
          <w:sz w:val="24"/>
          <w:szCs w:val="24"/>
        </w:rPr>
        <w:t xml:space="preserve"> 5</w:t>
      </w:r>
      <w:r w:rsidR="00C46504" w:rsidRPr="008B0547">
        <w:rPr>
          <w:color w:val="auto"/>
          <w:sz w:val="24"/>
          <w:szCs w:val="24"/>
        </w:rPr>
        <w:t xml:space="preserve"> </w:t>
      </w:r>
      <w:r w:rsidR="00562EAB" w:rsidRPr="008B0547">
        <w:rPr>
          <w:color w:val="auto"/>
          <w:sz w:val="24"/>
          <w:szCs w:val="24"/>
        </w:rPr>
        <w:t xml:space="preserve">(пяти) дней подписать </w:t>
      </w:r>
      <w:r w:rsidRPr="008B0547">
        <w:rPr>
          <w:color w:val="auto"/>
          <w:sz w:val="24"/>
          <w:szCs w:val="24"/>
        </w:rPr>
        <w:t>а</w:t>
      </w:r>
      <w:r w:rsidR="00C81560" w:rsidRPr="008B0547">
        <w:rPr>
          <w:color w:val="auto"/>
          <w:sz w:val="24"/>
          <w:szCs w:val="24"/>
        </w:rPr>
        <w:t>кт сдачи-приемки</w:t>
      </w:r>
      <w:r w:rsidRPr="008B0547">
        <w:rPr>
          <w:color w:val="auto"/>
          <w:sz w:val="24"/>
          <w:szCs w:val="24"/>
        </w:rPr>
        <w:t xml:space="preserve"> работ </w:t>
      </w:r>
      <w:r w:rsidR="00562EAB" w:rsidRPr="008B0547">
        <w:rPr>
          <w:color w:val="auto"/>
          <w:sz w:val="24"/>
          <w:szCs w:val="24"/>
        </w:rPr>
        <w:t>или дать Исполнителю письменный</w:t>
      </w:r>
      <w:r w:rsidR="00562EAB" w:rsidRPr="00144F99">
        <w:rPr>
          <w:color w:val="auto"/>
          <w:sz w:val="24"/>
          <w:szCs w:val="24"/>
        </w:rPr>
        <w:t xml:space="preserve"> мотивированный отказ от приемки </w:t>
      </w:r>
      <w:r w:rsidR="00170EFA" w:rsidRPr="00144F99">
        <w:rPr>
          <w:color w:val="auto"/>
          <w:sz w:val="24"/>
          <w:szCs w:val="24"/>
        </w:rPr>
        <w:t>Р</w:t>
      </w:r>
      <w:r w:rsidR="00562EAB" w:rsidRPr="00144F99">
        <w:rPr>
          <w:color w:val="auto"/>
          <w:sz w:val="24"/>
          <w:szCs w:val="24"/>
        </w:rPr>
        <w:t>абот.</w:t>
      </w:r>
      <w:r w:rsidRPr="00144F99">
        <w:rPr>
          <w:color w:val="auto"/>
          <w:sz w:val="24"/>
          <w:szCs w:val="24"/>
        </w:rPr>
        <w:t xml:space="preserve"> В случае не направления письменного отказа в установленный срок, выполненные работы считаются принятыми Заказчиком.</w:t>
      </w:r>
    </w:p>
    <w:p w14:paraId="4FBCE880" w14:textId="32F9BAF4" w:rsidR="00562EAB" w:rsidRPr="00144F99" w:rsidRDefault="003E50BB" w:rsidP="00C14801">
      <w:pPr>
        <w:pStyle w:val="210"/>
        <w:shd w:val="clear" w:color="auto" w:fill="auto"/>
        <w:tabs>
          <w:tab w:val="left" w:pos="1096"/>
        </w:tabs>
        <w:spacing w:after="0" w:line="240" w:lineRule="auto"/>
        <w:contextualSpacing/>
        <w:rPr>
          <w:color w:val="auto"/>
          <w:sz w:val="24"/>
          <w:szCs w:val="24"/>
        </w:rPr>
      </w:pPr>
      <w:r w:rsidRPr="00144F99">
        <w:rPr>
          <w:color w:val="auto"/>
          <w:sz w:val="24"/>
          <w:szCs w:val="24"/>
        </w:rPr>
        <w:t>3.2.6</w:t>
      </w:r>
      <w:r w:rsidR="00A2779C" w:rsidRPr="00144F99">
        <w:rPr>
          <w:color w:val="auto"/>
          <w:sz w:val="24"/>
          <w:szCs w:val="24"/>
        </w:rPr>
        <w:t xml:space="preserve">. </w:t>
      </w:r>
      <w:r w:rsidR="00562EAB" w:rsidRPr="00144F99">
        <w:rPr>
          <w:color w:val="auto"/>
          <w:sz w:val="24"/>
          <w:szCs w:val="24"/>
        </w:rPr>
        <w:t xml:space="preserve">Заказ запасных частей, необходимых для проведения ремонта, производится только после подписания </w:t>
      </w:r>
      <w:r w:rsidR="000D7BC3" w:rsidRPr="00144F99">
        <w:rPr>
          <w:color w:val="auto"/>
          <w:sz w:val="24"/>
          <w:szCs w:val="24"/>
        </w:rPr>
        <w:t>ответственным</w:t>
      </w:r>
      <w:r w:rsidR="00494B0F" w:rsidRPr="00144F99">
        <w:rPr>
          <w:color w:val="auto"/>
          <w:sz w:val="24"/>
          <w:szCs w:val="24"/>
        </w:rPr>
        <w:t xml:space="preserve"> лицом </w:t>
      </w:r>
      <w:r w:rsidR="00562EAB" w:rsidRPr="00144F99">
        <w:rPr>
          <w:color w:val="auto"/>
          <w:sz w:val="24"/>
          <w:szCs w:val="24"/>
        </w:rPr>
        <w:t>Заказчик</w:t>
      </w:r>
      <w:r w:rsidRPr="00144F99">
        <w:rPr>
          <w:color w:val="auto"/>
          <w:sz w:val="24"/>
          <w:szCs w:val="24"/>
        </w:rPr>
        <w:t>а</w:t>
      </w:r>
      <w:r w:rsidR="00562EAB" w:rsidRPr="00144F99">
        <w:rPr>
          <w:color w:val="auto"/>
          <w:sz w:val="24"/>
          <w:szCs w:val="24"/>
        </w:rPr>
        <w:t xml:space="preserve"> дефектной ведомости.</w:t>
      </w:r>
    </w:p>
    <w:p w14:paraId="61A689DA" w14:textId="47FD43DF" w:rsidR="00562EAB" w:rsidRDefault="003E50BB" w:rsidP="00E83A49">
      <w:pPr>
        <w:pStyle w:val="210"/>
        <w:shd w:val="clear" w:color="auto" w:fill="auto"/>
        <w:tabs>
          <w:tab w:val="left" w:pos="1090"/>
        </w:tabs>
        <w:spacing w:after="0" w:line="240" w:lineRule="auto"/>
        <w:contextualSpacing/>
        <w:rPr>
          <w:color w:val="auto"/>
          <w:sz w:val="24"/>
          <w:szCs w:val="24"/>
        </w:rPr>
      </w:pPr>
      <w:r w:rsidRPr="00144F99">
        <w:rPr>
          <w:color w:val="auto"/>
          <w:sz w:val="24"/>
          <w:szCs w:val="24"/>
        </w:rPr>
        <w:t>3.2.7</w:t>
      </w:r>
      <w:r w:rsidR="00E83A49" w:rsidRPr="00144F99">
        <w:rPr>
          <w:color w:val="auto"/>
          <w:sz w:val="24"/>
          <w:szCs w:val="24"/>
        </w:rPr>
        <w:t xml:space="preserve">. </w:t>
      </w:r>
      <w:r w:rsidR="00562EAB" w:rsidRPr="00144F99">
        <w:rPr>
          <w:color w:val="auto"/>
          <w:sz w:val="24"/>
          <w:szCs w:val="24"/>
        </w:rPr>
        <w:t>Исполнитель вправе в любое время в ходе оказания услуг потребовать, а Заказчи</w:t>
      </w:r>
      <w:r w:rsidR="005F2892" w:rsidRPr="00144F99">
        <w:rPr>
          <w:color w:val="auto"/>
          <w:sz w:val="24"/>
          <w:szCs w:val="24"/>
        </w:rPr>
        <w:t>к</w:t>
      </w:r>
      <w:r w:rsidR="00562EAB" w:rsidRPr="00144F99">
        <w:rPr>
          <w:color w:val="auto"/>
          <w:sz w:val="24"/>
          <w:szCs w:val="24"/>
        </w:rPr>
        <w:t xml:space="preserve"> обязан предоставить необходимую документацию, которая ведется по учету технического состояния техники, агрегатов в срок</w:t>
      </w:r>
      <w:r w:rsidRPr="00144F99">
        <w:rPr>
          <w:color w:val="auto"/>
          <w:sz w:val="24"/>
          <w:szCs w:val="24"/>
        </w:rPr>
        <w:t>,</w:t>
      </w:r>
      <w:r w:rsidR="00562EAB" w:rsidRPr="00144F99">
        <w:rPr>
          <w:color w:val="auto"/>
          <w:sz w:val="24"/>
          <w:szCs w:val="24"/>
        </w:rPr>
        <w:t xml:space="preserve"> не превышающий 3 (трех) рабочих дней. В случае нарушения Заказчиком обязательств по предоставлению документов или информации</w:t>
      </w:r>
      <w:r w:rsidRPr="00144F99">
        <w:rPr>
          <w:color w:val="auto"/>
          <w:sz w:val="24"/>
          <w:szCs w:val="24"/>
        </w:rPr>
        <w:t>,</w:t>
      </w:r>
      <w:r w:rsidR="00562EAB" w:rsidRPr="00144F99">
        <w:rPr>
          <w:color w:val="auto"/>
          <w:sz w:val="24"/>
          <w:szCs w:val="24"/>
        </w:rPr>
        <w:t xml:space="preserve"> срок оказания услуг отодвигается соразмерно сроку просрочки предоставления документов или информации.</w:t>
      </w:r>
    </w:p>
    <w:p w14:paraId="10874AA1" w14:textId="5ABFA9CB" w:rsidR="00843606" w:rsidRPr="00843606" w:rsidRDefault="00843606" w:rsidP="00843606">
      <w:pPr>
        <w:pStyle w:val="210"/>
        <w:shd w:val="clear" w:color="auto" w:fill="auto"/>
        <w:tabs>
          <w:tab w:val="left" w:pos="1090"/>
        </w:tabs>
        <w:spacing w:after="0" w:line="240" w:lineRule="auto"/>
        <w:contextualSpacing/>
        <w:rPr>
          <w:color w:val="auto"/>
          <w:sz w:val="24"/>
          <w:szCs w:val="24"/>
        </w:rPr>
      </w:pPr>
      <w:r w:rsidRPr="00843606">
        <w:rPr>
          <w:color w:val="auto"/>
          <w:sz w:val="24"/>
          <w:szCs w:val="24"/>
        </w:rPr>
        <w:t xml:space="preserve">3.2.8. Дата начала проведения капитального ремонта указывается в заявке направленной Исполнителю Заказчиком. Дата завершения капитального ремонта указывается в согласованном сторонами графике ремонтных работ, который Исполнитель предоставляет Заказчику в течении 2 (двух) календарных дней с момента получения заявки на проведение капитального ремонта. </w:t>
      </w:r>
    </w:p>
    <w:p w14:paraId="3146BD02" w14:textId="19C38D50" w:rsidR="00843606" w:rsidRPr="00843606" w:rsidRDefault="00843606" w:rsidP="00843606">
      <w:pPr>
        <w:pStyle w:val="210"/>
        <w:shd w:val="clear" w:color="auto" w:fill="auto"/>
        <w:tabs>
          <w:tab w:val="left" w:pos="1090"/>
        </w:tabs>
        <w:spacing w:after="0" w:line="240" w:lineRule="auto"/>
        <w:contextualSpacing/>
        <w:rPr>
          <w:color w:val="auto"/>
          <w:sz w:val="24"/>
          <w:szCs w:val="24"/>
        </w:rPr>
      </w:pPr>
      <w:r w:rsidRPr="00843606">
        <w:rPr>
          <w:color w:val="auto"/>
          <w:sz w:val="24"/>
          <w:szCs w:val="24"/>
        </w:rPr>
        <w:t>3.2.9. Срок проведения капитального ремонта Оборудования/узла/агрегата со стороны Исполнителя не должен превышать</w:t>
      </w:r>
      <w:r w:rsidR="00B6588B">
        <w:rPr>
          <w:color w:val="auto"/>
          <w:sz w:val="24"/>
          <w:szCs w:val="24"/>
        </w:rPr>
        <w:t xml:space="preserve"> 40</w:t>
      </w:r>
      <w:r w:rsidRPr="00843606">
        <w:rPr>
          <w:color w:val="auto"/>
          <w:sz w:val="24"/>
          <w:szCs w:val="24"/>
        </w:rPr>
        <w:t xml:space="preserve"> (</w:t>
      </w:r>
      <w:r w:rsidR="00B6588B">
        <w:rPr>
          <w:color w:val="auto"/>
          <w:sz w:val="24"/>
          <w:szCs w:val="24"/>
        </w:rPr>
        <w:t>сорок</w:t>
      </w:r>
      <w:r w:rsidRPr="00843606">
        <w:rPr>
          <w:color w:val="auto"/>
          <w:sz w:val="24"/>
          <w:szCs w:val="24"/>
        </w:rPr>
        <w:t xml:space="preserve">) календарных дней с даты получения Заявки на выполнение ремонтных работ. В случае увеличения сроков капитального ремонта со стороны Исполнителя, Исполнитель направляет Уведомление в адрес Заказчика с обязательным указанием причин – повлиявших на срок выполнения. </w:t>
      </w:r>
    </w:p>
    <w:p w14:paraId="5A219A20" w14:textId="77777777" w:rsidR="00843606" w:rsidRPr="00144F99" w:rsidRDefault="00843606" w:rsidP="00E83A49">
      <w:pPr>
        <w:pStyle w:val="210"/>
        <w:shd w:val="clear" w:color="auto" w:fill="auto"/>
        <w:tabs>
          <w:tab w:val="left" w:pos="1090"/>
        </w:tabs>
        <w:spacing w:after="0" w:line="240" w:lineRule="auto"/>
        <w:contextualSpacing/>
        <w:rPr>
          <w:color w:val="auto"/>
          <w:sz w:val="24"/>
          <w:szCs w:val="24"/>
        </w:rPr>
      </w:pPr>
    </w:p>
    <w:p w14:paraId="278D1785" w14:textId="77777777" w:rsidR="00DC12A6" w:rsidRPr="00144F99" w:rsidRDefault="00DC12A6" w:rsidP="00DC12A6">
      <w:pPr>
        <w:tabs>
          <w:tab w:val="left" w:pos="699"/>
        </w:tabs>
        <w:spacing w:line="278" w:lineRule="exact"/>
        <w:jc w:val="both"/>
        <w:rPr>
          <w:rFonts w:ascii="Times New Roman" w:eastAsia="Times New Roman" w:hAnsi="Times New Roman" w:cs="Times New Roman"/>
          <w:color w:val="auto"/>
        </w:rPr>
      </w:pPr>
    </w:p>
    <w:p w14:paraId="0F904D37" w14:textId="5BB0D5A0" w:rsidR="00DC12A6" w:rsidRPr="00144F99" w:rsidRDefault="00DC12A6" w:rsidP="008206DF">
      <w:pPr>
        <w:pStyle w:val="210"/>
        <w:tabs>
          <w:tab w:val="left" w:pos="1001"/>
        </w:tabs>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 АВАРИЙНЫЙ РЕМОНТ</w:t>
      </w:r>
    </w:p>
    <w:p w14:paraId="259E9C64" w14:textId="65923FAA" w:rsidR="0008770C" w:rsidRDefault="00CB387B" w:rsidP="000636E5">
      <w:pPr>
        <w:pStyle w:val="210"/>
        <w:tabs>
          <w:tab w:val="left" w:pos="1001"/>
        </w:tabs>
        <w:spacing w:after="0"/>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.1.</w:t>
      </w:r>
      <w:r w:rsidR="00F62B80" w:rsidRPr="00144F99">
        <w:rPr>
          <w:color w:val="auto"/>
          <w:sz w:val="24"/>
          <w:szCs w:val="24"/>
        </w:rPr>
        <w:t xml:space="preserve"> </w:t>
      </w:r>
      <w:r w:rsidR="003D5F89" w:rsidRPr="00144F99">
        <w:rPr>
          <w:color w:val="auto"/>
          <w:sz w:val="24"/>
          <w:szCs w:val="24"/>
        </w:rPr>
        <w:t>При возникновении</w:t>
      </w:r>
      <w:r w:rsidRPr="00144F99">
        <w:rPr>
          <w:color w:val="auto"/>
          <w:sz w:val="24"/>
          <w:szCs w:val="24"/>
        </w:rPr>
        <w:t xml:space="preserve"> необходимости выполнен</w:t>
      </w:r>
      <w:r w:rsidR="003D5F89" w:rsidRPr="00144F99">
        <w:rPr>
          <w:color w:val="auto"/>
          <w:sz w:val="24"/>
          <w:szCs w:val="24"/>
        </w:rPr>
        <w:t>ия Работ по аварийному ремонту о</w:t>
      </w:r>
      <w:r w:rsidRPr="00144F99">
        <w:rPr>
          <w:color w:val="auto"/>
          <w:sz w:val="24"/>
          <w:szCs w:val="24"/>
        </w:rPr>
        <w:t>борудования Заказчик направляет Исполнителю письменную заявку</w:t>
      </w:r>
      <w:r w:rsidR="0058610B" w:rsidRPr="00144F99">
        <w:rPr>
          <w:color w:val="auto"/>
          <w:sz w:val="24"/>
          <w:szCs w:val="24"/>
        </w:rPr>
        <w:t xml:space="preserve">, а Исполнитель должен отправить </w:t>
      </w:r>
      <w:r w:rsidR="00CC41F1" w:rsidRPr="00144F99">
        <w:rPr>
          <w:color w:val="auto"/>
          <w:sz w:val="24"/>
          <w:szCs w:val="24"/>
        </w:rPr>
        <w:t>своих</w:t>
      </w:r>
      <w:r w:rsidR="0058610B" w:rsidRPr="00144F99">
        <w:rPr>
          <w:color w:val="auto"/>
          <w:sz w:val="24"/>
          <w:szCs w:val="24"/>
        </w:rPr>
        <w:t xml:space="preserve"> </w:t>
      </w:r>
      <w:r w:rsidR="00CC41F1" w:rsidRPr="00144F99">
        <w:rPr>
          <w:color w:val="auto"/>
          <w:sz w:val="24"/>
          <w:szCs w:val="24"/>
        </w:rPr>
        <w:t>специалистов</w:t>
      </w:r>
      <w:r w:rsidR="0058610B" w:rsidRPr="00144F99">
        <w:rPr>
          <w:color w:val="auto"/>
          <w:sz w:val="24"/>
          <w:szCs w:val="24"/>
        </w:rPr>
        <w:t xml:space="preserve"> в течении 4 </w:t>
      </w:r>
      <w:r w:rsidR="00742752">
        <w:rPr>
          <w:color w:val="auto"/>
          <w:sz w:val="24"/>
          <w:szCs w:val="24"/>
        </w:rPr>
        <w:t xml:space="preserve">(четырёх) </w:t>
      </w:r>
      <w:r w:rsidR="0058610B" w:rsidRPr="00144F99">
        <w:rPr>
          <w:color w:val="auto"/>
          <w:sz w:val="24"/>
          <w:szCs w:val="24"/>
        </w:rPr>
        <w:t>часов.</w:t>
      </w:r>
      <w:r w:rsidR="00CC41F1" w:rsidRPr="00144F99">
        <w:rPr>
          <w:color w:val="auto"/>
          <w:sz w:val="24"/>
          <w:szCs w:val="24"/>
        </w:rPr>
        <w:t xml:space="preserve"> Срок выполнения аварийного ремонта техники</w:t>
      </w:r>
      <w:r w:rsidR="003D5F89" w:rsidRPr="00144F99">
        <w:rPr>
          <w:color w:val="auto"/>
          <w:sz w:val="24"/>
          <w:szCs w:val="24"/>
        </w:rPr>
        <w:t>, узлов</w:t>
      </w:r>
      <w:r w:rsidR="00CC41F1" w:rsidRPr="00144F99">
        <w:rPr>
          <w:color w:val="auto"/>
          <w:sz w:val="24"/>
          <w:szCs w:val="24"/>
        </w:rPr>
        <w:t xml:space="preserve"> и </w:t>
      </w:r>
      <w:r w:rsidR="00CC41F1" w:rsidRPr="00144F99">
        <w:rPr>
          <w:color w:val="auto"/>
          <w:sz w:val="24"/>
          <w:szCs w:val="24"/>
        </w:rPr>
        <w:lastRenderedPageBreak/>
        <w:t xml:space="preserve">агрегатов не должен превышать 48 </w:t>
      </w:r>
      <w:r w:rsidR="00742752">
        <w:rPr>
          <w:color w:val="auto"/>
          <w:sz w:val="24"/>
          <w:szCs w:val="24"/>
        </w:rPr>
        <w:t xml:space="preserve">(сорок восемь) </w:t>
      </w:r>
      <w:r w:rsidR="00CC41F1" w:rsidRPr="00144F99">
        <w:rPr>
          <w:color w:val="auto"/>
          <w:sz w:val="24"/>
          <w:szCs w:val="24"/>
        </w:rPr>
        <w:t>часов. В случа</w:t>
      </w:r>
      <w:r w:rsidR="00516F65" w:rsidRPr="00144F99">
        <w:rPr>
          <w:color w:val="auto"/>
          <w:sz w:val="24"/>
          <w:szCs w:val="24"/>
        </w:rPr>
        <w:t xml:space="preserve">ях, если с аварийной поломкой вышел из строя агрегат (такой как ДВС, электродвигатель, электрогенератор и т.п.), для ремонта которого необходимо провести демонтаж/монтаж агрегата и разборку, сопоставимую с </w:t>
      </w:r>
      <w:r w:rsidR="003D5F89" w:rsidRPr="00144F99">
        <w:rPr>
          <w:color w:val="auto"/>
          <w:sz w:val="24"/>
          <w:szCs w:val="24"/>
        </w:rPr>
        <w:t xml:space="preserve">капитальным </w:t>
      </w:r>
      <w:r w:rsidR="00516F65" w:rsidRPr="00144F99">
        <w:rPr>
          <w:color w:val="auto"/>
          <w:sz w:val="24"/>
          <w:szCs w:val="24"/>
        </w:rPr>
        <w:t>ремонтом, то срок может быть увеличен по согласованию с Заказчиком. В случа</w:t>
      </w:r>
      <w:r w:rsidR="00760245" w:rsidRPr="00144F99">
        <w:rPr>
          <w:color w:val="auto"/>
          <w:sz w:val="24"/>
          <w:szCs w:val="24"/>
        </w:rPr>
        <w:t>е простоя техники Заказчика сверх установленных на ремонт сроков, Исполнитель возмещает Заказчику убытки в виде реального ущерба.</w:t>
      </w:r>
    </w:p>
    <w:p w14:paraId="2C3E137B" w14:textId="7394917F" w:rsidR="00760245" w:rsidRPr="00144F99" w:rsidRDefault="00760245" w:rsidP="000636E5">
      <w:pPr>
        <w:pStyle w:val="210"/>
        <w:tabs>
          <w:tab w:val="left" w:pos="1001"/>
        </w:tabs>
        <w:spacing w:after="0"/>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.2</w:t>
      </w:r>
      <w:r w:rsidR="00A72A25" w:rsidRPr="00144F99">
        <w:rPr>
          <w:color w:val="auto"/>
          <w:sz w:val="24"/>
          <w:szCs w:val="24"/>
        </w:rPr>
        <w:t>.</w:t>
      </w:r>
      <w:r w:rsidRPr="00144F99">
        <w:rPr>
          <w:color w:val="auto"/>
          <w:sz w:val="24"/>
          <w:szCs w:val="24"/>
        </w:rPr>
        <w:t xml:space="preserve"> В случае, если при приемке услуг (работ) Заказчиком </w:t>
      </w:r>
      <w:r w:rsidR="00890E04" w:rsidRPr="00144F99">
        <w:rPr>
          <w:color w:val="auto"/>
          <w:sz w:val="24"/>
          <w:szCs w:val="24"/>
        </w:rPr>
        <w:t>будут обнаружены некачественно выполненны</w:t>
      </w:r>
      <w:r w:rsidR="00A72A25" w:rsidRPr="00144F99">
        <w:rPr>
          <w:color w:val="auto"/>
          <w:sz w:val="24"/>
          <w:szCs w:val="24"/>
        </w:rPr>
        <w:t>е</w:t>
      </w:r>
      <w:r w:rsidR="00890E04" w:rsidRPr="00144F99">
        <w:rPr>
          <w:color w:val="auto"/>
          <w:sz w:val="24"/>
          <w:szCs w:val="24"/>
        </w:rPr>
        <w:t xml:space="preserve"> работы, то Исполнитель своими силами и без увеличения стоимости услуг обязан в согласованный срок, но не более 5 (пяти) дней от даты </w:t>
      </w:r>
      <w:r w:rsidR="00911706" w:rsidRPr="00144F99">
        <w:rPr>
          <w:color w:val="auto"/>
          <w:sz w:val="24"/>
          <w:szCs w:val="24"/>
        </w:rPr>
        <w:t>осмотра выполненных работ и проведения испытаний, переделать эти работы для обеспечения их надлежащего качества</w:t>
      </w:r>
      <w:r w:rsidR="003D5F89" w:rsidRPr="00144F99">
        <w:rPr>
          <w:color w:val="auto"/>
          <w:sz w:val="24"/>
          <w:szCs w:val="24"/>
        </w:rPr>
        <w:t xml:space="preserve"> за свой счет</w:t>
      </w:r>
      <w:r w:rsidR="00911706" w:rsidRPr="00144F99">
        <w:rPr>
          <w:color w:val="auto"/>
          <w:sz w:val="24"/>
          <w:szCs w:val="24"/>
        </w:rPr>
        <w:t>.</w:t>
      </w:r>
    </w:p>
    <w:p w14:paraId="1895B6E7" w14:textId="21D565B2" w:rsidR="00911706" w:rsidRPr="00144F99" w:rsidRDefault="00911706" w:rsidP="001A309D">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.3. При невыполнении Исполнителем этой обязанности Заказчик вправе для исправления некачественно выполненных работ привлечь другую организацию с отнесением расходов за счет Исполнителя.</w:t>
      </w:r>
    </w:p>
    <w:p w14:paraId="19B63E25" w14:textId="798CACBE" w:rsidR="00242BF9" w:rsidRPr="00144F99" w:rsidRDefault="008206DF"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911706" w:rsidRPr="00144F99">
        <w:rPr>
          <w:color w:val="auto"/>
          <w:sz w:val="24"/>
          <w:szCs w:val="24"/>
        </w:rPr>
        <w:t>4</w:t>
      </w:r>
      <w:r w:rsidRPr="00144F99">
        <w:rPr>
          <w:color w:val="auto"/>
          <w:sz w:val="24"/>
          <w:szCs w:val="24"/>
        </w:rPr>
        <w:t>.</w:t>
      </w:r>
      <w:r w:rsidR="00F62B80" w:rsidRPr="00144F99">
        <w:rPr>
          <w:color w:val="auto"/>
          <w:sz w:val="24"/>
          <w:szCs w:val="24"/>
        </w:rPr>
        <w:t xml:space="preserve">  </w:t>
      </w:r>
      <w:r w:rsidR="00CB387B" w:rsidRPr="00144F99">
        <w:rPr>
          <w:color w:val="auto"/>
          <w:sz w:val="24"/>
          <w:szCs w:val="24"/>
        </w:rPr>
        <w:t xml:space="preserve">На основании полученной заявки Исполнитель в согласованные с Заказчиком сроки направляет своих специалистов для устранения неисправности. В случае устранения неисправности в течении одной рабочей смены Исполнитель заполняет </w:t>
      </w:r>
      <w:r w:rsidR="003D5F89" w:rsidRPr="00144F99">
        <w:rPr>
          <w:color w:val="auto"/>
          <w:sz w:val="24"/>
          <w:szCs w:val="24"/>
        </w:rPr>
        <w:t>з</w:t>
      </w:r>
      <w:r w:rsidR="00CB387B" w:rsidRPr="00144F99">
        <w:rPr>
          <w:color w:val="auto"/>
          <w:sz w:val="24"/>
          <w:szCs w:val="24"/>
        </w:rPr>
        <w:t>аказ-наряд</w:t>
      </w:r>
      <w:r w:rsidR="00A21674" w:rsidRPr="00144F99">
        <w:rPr>
          <w:color w:val="auto"/>
          <w:sz w:val="24"/>
          <w:szCs w:val="24"/>
        </w:rPr>
        <w:t xml:space="preserve"> </w:t>
      </w:r>
      <w:r w:rsidR="00CB387B" w:rsidRPr="00144F99">
        <w:rPr>
          <w:color w:val="auto"/>
          <w:sz w:val="24"/>
          <w:szCs w:val="24"/>
        </w:rPr>
        <w:t xml:space="preserve">и </w:t>
      </w:r>
      <w:r w:rsidR="003D5F89" w:rsidRPr="00144F99">
        <w:rPr>
          <w:color w:val="auto"/>
          <w:sz w:val="24"/>
          <w:szCs w:val="24"/>
        </w:rPr>
        <w:t>а</w:t>
      </w:r>
      <w:r w:rsidR="00CB387B" w:rsidRPr="00144F99">
        <w:rPr>
          <w:color w:val="auto"/>
          <w:sz w:val="24"/>
          <w:szCs w:val="24"/>
        </w:rPr>
        <w:t>кт</w:t>
      </w:r>
      <w:r w:rsidR="003D5F89" w:rsidRPr="00144F99">
        <w:rPr>
          <w:color w:val="auto"/>
          <w:sz w:val="24"/>
          <w:szCs w:val="24"/>
        </w:rPr>
        <w:t xml:space="preserve"> сдачи-приемки работ</w:t>
      </w:r>
      <w:r w:rsidR="00CB387B" w:rsidRPr="00144F99">
        <w:rPr>
          <w:color w:val="auto"/>
          <w:sz w:val="24"/>
          <w:szCs w:val="24"/>
        </w:rPr>
        <w:t xml:space="preserve"> в </w:t>
      </w:r>
      <w:r w:rsidR="00742752">
        <w:rPr>
          <w:color w:val="auto"/>
          <w:sz w:val="24"/>
          <w:szCs w:val="24"/>
        </w:rPr>
        <w:t>2 (</w:t>
      </w:r>
      <w:r w:rsidR="00CB387B" w:rsidRPr="00144F99">
        <w:rPr>
          <w:color w:val="auto"/>
          <w:sz w:val="24"/>
          <w:szCs w:val="24"/>
        </w:rPr>
        <w:t>двух</w:t>
      </w:r>
      <w:r w:rsidR="00742752">
        <w:rPr>
          <w:color w:val="auto"/>
          <w:sz w:val="24"/>
          <w:szCs w:val="24"/>
        </w:rPr>
        <w:t>)</w:t>
      </w:r>
      <w:r w:rsidR="00CB387B" w:rsidRPr="00144F99">
        <w:rPr>
          <w:color w:val="auto"/>
          <w:sz w:val="24"/>
          <w:szCs w:val="24"/>
        </w:rPr>
        <w:t xml:space="preserve"> экземплярах </w:t>
      </w:r>
      <w:r w:rsidR="005706BC" w:rsidRPr="00144F99">
        <w:rPr>
          <w:color w:val="auto"/>
          <w:sz w:val="24"/>
          <w:szCs w:val="24"/>
        </w:rPr>
        <w:t xml:space="preserve">и </w:t>
      </w:r>
      <w:r w:rsidR="00CB387B" w:rsidRPr="00144F99">
        <w:rPr>
          <w:color w:val="auto"/>
          <w:sz w:val="24"/>
          <w:szCs w:val="24"/>
        </w:rPr>
        <w:t>представляет его на подпись Заказчику</w:t>
      </w:r>
      <w:r w:rsidR="00C271EF" w:rsidRPr="00144F99">
        <w:rPr>
          <w:color w:val="auto"/>
          <w:sz w:val="24"/>
          <w:szCs w:val="24"/>
        </w:rPr>
        <w:t xml:space="preserve"> с </w:t>
      </w:r>
      <w:r w:rsidR="00A431D7" w:rsidRPr="00144F99">
        <w:rPr>
          <w:color w:val="auto"/>
          <w:sz w:val="24"/>
          <w:szCs w:val="24"/>
        </w:rPr>
        <w:t>фотофиксацией пришедших</w:t>
      </w:r>
      <w:r w:rsidR="00C271EF" w:rsidRPr="00144F99">
        <w:rPr>
          <w:color w:val="auto"/>
          <w:sz w:val="24"/>
          <w:szCs w:val="24"/>
        </w:rPr>
        <w:t xml:space="preserve"> в негодность деталей.</w:t>
      </w:r>
      <w:r w:rsidR="000D7BC3" w:rsidRPr="00144F99">
        <w:rPr>
          <w:color w:val="auto"/>
          <w:sz w:val="24"/>
          <w:szCs w:val="24"/>
        </w:rPr>
        <w:t xml:space="preserve"> </w:t>
      </w:r>
      <w:r w:rsidR="00170EFA" w:rsidRPr="00144F99">
        <w:rPr>
          <w:color w:val="auto"/>
          <w:sz w:val="24"/>
          <w:szCs w:val="24"/>
        </w:rPr>
        <w:t>Заказ-наряд оформляется и подписывается Сторонами на территории Заказчика непосредственно после завершения Работ.</w:t>
      </w:r>
    </w:p>
    <w:p w14:paraId="3DEABBF6" w14:textId="021A8F5B" w:rsidR="00CB387B" w:rsidRPr="00144F99" w:rsidRDefault="000D7BC3" w:rsidP="00151D3C">
      <w:pPr>
        <w:pStyle w:val="210"/>
        <w:tabs>
          <w:tab w:val="left" w:pos="1001"/>
        </w:tabs>
        <w:spacing w:after="0" w:line="240" w:lineRule="auto"/>
        <w:rPr>
          <w:color w:val="auto"/>
          <w:sz w:val="24"/>
          <w:szCs w:val="24"/>
        </w:rPr>
      </w:pPr>
      <w:r w:rsidRPr="00144F99">
        <w:rPr>
          <w:color w:val="auto"/>
          <w:sz w:val="24"/>
          <w:szCs w:val="24"/>
        </w:rPr>
        <w:t xml:space="preserve">3.3.5. </w:t>
      </w:r>
      <w:r w:rsidR="00CB387B" w:rsidRPr="00144F99">
        <w:rPr>
          <w:color w:val="auto"/>
          <w:sz w:val="24"/>
          <w:szCs w:val="24"/>
        </w:rPr>
        <w:t>В случае если невозможно устранить неисправность при первом выезде, специалисты Исполнителя определяют предварительный объем Работ и потребность в запасных частях и расходных материалах. В согласованные с Заказчиком сроки Исполнитель предоставляет Заказчику дефектную ведомость с указанием наименования запасных частей, их стоимости, сроков поставки и счет на проведение работ по ремонту. В случае, если дефектная ведомость содержит более одной позиции запасных частей, датой поставки считается наиболее поздняя дата поставки позиции из дефектной ведомости.</w:t>
      </w:r>
    </w:p>
    <w:p w14:paraId="5102CC95" w14:textId="282DE43B" w:rsidR="006222ED" w:rsidRPr="00144F99" w:rsidRDefault="008206DF"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0D7BC3" w:rsidRPr="00144F99">
        <w:rPr>
          <w:color w:val="auto"/>
          <w:sz w:val="24"/>
          <w:szCs w:val="24"/>
        </w:rPr>
        <w:t>6</w:t>
      </w:r>
      <w:r w:rsidRPr="00144F99">
        <w:rPr>
          <w:color w:val="auto"/>
          <w:sz w:val="24"/>
          <w:szCs w:val="24"/>
        </w:rPr>
        <w:t>.</w:t>
      </w:r>
      <w:r w:rsidR="005706BC" w:rsidRPr="00144F99">
        <w:rPr>
          <w:color w:val="auto"/>
          <w:sz w:val="24"/>
          <w:szCs w:val="24"/>
        </w:rPr>
        <w:t xml:space="preserve"> </w:t>
      </w:r>
      <w:r w:rsidR="00CB387B" w:rsidRPr="00144F99">
        <w:rPr>
          <w:color w:val="auto"/>
          <w:sz w:val="24"/>
          <w:szCs w:val="24"/>
        </w:rPr>
        <w:t>В случае, если Заказчик принимает решение о проведении дальнейшего ремонта, он предоставляет Исполнителю гарантийное письмо, в котором просит произвести ремонт с замен</w:t>
      </w:r>
      <w:r w:rsidR="00A21674" w:rsidRPr="00144F99">
        <w:rPr>
          <w:color w:val="auto"/>
          <w:sz w:val="24"/>
          <w:szCs w:val="24"/>
        </w:rPr>
        <w:t>ой</w:t>
      </w:r>
      <w:r w:rsidR="00CB387B" w:rsidRPr="00144F99">
        <w:rPr>
          <w:color w:val="auto"/>
          <w:sz w:val="24"/>
          <w:szCs w:val="24"/>
        </w:rPr>
        <w:t xml:space="preserve"> запасных частей согласно дефектной ведомости</w:t>
      </w:r>
      <w:r w:rsidR="005706BC" w:rsidRPr="00144F99">
        <w:rPr>
          <w:color w:val="auto"/>
          <w:sz w:val="24"/>
          <w:szCs w:val="24"/>
        </w:rPr>
        <w:t>, согласованной</w:t>
      </w:r>
      <w:r w:rsidR="00980806" w:rsidRPr="00144F99">
        <w:rPr>
          <w:color w:val="auto"/>
          <w:sz w:val="24"/>
          <w:szCs w:val="24"/>
        </w:rPr>
        <w:t xml:space="preserve"> ответственным лицом </w:t>
      </w:r>
      <w:r w:rsidR="00A431D7" w:rsidRPr="00144F99">
        <w:rPr>
          <w:color w:val="auto"/>
          <w:sz w:val="24"/>
          <w:szCs w:val="24"/>
        </w:rPr>
        <w:t>Заказчика,</w:t>
      </w:r>
      <w:r w:rsidR="00CB387B" w:rsidRPr="00144F99">
        <w:rPr>
          <w:color w:val="auto"/>
          <w:sz w:val="24"/>
          <w:szCs w:val="24"/>
        </w:rPr>
        <w:t xml:space="preserve"> </w:t>
      </w:r>
      <w:r w:rsidR="00170EFA" w:rsidRPr="00144F99">
        <w:rPr>
          <w:color w:val="auto"/>
          <w:sz w:val="24"/>
          <w:szCs w:val="24"/>
        </w:rPr>
        <w:t>и</w:t>
      </w:r>
      <w:r w:rsidR="00CB387B" w:rsidRPr="00144F99">
        <w:rPr>
          <w:color w:val="auto"/>
          <w:sz w:val="24"/>
          <w:szCs w:val="24"/>
        </w:rPr>
        <w:t xml:space="preserve"> подписывает с Исполнителем дополнительное соглашение на проведение ремонта.</w:t>
      </w:r>
    </w:p>
    <w:p w14:paraId="25568AC2" w14:textId="5002E001" w:rsidR="00CB387B" w:rsidRPr="00144F99" w:rsidRDefault="008206DF"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0D7BC3" w:rsidRPr="00144F99">
        <w:rPr>
          <w:color w:val="auto"/>
          <w:sz w:val="24"/>
          <w:szCs w:val="24"/>
        </w:rPr>
        <w:t>7</w:t>
      </w:r>
      <w:r w:rsidRPr="00144F99">
        <w:rPr>
          <w:color w:val="auto"/>
          <w:sz w:val="24"/>
          <w:szCs w:val="24"/>
        </w:rPr>
        <w:t>.</w:t>
      </w:r>
      <w:r w:rsidR="00F62B80" w:rsidRPr="00144F99">
        <w:rPr>
          <w:color w:val="auto"/>
          <w:sz w:val="24"/>
          <w:szCs w:val="24"/>
        </w:rPr>
        <w:t xml:space="preserve"> </w:t>
      </w:r>
      <w:r w:rsidR="00CB387B" w:rsidRPr="00144F99">
        <w:rPr>
          <w:color w:val="auto"/>
          <w:sz w:val="24"/>
          <w:szCs w:val="24"/>
        </w:rPr>
        <w:t xml:space="preserve">Заказ </w:t>
      </w:r>
      <w:r w:rsidR="00A431D7" w:rsidRPr="00144F99">
        <w:rPr>
          <w:color w:val="auto"/>
          <w:sz w:val="24"/>
          <w:szCs w:val="24"/>
        </w:rPr>
        <w:t>запасных частей, согласно дефектной ведомости,</w:t>
      </w:r>
      <w:r w:rsidR="00CB387B" w:rsidRPr="00144F99">
        <w:rPr>
          <w:color w:val="auto"/>
          <w:sz w:val="24"/>
          <w:szCs w:val="24"/>
        </w:rPr>
        <w:t xml:space="preserve"> Исполнитель</w:t>
      </w:r>
      <w:r w:rsidR="00A21674" w:rsidRPr="00144F99">
        <w:rPr>
          <w:color w:val="auto"/>
          <w:sz w:val="24"/>
          <w:szCs w:val="24"/>
        </w:rPr>
        <w:t xml:space="preserve"> </w:t>
      </w:r>
      <w:r w:rsidR="00CB387B" w:rsidRPr="00144F99">
        <w:rPr>
          <w:color w:val="auto"/>
          <w:sz w:val="24"/>
          <w:szCs w:val="24"/>
        </w:rPr>
        <w:t>производит только после поступления гаранти</w:t>
      </w:r>
      <w:r w:rsidR="005706BC" w:rsidRPr="00144F99">
        <w:rPr>
          <w:color w:val="auto"/>
          <w:sz w:val="24"/>
          <w:szCs w:val="24"/>
        </w:rPr>
        <w:t>йного письма либо подписанного д</w:t>
      </w:r>
      <w:r w:rsidR="00CB387B" w:rsidRPr="00144F99">
        <w:rPr>
          <w:color w:val="auto"/>
          <w:sz w:val="24"/>
          <w:szCs w:val="24"/>
        </w:rPr>
        <w:t>ополнительного соглашения.</w:t>
      </w:r>
      <w:r w:rsidR="00CB387B" w:rsidRPr="00144F99">
        <w:rPr>
          <w:color w:val="auto"/>
          <w:sz w:val="24"/>
          <w:szCs w:val="24"/>
        </w:rPr>
        <w:tab/>
      </w:r>
    </w:p>
    <w:p w14:paraId="04160A0C" w14:textId="6CF3107C" w:rsidR="00CB387B" w:rsidRPr="00144F99" w:rsidRDefault="00CB387B"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0D7BC3" w:rsidRPr="00144F99">
        <w:rPr>
          <w:color w:val="auto"/>
          <w:sz w:val="24"/>
          <w:szCs w:val="24"/>
        </w:rPr>
        <w:t>8</w:t>
      </w:r>
      <w:r w:rsidR="00911706" w:rsidRPr="00144F99">
        <w:rPr>
          <w:color w:val="auto"/>
          <w:sz w:val="24"/>
          <w:szCs w:val="24"/>
        </w:rPr>
        <w:t>.</w:t>
      </w:r>
      <w:r w:rsidRPr="00144F99">
        <w:rPr>
          <w:color w:val="auto"/>
          <w:sz w:val="24"/>
          <w:szCs w:val="24"/>
        </w:rPr>
        <w:t xml:space="preserve"> Стоимость и срок доставки запасных частей согласно дефектной ведомости действительны в течение 15</w:t>
      </w:r>
      <w:r w:rsidR="00322DB2" w:rsidRPr="00144F99">
        <w:rPr>
          <w:color w:val="auto"/>
          <w:sz w:val="24"/>
          <w:szCs w:val="24"/>
        </w:rPr>
        <w:t xml:space="preserve"> </w:t>
      </w:r>
      <w:r w:rsidRPr="00144F99">
        <w:rPr>
          <w:color w:val="auto"/>
          <w:sz w:val="24"/>
          <w:szCs w:val="24"/>
        </w:rPr>
        <w:t>рабочих дней с момента подписания дефектной ведомости Исполнителем</w:t>
      </w:r>
      <w:r w:rsidR="005706BC" w:rsidRPr="00144F99">
        <w:rPr>
          <w:color w:val="auto"/>
          <w:sz w:val="24"/>
          <w:szCs w:val="24"/>
        </w:rPr>
        <w:t xml:space="preserve"> и Заказчиком</w:t>
      </w:r>
      <w:r w:rsidRPr="00144F99">
        <w:rPr>
          <w:color w:val="auto"/>
          <w:sz w:val="24"/>
          <w:szCs w:val="24"/>
        </w:rPr>
        <w:t xml:space="preserve">. В случае не подписания </w:t>
      </w:r>
      <w:r w:rsidR="005706BC" w:rsidRPr="00144F99">
        <w:rPr>
          <w:color w:val="auto"/>
          <w:sz w:val="24"/>
          <w:szCs w:val="24"/>
        </w:rPr>
        <w:t>д</w:t>
      </w:r>
      <w:r w:rsidRPr="00144F99">
        <w:rPr>
          <w:color w:val="auto"/>
          <w:sz w:val="24"/>
          <w:szCs w:val="24"/>
        </w:rPr>
        <w:t>ополнительного соглашения или непредставления гарантийного письма Заказчиком в течение 15 рабочих дней, Исполнитель оставляет за собой право произвести перерасчет стоимост</w:t>
      </w:r>
      <w:r w:rsidR="005706BC" w:rsidRPr="00144F99">
        <w:rPr>
          <w:color w:val="auto"/>
          <w:sz w:val="24"/>
          <w:szCs w:val="24"/>
        </w:rPr>
        <w:t>и</w:t>
      </w:r>
      <w:r w:rsidRPr="00144F99">
        <w:rPr>
          <w:color w:val="auto"/>
          <w:sz w:val="24"/>
          <w:szCs w:val="24"/>
        </w:rPr>
        <w:t xml:space="preserve"> и сроков поставки запасных частей с </w:t>
      </w:r>
      <w:r w:rsidR="005706BC" w:rsidRPr="00144F99">
        <w:rPr>
          <w:color w:val="auto"/>
          <w:sz w:val="24"/>
          <w:szCs w:val="24"/>
        </w:rPr>
        <w:t xml:space="preserve">письменным </w:t>
      </w:r>
      <w:r w:rsidRPr="00144F99">
        <w:rPr>
          <w:color w:val="auto"/>
          <w:sz w:val="24"/>
          <w:szCs w:val="24"/>
        </w:rPr>
        <w:t>извещением Заказчика</w:t>
      </w:r>
      <w:r w:rsidR="005706BC" w:rsidRPr="00144F99">
        <w:rPr>
          <w:color w:val="auto"/>
          <w:sz w:val="24"/>
          <w:szCs w:val="24"/>
        </w:rPr>
        <w:t xml:space="preserve"> и</w:t>
      </w:r>
      <w:r w:rsidRPr="00144F99">
        <w:rPr>
          <w:color w:val="auto"/>
          <w:sz w:val="24"/>
          <w:szCs w:val="24"/>
        </w:rPr>
        <w:t xml:space="preserve"> оформлением необходимых документов.</w:t>
      </w:r>
    </w:p>
    <w:p w14:paraId="303AB9E7" w14:textId="7D1501F6" w:rsidR="000D7BC3" w:rsidRPr="00144F99" w:rsidRDefault="00911706"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0D7BC3" w:rsidRPr="00144F99">
        <w:rPr>
          <w:color w:val="auto"/>
          <w:sz w:val="24"/>
          <w:szCs w:val="24"/>
        </w:rPr>
        <w:t>9</w:t>
      </w:r>
      <w:r w:rsidRPr="00144F99">
        <w:rPr>
          <w:color w:val="auto"/>
          <w:sz w:val="24"/>
          <w:szCs w:val="24"/>
        </w:rPr>
        <w:t xml:space="preserve">. </w:t>
      </w:r>
      <w:r w:rsidR="00CB387B" w:rsidRPr="00144F99">
        <w:rPr>
          <w:color w:val="auto"/>
          <w:sz w:val="24"/>
          <w:szCs w:val="24"/>
        </w:rPr>
        <w:t>После поступления всех необходимых запасных частей на региональный склад,</w:t>
      </w:r>
      <w:r w:rsidR="000D7BC3" w:rsidRPr="00144F99">
        <w:rPr>
          <w:color w:val="auto"/>
          <w:sz w:val="24"/>
          <w:szCs w:val="24"/>
        </w:rPr>
        <w:t xml:space="preserve"> </w:t>
      </w:r>
      <w:r w:rsidR="00CB387B" w:rsidRPr="00144F99">
        <w:rPr>
          <w:color w:val="auto"/>
          <w:sz w:val="24"/>
          <w:szCs w:val="24"/>
        </w:rPr>
        <w:t>Исполнитель</w:t>
      </w:r>
      <w:r w:rsidR="003A4A82" w:rsidRPr="00144F99">
        <w:rPr>
          <w:color w:val="auto"/>
          <w:sz w:val="24"/>
          <w:szCs w:val="24"/>
        </w:rPr>
        <w:t>,</w:t>
      </w:r>
      <w:r w:rsidR="00CB387B" w:rsidRPr="00144F99">
        <w:rPr>
          <w:color w:val="auto"/>
          <w:sz w:val="24"/>
          <w:szCs w:val="24"/>
        </w:rPr>
        <w:t xml:space="preserve"> в согласованные с </w:t>
      </w:r>
      <w:r w:rsidR="003A4A82" w:rsidRPr="00144F99">
        <w:rPr>
          <w:color w:val="auto"/>
          <w:sz w:val="24"/>
          <w:szCs w:val="24"/>
        </w:rPr>
        <w:t>З</w:t>
      </w:r>
      <w:r w:rsidR="00CB387B" w:rsidRPr="00144F99">
        <w:rPr>
          <w:color w:val="auto"/>
          <w:sz w:val="24"/>
          <w:szCs w:val="24"/>
        </w:rPr>
        <w:t>аказчиком сроки</w:t>
      </w:r>
      <w:r w:rsidR="003A4A82" w:rsidRPr="00144F99">
        <w:rPr>
          <w:color w:val="auto"/>
          <w:sz w:val="24"/>
          <w:szCs w:val="24"/>
        </w:rPr>
        <w:t>,</w:t>
      </w:r>
      <w:r w:rsidR="00CB387B" w:rsidRPr="00144F99">
        <w:rPr>
          <w:color w:val="auto"/>
          <w:sz w:val="24"/>
          <w:szCs w:val="24"/>
        </w:rPr>
        <w:t xml:space="preserve"> направляет своих специалистов для выполнения Работ.</w:t>
      </w:r>
    </w:p>
    <w:p w14:paraId="028FEFA1" w14:textId="66148325" w:rsidR="00CB387B" w:rsidRPr="00144F99" w:rsidRDefault="000D7BC3" w:rsidP="00151D3C">
      <w:pPr>
        <w:pStyle w:val="210"/>
        <w:tabs>
          <w:tab w:val="left" w:pos="1001"/>
        </w:tabs>
        <w:spacing w:after="0" w:line="240" w:lineRule="auto"/>
        <w:rPr>
          <w:color w:val="auto"/>
          <w:sz w:val="24"/>
          <w:szCs w:val="24"/>
        </w:rPr>
      </w:pPr>
      <w:r w:rsidRPr="00144F99">
        <w:rPr>
          <w:color w:val="auto"/>
          <w:sz w:val="24"/>
          <w:szCs w:val="24"/>
        </w:rPr>
        <w:t xml:space="preserve">3.3.10. </w:t>
      </w:r>
      <w:r w:rsidR="00CB387B" w:rsidRPr="00144F99">
        <w:rPr>
          <w:color w:val="auto"/>
          <w:sz w:val="24"/>
          <w:szCs w:val="24"/>
        </w:rPr>
        <w:t>Все использованные Исполнителем материалы и запасные части, трудозатраты, в виде фактически затраченных человеко-часов, данные о пробеге сервисного автомобиля от сервисного подразделения Исполнителя до места проведения Работ и обратно, время простоя на месте проведения Работ по вине Заказчика, а также дополнительные затраты Исполнителя, согласованные с Заказчиком</w:t>
      </w:r>
      <w:r w:rsidR="003A4A82" w:rsidRPr="00144F99">
        <w:rPr>
          <w:color w:val="auto"/>
          <w:sz w:val="24"/>
          <w:szCs w:val="24"/>
        </w:rPr>
        <w:t>, указываются в з</w:t>
      </w:r>
      <w:r w:rsidR="00CB387B" w:rsidRPr="00144F99">
        <w:rPr>
          <w:color w:val="auto"/>
          <w:sz w:val="24"/>
          <w:szCs w:val="24"/>
        </w:rPr>
        <w:t>аказе-наряде</w:t>
      </w:r>
      <w:r w:rsidR="00E502E4" w:rsidRPr="00144F99">
        <w:rPr>
          <w:color w:val="auto"/>
          <w:sz w:val="24"/>
          <w:szCs w:val="24"/>
        </w:rPr>
        <w:t xml:space="preserve"> и акте сдачи-приемки работ.</w:t>
      </w:r>
    </w:p>
    <w:p w14:paraId="66E8A1CB" w14:textId="5CE15785" w:rsidR="00CB387B" w:rsidRPr="00144F99" w:rsidRDefault="005D6D1C" w:rsidP="00151D3C">
      <w:pPr>
        <w:pStyle w:val="210"/>
        <w:tabs>
          <w:tab w:val="left" w:pos="1001"/>
        </w:tabs>
        <w:spacing w:after="0" w:line="240" w:lineRule="auto"/>
        <w:rPr>
          <w:color w:val="auto"/>
          <w:sz w:val="24"/>
          <w:szCs w:val="24"/>
        </w:rPr>
      </w:pPr>
      <w:r w:rsidRPr="00144F99">
        <w:rPr>
          <w:color w:val="auto"/>
          <w:sz w:val="24"/>
          <w:szCs w:val="24"/>
        </w:rPr>
        <w:t>3.</w:t>
      </w:r>
      <w:r w:rsidR="00E83A49" w:rsidRPr="00144F99">
        <w:rPr>
          <w:color w:val="auto"/>
          <w:sz w:val="24"/>
          <w:szCs w:val="24"/>
        </w:rPr>
        <w:t>3</w:t>
      </w:r>
      <w:r w:rsidRPr="00144F99">
        <w:rPr>
          <w:color w:val="auto"/>
          <w:sz w:val="24"/>
          <w:szCs w:val="24"/>
        </w:rPr>
        <w:t>.</w:t>
      </w:r>
      <w:r w:rsidR="00911706" w:rsidRPr="00144F99">
        <w:rPr>
          <w:color w:val="auto"/>
          <w:sz w:val="24"/>
          <w:szCs w:val="24"/>
        </w:rPr>
        <w:t>1</w:t>
      </w:r>
      <w:r w:rsidR="000D7BC3" w:rsidRPr="00144F99">
        <w:rPr>
          <w:color w:val="auto"/>
          <w:sz w:val="24"/>
          <w:szCs w:val="24"/>
        </w:rPr>
        <w:t>1</w:t>
      </w:r>
      <w:r w:rsidRPr="00144F99">
        <w:rPr>
          <w:color w:val="auto"/>
          <w:sz w:val="24"/>
          <w:szCs w:val="24"/>
        </w:rPr>
        <w:t>.</w:t>
      </w:r>
      <w:r w:rsidR="00F62B80" w:rsidRPr="00144F99">
        <w:rPr>
          <w:color w:val="auto"/>
          <w:sz w:val="24"/>
          <w:szCs w:val="24"/>
        </w:rPr>
        <w:t xml:space="preserve"> </w:t>
      </w:r>
      <w:r w:rsidR="00CB387B" w:rsidRPr="00144F99">
        <w:rPr>
          <w:color w:val="auto"/>
          <w:sz w:val="24"/>
          <w:szCs w:val="24"/>
        </w:rPr>
        <w:t xml:space="preserve">Завершение Работ Стороны подтверждают подписанием </w:t>
      </w:r>
      <w:r w:rsidR="003A4A82" w:rsidRPr="00144F99">
        <w:rPr>
          <w:color w:val="auto"/>
          <w:sz w:val="24"/>
          <w:szCs w:val="24"/>
        </w:rPr>
        <w:t>з</w:t>
      </w:r>
      <w:r w:rsidR="00CB387B" w:rsidRPr="00144F99">
        <w:rPr>
          <w:color w:val="auto"/>
          <w:sz w:val="24"/>
          <w:szCs w:val="24"/>
        </w:rPr>
        <w:t>аказа-наряда,</w:t>
      </w:r>
      <w:r w:rsidR="006222ED" w:rsidRPr="00144F99">
        <w:rPr>
          <w:color w:val="auto"/>
          <w:sz w:val="24"/>
          <w:szCs w:val="24"/>
        </w:rPr>
        <w:t xml:space="preserve"> </w:t>
      </w:r>
      <w:r w:rsidR="003A4A82" w:rsidRPr="00144F99">
        <w:rPr>
          <w:color w:val="auto"/>
          <w:sz w:val="24"/>
          <w:szCs w:val="24"/>
        </w:rPr>
        <w:t>а</w:t>
      </w:r>
      <w:r w:rsidR="00CB387B" w:rsidRPr="00144F99">
        <w:rPr>
          <w:color w:val="auto"/>
          <w:sz w:val="24"/>
          <w:szCs w:val="24"/>
        </w:rPr>
        <w:t xml:space="preserve">кта </w:t>
      </w:r>
      <w:r w:rsidR="003A4A82" w:rsidRPr="00144F99">
        <w:rPr>
          <w:color w:val="auto"/>
          <w:sz w:val="24"/>
          <w:szCs w:val="24"/>
        </w:rPr>
        <w:t>с</w:t>
      </w:r>
      <w:r w:rsidR="00CB387B" w:rsidRPr="00144F99">
        <w:rPr>
          <w:color w:val="auto"/>
          <w:sz w:val="24"/>
          <w:szCs w:val="24"/>
        </w:rPr>
        <w:t>дачи</w:t>
      </w:r>
      <w:r w:rsidR="003A4A82" w:rsidRPr="00144F99">
        <w:rPr>
          <w:color w:val="auto"/>
          <w:sz w:val="24"/>
          <w:szCs w:val="24"/>
        </w:rPr>
        <w:t>-приемки работ</w:t>
      </w:r>
      <w:r w:rsidR="00170EFA" w:rsidRPr="00144F99">
        <w:rPr>
          <w:color w:val="auto"/>
          <w:sz w:val="24"/>
          <w:szCs w:val="24"/>
        </w:rPr>
        <w:t xml:space="preserve"> в 2-х экземплярах для каждой из Сторон</w:t>
      </w:r>
      <w:r w:rsidR="003A4A82" w:rsidRPr="00144F99">
        <w:rPr>
          <w:color w:val="auto"/>
          <w:sz w:val="24"/>
          <w:szCs w:val="24"/>
        </w:rPr>
        <w:t xml:space="preserve">. </w:t>
      </w:r>
      <w:r w:rsidR="00170EFA" w:rsidRPr="00144F99">
        <w:rPr>
          <w:color w:val="auto"/>
          <w:sz w:val="24"/>
          <w:szCs w:val="24"/>
        </w:rPr>
        <w:t>Заказ-наряд оформляется и подписывается Сторонами на территории Заказчика непосредственно после завершения Работ</w:t>
      </w:r>
      <w:r w:rsidR="00CB387B" w:rsidRPr="00144F99">
        <w:rPr>
          <w:color w:val="auto"/>
          <w:sz w:val="24"/>
          <w:szCs w:val="24"/>
        </w:rPr>
        <w:t>.</w:t>
      </w:r>
    </w:p>
    <w:p w14:paraId="3EF9EB38" w14:textId="35657359" w:rsidR="009A316A" w:rsidRPr="00144F99" w:rsidRDefault="005D6D1C" w:rsidP="00151D3C">
      <w:pPr>
        <w:pStyle w:val="210"/>
        <w:shd w:val="clear" w:color="auto" w:fill="auto"/>
        <w:tabs>
          <w:tab w:val="left" w:pos="1096"/>
        </w:tabs>
        <w:spacing w:after="0" w:line="240" w:lineRule="auto"/>
        <w:rPr>
          <w:color w:val="auto"/>
          <w:sz w:val="24"/>
          <w:szCs w:val="24"/>
        </w:rPr>
      </w:pPr>
      <w:r w:rsidRPr="00144F99">
        <w:rPr>
          <w:color w:val="auto"/>
          <w:sz w:val="24"/>
          <w:szCs w:val="24"/>
        </w:rPr>
        <w:t>3.</w:t>
      </w:r>
      <w:r w:rsidR="00BD048A" w:rsidRPr="00144F99">
        <w:rPr>
          <w:color w:val="auto"/>
          <w:sz w:val="24"/>
          <w:szCs w:val="24"/>
        </w:rPr>
        <w:t>3</w:t>
      </w:r>
      <w:r w:rsidRPr="00144F99">
        <w:rPr>
          <w:color w:val="auto"/>
          <w:sz w:val="24"/>
          <w:szCs w:val="24"/>
        </w:rPr>
        <w:t>.</w:t>
      </w:r>
      <w:r w:rsidR="00911706" w:rsidRPr="00144F99">
        <w:rPr>
          <w:color w:val="auto"/>
          <w:sz w:val="24"/>
          <w:szCs w:val="24"/>
        </w:rPr>
        <w:t>1</w:t>
      </w:r>
      <w:r w:rsidR="000D7BC3" w:rsidRPr="00144F99">
        <w:rPr>
          <w:color w:val="auto"/>
          <w:sz w:val="24"/>
          <w:szCs w:val="24"/>
        </w:rPr>
        <w:t>2</w:t>
      </w:r>
      <w:r w:rsidRPr="00144F99">
        <w:rPr>
          <w:color w:val="auto"/>
          <w:sz w:val="24"/>
          <w:szCs w:val="24"/>
        </w:rPr>
        <w:t>.</w:t>
      </w:r>
      <w:r w:rsidR="00F62B80" w:rsidRPr="00144F99">
        <w:rPr>
          <w:color w:val="auto"/>
          <w:sz w:val="24"/>
          <w:szCs w:val="24"/>
        </w:rPr>
        <w:t xml:space="preserve"> </w:t>
      </w:r>
      <w:r w:rsidR="00CB387B" w:rsidRPr="00144F99">
        <w:rPr>
          <w:color w:val="auto"/>
          <w:sz w:val="24"/>
          <w:szCs w:val="24"/>
        </w:rPr>
        <w:t>В случае наличия разногласий по факту проведения работ и отказа подписания заказ-наряда</w:t>
      </w:r>
      <w:r w:rsidR="006222ED" w:rsidRPr="00144F99">
        <w:rPr>
          <w:color w:val="auto"/>
          <w:sz w:val="24"/>
          <w:szCs w:val="24"/>
        </w:rPr>
        <w:t xml:space="preserve"> </w:t>
      </w:r>
      <w:r w:rsidR="00CB387B" w:rsidRPr="00144F99">
        <w:rPr>
          <w:color w:val="auto"/>
          <w:sz w:val="24"/>
          <w:szCs w:val="24"/>
        </w:rPr>
        <w:t xml:space="preserve">со стороны Заказчика, Заказчик предоставляет </w:t>
      </w:r>
      <w:r w:rsidR="003A4A82" w:rsidRPr="00144F99">
        <w:rPr>
          <w:color w:val="auto"/>
          <w:sz w:val="24"/>
          <w:szCs w:val="24"/>
        </w:rPr>
        <w:t xml:space="preserve">аргументированный </w:t>
      </w:r>
      <w:r w:rsidR="00CB387B" w:rsidRPr="00144F99">
        <w:rPr>
          <w:color w:val="auto"/>
          <w:sz w:val="24"/>
          <w:szCs w:val="24"/>
        </w:rPr>
        <w:t xml:space="preserve">письменный отказ </w:t>
      </w:r>
      <w:r w:rsidR="003A4A82" w:rsidRPr="00144F99">
        <w:rPr>
          <w:color w:val="auto"/>
          <w:sz w:val="24"/>
          <w:szCs w:val="24"/>
        </w:rPr>
        <w:t xml:space="preserve">от приемки Работ </w:t>
      </w:r>
      <w:r w:rsidR="00CB387B" w:rsidRPr="00144F99">
        <w:rPr>
          <w:color w:val="auto"/>
          <w:sz w:val="24"/>
          <w:szCs w:val="24"/>
        </w:rPr>
        <w:t xml:space="preserve">в течение 5 </w:t>
      </w:r>
      <w:r w:rsidR="00742752">
        <w:rPr>
          <w:color w:val="auto"/>
          <w:sz w:val="24"/>
          <w:szCs w:val="24"/>
        </w:rPr>
        <w:t xml:space="preserve">(пяти) </w:t>
      </w:r>
      <w:r w:rsidR="00CB387B" w:rsidRPr="00144F99">
        <w:rPr>
          <w:color w:val="auto"/>
          <w:sz w:val="24"/>
          <w:szCs w:val="24"/>
        </w:rPr>
        <w:t>р</w:t>
      </w:r>
      <w:r w:rsidR="003A4A82" w:rsidRPr="00144F99">
        <w:rPr>
          <w:color w:val="auto"/>
          <w:sz w:val="24"/>
          <w:szCs w:val="24"/>
        </w:rPr>
        <w:t>абочих дней с момента получения</w:t>
      </w:r>
      <w:r w:rsidR="00CB387B" w:rsidRPr="00144F99">
        <w:rPr>
          <w:color w:val="auto"/>
          <w:sz w:val="24"/>
          <w:szCs w:val="24"/>
        </w:rPr>
        <w:t xml:space="preserve"> </w:t>
      </w:r>
      <w:r w:rsidR="0026324E" w:rsidRPr="00144F99">
        <w:rPr>
          <w:color w:val="auto"/>
          <w:sz w:val="24"/>
          <w:szCs w:val="24"/>
        </w:rPr>
        <w:t>акта сдачи-приемки работ</w:t>
      </w:r>
      <w:r w:rsidR="009A316A" w:rsidRPr="00144F99">
        <w:rPr>
          <w:color w:val="auto"/>
          <w:sz w:val="24"/>
          <w:szCs w:val="24"/>
        </w:rPr>
        <w:t>. В случае не направления письменного отказа в установленный срок, выполненные работы считаются принятыми Заказчиком.</w:t>
      </w:r>
    </w:p>
    <w:p w14:paraId="157C4610" w14:textId="77777777" w:rsidR="002A25D8" w:rsidRPr="00144F99" w:rsidRDefault="002A25D8" w:rsidP="00151D3C">
      <w:pPr>
        <w:pStyle w:val="210"/>
        <w:tabs>
          <w:tab w:val="left" w:pos="1001"/>
        </w:tabs>
        <w:spacing w:after="0" w:line="240" w:lineRule="auto"/>
        <w:rPr>
          <w:color w:val="auto"/>
          <w:sz w:val="24"/>
          <w:szCs w:val="24"/>
        </w:rPr>
      </w:pPr>
    </w:p>
    <w:p w14:paraId="42272B98" w14:textId="65EAC63C" w:rsidR="009A293E" w:rsidRPr="00144F99" w:rsidRDefault="009A293E" w:rsidP="009A293E">
      <w:pPr>
        <w:pStyle w:val="210"/>
        <w:tabs>
          <w:tab w:val="left" w:pos="1001"/>
        </w:tabs>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w:t>
      </w:r>
      <w:r w:rsidR="00F62B80" w:rsidRPr="00144F99">
        <w:rPr>
          <w:color w:val="auto"/>
          <w:sz w:val="24"/>
          <w:szCs w:val="24"/>
        </w:rPr>
        <w:t xml:space="preserve"> </w:t>
      </w:r>
      <w:r w:rsidR="005946BB">
        <w:rPr>
          <w:color w:val="auto"/>
          <w:sz w:val="24"/>
          <w:szCs w:val="24"/>
        </w:rPr>
        <w:t>ТЕКУЩИЙ</w:t>
      </w:r>
      <w:r w:rsidRPr="00144F99">
        <w:rPr>
          <w:color w:val="auto"/>
          <w:sz w:val="24"/>
          <w:szCs w:val="24"/>
        </w:rPr>
        <w:t xml:space="preserve"> РЕМОНТ</w:t>
      </w:r>
    </w:p>
    <w:p w14:paraId="73C03D82" w14:textId="601E2A72"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.1.</w:t>
      </w:r>
      <w:r w:rsidR="00F62B80" w:rsidRPr="00144F99">
        <w:rPr>
          <w:color w:val="auto"/>
          <w:sz w:val="24"/>
          <w:szCs w:val="24"/>
        </w:rPr>
        <w:t xml:space="preserve"> </w:t>
      </w:r>
      <w:r w:rsidRPr="00144F99">
        <w:rPr>
          <w:color w:val="auto"/>
          <w:sz w:val="24"/>
          <w:szCs w:val="24"/>
        </w:rPr>
        <w:t xml:space="preserve">При необходимости проведения </w:t>
      </w:r>
      <w:r w:rsidR="005946BB">
        <w:rPr>
          <w:color w:val="auto"/>
          <w:sz w:val="24"/>
          <w:szCs w:val="24"/>
        </w:rPr>
        <w:t>Текущих</w:t>
      </w:r>
      <w:r w:rsidRPr="00144F99">
        <w:rPr>
          <w:color w:val="auto"/>
          <w:sz w:val="24"/>
          <w:szCs w:val="24"/>
        </w:rPr>
        <w:t xml:space="preserve"> ремонтных Работ Заказчик в течение месяца с </w:t>
      </w:r>
      <w:r w:rsidR="009A316A" w:rsidRPr="00144F99">
        <w:rPr>
          <w:color w:val="auto"/>
          <w:sz w:val="24"/>
          <w:szCs w:val="24"/>
        </w:rPr>
        <w:t>даты подписания Д</w:t>
      </w:r>
      <w:r w:rsidRPr="00144F99">
        <w:rPr>
          <w:color w:val="auto"/>
          <w:sz w:val="24"/>
          <w:szCs w:val="24"/>
        </w:rPr>
        <w:t>оговора предоставляет Исполнителю годовой график проведения ремонтных Работ, в котором указывается перечень Оборудования, серийные номера машин, планируемые сроки начала и окончания плановых ремонтных Работ.</w:t>
      </w:r>
    </w:p>
    <w:p w14:paraId="31049585" w14:textId="47667570"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.2.</w:t>
      </w:r>
      <w:r w:rsidR="00F62B80" w:rsidRPr="00144F99">
        <w:rPr>
          <w:color w:val="auto"/>
          <w:sz w:val="24"/>
          <w:szCs w:val="24"/>
        </w:rPr>
        <w:t xml:space="preserve"> </w:t>
      </w:r>
      <w:r w:rsidR="009A316A" w:rsidRPr="00144F99">
        <w:rPr>
          <w:color w:val="auto"/>
          <w:sz w:val="24"/>
          <w:szCs w:val="24"/>
        </w:rPr>
        <w:t>Узлы и агрегаты</w:t>
      </w:r>
      <w:r w:rsidRPr="00144F99">
        <w:rPr>
          <w:color w:val="auto"/>
          <w:sz w:val="24"/>
          <w:szCs w:val="24"/>
        </w:rPr>
        <w:t>, направляемые на ремонт</w:t>
      </w:r>
      <w:r w:rsidR="009A316A" w:rsidRPr="00144F99">
        <w:rPr>
          <w:color w:val="auto"/>
          <w:sz w:val="24"/>
          <w:szCs w:val="24"/>
        </w:rPr>
        <w:t xml:space="preserve"> Исполнителю</w:t>
      </w:r>
      <w:r w:rsidRPr="00144F99">
        <w:rPr>
          <w:color w:val="auto"/>
          <w:sz w:val="24"/>
          <w:szCs w:val="24"/>
        </w:rPr>
        <w:t>, должны находиться в собранном состоянии.</w:t>
      </w:r>
    </w:p>
    <w:p w14:paraId="17E8DB5F" w14:textId="6E6F56A7" w:rsidR="009A293E" w:rsidRPr="00144F99" w:rsidRDefault="009A316A" w:rsidP="00151D3C">
      <w:pPr>
        <w:pStyle w:val="210"/>
        <w:shd w:val="clear" w:color="auto" w:fill="auto"/>
        <w:tabs>
          <w:tab w:val="left" w:pos="1096"/>
        </w:tabs>
        <w:spacing w:after="0" w:line="240" w:lineRule="auto"/>
        <w:rPr>
          <w:color w:val="auto"/>
          <w:sz w:val="24"/>
          <w:szCs w:val="24"/>
        </w:rPr>
      </w:pPr>
      <w:r w:rsidRPr="00144F99">
        <w:rPr>
          <w:color w:val="auto"/>
          <w:sz w:val="24"/>
          <w:szCs w:val="24"/>
        </w:rPr>
        <w:t xml:space="preserve">3.4.3. С целью определения объема и стоимости работ по </w:t>
      </w:r>
      <w:r w:rsidR="005946BB">
        <w:rPr>
          <w:color w:val="auto"/>
          <w:sz w:val="24"/>
          <w:szCs w:val="24"/>
        </w:rPr>
        <w:t>текущему</w:t>
      </w:r>
      <w:r w:rsidRPr="00144F99">
        <w:rPr>
          <w:color w:val="auto"/>
          <w:sz w:val="24"/>
          <w:szCs w:val="24"/>
        </w:rPr>
        <w:t xml:space="preserve"> ремонту оборудования, узла или </w:t>
      </w:r>
      <w:r w:rsidRPr="00144F99">
        <w:rPr>
          <w:color w:val="auto"/>
          <w:sz w:val="24"/>
          <w:szCs w:val="24"/>
        </w:rPr>
        <w:lastRenderedPageBreak/>
        <w:t xml:space="preserve">агрегата в обязательном порядке проводится их дефектация с участием полномочных представителей Исполнителя и Заказчика. По результатам дефектации составляется дефектная ведомость, которая согласовывается представителем Заказчика, участвовавшем в дефектации. </w:t>
      </w:r>
      <w:r w:rsidR="009A293E" w:rsidRPr="00144F99">
        <w:rPr>
          <w:color w:val="auto"/>
          <w:sz w:val="24"/>
          <w:szCs w:val="24"/>
        </w:rPr>
        <w:t xml:space="preserve">На основании дефектной ведомости Исполнитель на каждый ремонт составляет </w:t>
      </w:r>
      <w:r w:rsidR="00CD53E5" w:rsidRPr="00144F99">
        <w:rPr>
          <w:color w:val="auto"/>
          <w:sz w:val="24"/>
          <w:szCs w:val="24"/>
        </w:rPr>
        <w:t>спецификацию</w:t>
      </w:r>
      <w:r w:rsidR="009A293E" w:rsidRPr="00144F99">
        <w:rPr>
          <w:color w:val="auto"/>
          <w:sz w:val="24"/>
          <w:szCs w:val="24"/>
        </w:rPr>
        <w:t>,</w:t>
      </w:r>
      <w:r w:rsidR="00FD52B5" w:rsidRPr="00144F99">
        <w:rPr>
          <w:color w:val="auto"/>
          <w:sz w:val="24"/>
          <w:szCs w:val="24"/>
        </w:rPr>
        <w:t xml:space="preserve"> </w:t>
      </w:r>
      <w:r w:rsidR="009A293E" w:rsidRPr="00144F99">
        <w:rPr>
          <w:color w:val="auto"/>
          <w:sz w:val="24"/>
          <w:szCs w:val="24"/>
        </w:rPr>
        <w:t>котор</w:t>
      </w:r>
      <w:r w:rsidR="00CD53E5" w:rsidRPr="00144F99">
        <w:rPr>
          <w:color w:val="auto"/>
          <w:sz w:val="24"/>
          <w:szCs w:val="24"/>
        </w:rPr>
        <w:t>ая</w:t>
      </w:r>
      <w:r w:rsidR="009A293E" w:rsidRPr="00144F99">
        <w:rPr>
          <w:color w:val="auto"/>
          <w:sz w:val="24"/>
          <w:szCs w:val="24"/>
        </w:rPr>
        <w:t xml:space="preserve"> подписывается Сторонами до начала выполнения планируемых Работ с указанием количества, стоимости и сроков поставки запасных частей и материалов, необходимых трудозатрат и сроков проведения Ремонта.</w:t>
      </w:r>
    </w:p>
    <w:p w14:paraId="5B348CFF" w14:textId="6F20C42A"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.4.</w:t>
      </w:r>
      <w:r w:rsidR="00F62B80" w:rsidRPr="00144F99">
        <w:rPr>
          <w:color w:val="auto"/>
          <w:sz w:val="24"/>
          <w:szCs w:val="24"/>
        </w:rPr>
        <w:t xml:space="preserve"> </w:t>
      </w:r>
      <w:r w:rsidRPr="00144F99">
        <w:rPr>
          <w:color w:val="auto"/>
          <w:sz w:val="24"/>
          <w:szCs w:val="24"/>
        </w:rPr>
        <w:t xml:space="preserve">Стоимость и срок поставки запасных частей согласно дефектной ведомости к </w:t>
      </w:r>
      <w:r w:rsidR="00CD53E5" w:rsidRPr="00144F99">
        <w:rPr>
          <w:color w:val="auto"/>
          <w:sz w:val="24"/>
          <w:szCs w:val="24"/>
        </w:rPr>
        <w:t>спецификации</w:t>
      </w:r>
      <w:r w:rsidRPr="00144F99">
        <w:rPr>
          <w:color w:val="auto"/>
          <w:sz w:val="24"/>
          <w:szCs w:val="24"/>
        </w:rPr>
        <w:t xml:space="preserve"> действительны в течение 15 </w:t>
      </w:r>
      <w:r w:rsidR="00742752">
        <w:rPr>
          <w:color w:val="auto"/>
          <w:sz w:val="24"/>
          <w:szCs w:val="24"/>
        </w:rPr>
        <w:t xml:space="preserve">(пятнадцати) </w:t>
      </w:r>
      <w:r w:rsidRPr="00144F99">
        <w:rPr>
          <w:color w:val="auto"/>
          <w:sz w:val="24"/>
          <w:szCs w:val="24"/>
        </w:rPr>
        <w:t xml:space="preserve">рабочих дней с момента подписания </w:t>
      </w:r>
      <w:r w:rsidR="006F6F6D" w:rsidRPr="00144F99">
        <w:rPr>
          <w:color w:val="auto"/>
          <w:sz w:val="24"/>
          <w:szCs w:val="24"/>
        </w:rPr>
        <w:t>Спецификации</w:t>
      </w:r>
      <w:r w:rsidRPr="00144F99">
        <w:rPr>
          <w:color w:val="auto"/>
          <w:sz w:val="24"/>
          <w:szCs w:val="24"/>
        </w:rPr>
        <w:t xml:space="preserve"> Исполнителем. В случае не подписания </w:t>
      </w:r>
      <w:r w:rsidR="006F6F6D" w:rsidRPr="00144F99">
        <w:rPr>
          <w:color w:val="auto"/>
          <w:sz w:val="24"/>
          <w:szCs w:val="24"/>
        </w:rPr>
        <w:t>спецификации</w:t>
      </w:r>
      <w:r w:rsidRPr="00144F99">
        <w:rPr>
          <w:color w:val="auto"/>
          <w:sz w:val="24"/>
          <w:szCs w:val="24"/>
        </w:rPr>
        <w:t xml:space="preserve"> Заказчиком</w:t>
      </w:r>
      <w:r w:rsidR="0082529D" w:rsidRPr="00144F99">
        <w:rPr>
          <w:color w:val="auto"/>
          <w:sz w:val="24"/>
          <w:szCs w:val="24"/>
          <w:vertAlign w:val="superscript"/>
        </w:rPr>
        <w:t xml:space="preserve"> </w:t>
      </w:r>
      <w:r w:rsidR="009A316A" w:rsidRPr="00144F99">
        <w:rPr>
          <w:color w:val="auto"/>
          <w:sz w:val="24"/>
          <w:szCs w:val="24"/>
        </w:rPr>
        <w:t xml:space="preserve">в течение 15 </w:t>
      </w:r>
      <w:r w:rsidR="00742752">
        <w:rPr>
          <w:color w:val="auto"/>
          <w:sz w:val="24"/>
          <w:szCs w:val="24"/>
        </w:rPr>
        <w:t xml:space="preserve">(пятнадцати) </w:t>
      </w:r>
      <w:r w:rsidR="009A316A" w:rsidRPr="00144F99">
        <w:rPr>
          <w:color w:val="auto"/>
          <w:sz w:val="24"/>
          <w:szCs w:val="24"/>
        </w:rPr>
        <w:t>рабочих дней</w:t>
      </w:r>
      <w:r w:rsidRPr="00144F99">
        <w:rPr>
          <w:color w:val="auto"/>
          <w:sz w:val="24"/>
          <w:szCs w:val="24"/>
        </w:rPr>
        <w:t xml:space="preserve"> Исполнитель оставляет за собой право изменить стоимость и срок поставки запасных частей.</w:t>
      </w:r>
    </w:p>
    <w:p w14:paraId="70FF6412" w14:textId="5887373B"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Pr="00144F99">
        <w:rPr>
          <w:color w:val="auto"/>
          <w:sz w:val="24"/>
          <w:szCs w:val="24"/>
        </w:rPr>
        <w:t>.</w:t>
      </w:r>
      <w:r w:rsidR="009A316A" w:rsidRPr="00144F99">
        <w:rPr>
          <w:color w:val="auto"/>
          <w:sz w:val="24"/>
          <w:szCs w:val="24"/>
        </w:rPr>
        <w:t>5</w:t>
      </w:r>
      <w:r w:rsidR="00F62B80" w:rsidRPr="00144F99">
        <w:rPr>
          <w:color w:val="auto"/>
          <w:sz w:val="24"/>
          <w:szCs w:val="24"/>
        </w:rPr>
        <w:t xml:space="preserve">. </w:t>
      </w:r>
      <w:r w:rsidRPr="00144F99">
        <w:rPr>
          <w:color w:val="auto"/>
          <w:sz w:val="24"/>
          <w:szCs w:val="24"/>
        </w:rPr>
        <w:t>После проведения ремонтных работ на территории Исполнителя</w:t>
      </w:r>
      <w:r w:rsidR="009A316A" w:rsidRPr="00144F99">
        <w:rPr>
          <w:color w:val="auto"/>
          <w:sz w:val="24"/>
          <w:szCs w:val="24"/>
        </w:rPr>
        <w:t xml:space="preserve"> </w:t>
      </w:r>
      <w:r w:rsidRPr="00144F99">
        <w:rPr>
          <w:color w:val="auto"/>
          <w:sz w:val="24"/>
          <w:szCs w:val="24"/>
        </w:rPr>
        <w:t>запасные ч</w:t>
      </w:r>
      <w:r w:rsidR="009A316A" w:rsidRPr="00144F99">
        <w:rPr>
          <w:color w:val="auto"/>
          <w:sz w:val="24"/>
          <w:szCs w:val="24"/>
        </w:rPr>
        <w:t>асти, заменённые в ходе ремонта,</w:t>
      </w:r>
      <w:r w:rsidRPr="00144F99">
        <w:rPr>
          <w:color w:val="auto"/>
          <w:sz w:val="24"/>
          <w:szCs w:val="24"/>
        </w:rPr>
        <w:t xml:space="preserve"> передаются Заказчику</w:t>
      </w:r>
      <w:r w:rsidR="006F6F6D" w:rsidRPr="00144F99">
        <w:rPr>
          <w:color w:val="auto"/>
          <w:sz w:val="24"/>
          <w:szCs w:val="24"/>
        </w:rPr>
        <w:t xml:space="preserve"> по Акту передачи</w:t>
      </w:r>
      <w:r w:rsidRPr="00144F99">
        <w:rPr>
          <w:color w:val="auto"/>
          <w:sz w:val="24"/>
          <w:szCs w:val="24"/>
        </w:rPr>
        <w:t>. Транспортные расходы, связанные с доставкой, оплачивает Заказчик</w:t>
      </w:r>
      <w:r w:rsidR="009A316A" w:rsidRPr="00144F99">
        <w:rPr>
          <w:color w:val="auto"/>
          <w:sz w:val="24"/>
          <w:szCs w:val="24"/>
        </w:rPr>
        <w:t>.</w:t>
      </w:r>
      <w:r w:rsidRPr="00144F99">
        <w:rPr>
          <w:color w:val="auto"/>
          <w:sz w:val="24"/>
          <w:szCs w:val="24"/>
        </w:rPr>
        <w:t xml:space="preserve"> </w:t>
      </w:r>
      <w:r w:rsidR="009A316A" w:rsidRPr="00144F99">
        <w:rPr>
          <w:color w:val="auto"/>
          <w:sz w:val="24"/>
          <w:szCs w:val="24"/>
        </w:rPr>
        <w:t>В</w:t>
      </w:r>
      <w:r w:rsidRPr="00144F99">
        <w:rPr>
          <w:color w:val="auto"/>
          <w:sz w:val="24"/>
          <w:szCs w:val="24"/>
        </w:rPr>
        <w:t xml:space="preserve"> случае если Заказчик не </w:t>
      </w:r>
      <w:r w:rsidR="009A316A" w:rsidRPr="00144F99">
        <w:rPr>
          <w:color w:val="auto"/>
          <w:sz w:val="24"/>
          <w:szCs w:val="24"/>
        </w:rPr>
        <w:t>забрал</w:t>
      </w:r>
      <w:r w:rsidRPr="00144F99">
        <w:rPr>
          <w:color w:val="auto"/>
          <w:sz w:val="24"/>
          <w:szCs w:val="24"/>
        </w:rPr>
        <w:t xml:space="preserve"> за</w:t>
      </w:r>
      <w:r w:rsidR="00700EC5" w:rsidRPr="00144F99">
        <w:rPr>
          <w:color w:val="auto"/>
          <w:sz w:val="24"/>
          <w:szCs w:val="24"/>
        </w:rPr>
        <w:t>п</w:t>
      </w:r>
      <w:r w:rsidRPr="00144F99">
        <w:rPr>
          <w:color w:val="auto"/>
          <w:sz w:val="24"/>
          <w:szCs w:val="24"/>
        </w:rPr>
        <w:t>асные части, замененные в ходе ремонта</w:t>
      </w:r>
      <w:r w:rsidR="009A316A" w:rsidRPr="00144F99">
        <w:rPr>
          <w:color w:val="auto"/>
          <w:sz w:val="24"/>
          <w:szCs w:val="24"/>
        </w:rPr>
        <w:t>, в течение 3</w:t>
      </w:r>
      <w:r w:rsidRPr="00144F99">
        <w:rPr>
          <w:color w:val="auto"/>
          <w:sz w:val="24"/>
          <w:szCs w:val="24"/>
        </w:rPr>
        <w:t xml:space="preserve">0 </w:t>
      </w:r>
      <w:r w:rsidR="00742752">
        <w:rPr>
          <w:color w:val="auto"/>
          <w:sz w:val="24"/>
          <w:szCs w:val="24"/>
        </w:rPr>
        <w:t xml:space="preserve">(тридцати) </w:t>
      </w:r>
      <w:r w:rsidRPr="00144F99">
        <w:rPr>
          <w:color w:val="auto"/>
          <w:sz w:val="24"/>
          <w:szCs w:val="24"/>
        </w:rPr>
        <w:t>рабочих дней после окончания работ, Исполнитель</w:t>
      </w:r>
      <w:r w:rsidR="009A316A" w:rsidRPr="00144F99">
        <w:rPr>
          <w:color w:val="auto"/>
          <w:sz w:val="24"/>
          <w:szCs w:val="24"/>
        </w:rPr>
        <w:t xml:space="preserve"> </w:t>
      </w:r>
      <w:r w:rsidRPr="00144F99">
        <w:rPr>
          <w:color w:val="auto"/>
          <w:sz w:val="24"/>
          <w:szCs w:val="24"/>
        </w:rPr>
        <w:t>производит их утилизацию.</w:t>
      </w:r>
    </w:p>
    <w:p w14:paraId="10AEF476" w14:textId="18D32481" w:rsidR="009A293E" w:rsidRPr="00144F99" w:rsidRDefault="009A293E"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009A316A" w:rsidRPr="00144F99">
        <w:rPr>
          <w:color w:val="auto"/>
          <w:sz w:val="24"/>
          <w:szCs w:val="24"/>
        </w:rPr>
        <w:t>.6</w:t>
      </w:r>
      <w:r w:rsidR="00315B93" w:rsidRPr="00144F99">
        <w:rPr>
          <w:color w:val="auto"/>
          <w:sz w:val="24"/>
          <w:szCs w:val="24"/>
        </w:rPr>
        <w:t>.</w:t>
      </w:r>
      <w:r w:rsidR="00F62B80" w:rsidRPr="00144F99">
        <w:rPr>
          <w:color w:val="auto"/>
          <w:sz w:val="24"/>
          <w:szCs w:val="24"/>
        </w:rPr>
        <w:t xml:space="preserve"> </w:t>
      </w:r>
      <w:r w:rsidRPr="00144F99">
        <w:rPr>
          <w:color w:val="auto"/>
          <w:sz w:val="24"/>
          <w:szCs w:val="24"/>
        </w:rPr>
        <w:t>Завершение Работ Ст</w:t>
      </w:r>
      <w:r w:rsidR="009A316A" w:rsidRPr="00144F99">
        <w:rPr>
          <w:color w:val="auto"/>
          <w:sz w:val="24"/>
          <w:szCs w:val="24"/>
        </w:rPr>
        <w:t xml:space="preserve">ороны подтверждают подписанием </w:t>
      </w:r>
      <w:r w:rsidR="009A316A" w:rsidRPr="008B0547">
        <w:rPr>
          <w:color w:val="auto"/>
          <w:sz w:val="24"/>
          <w:szCs w:val="24"/>
        </w:rPr>
        <w:t>з</w:t>
      </w:r>
      <w:r w:rsidRPr="008B0547">
        <w:rPr>
          <w:color w:val="auto"/>
          <w:sz w:val="24"/>
          <w:szCs w:val="24"/>
        </w:rPr>
        <w:t>аказа-наряда,</w:t>
      </w:r>
      <w:r w:rsidR="009A316A" w:rsidRPr="008B0547">
        <w:rPr>
          <w:color w:val="auto"/>
          <w:sz w:val="24"/>
          <w:szCs w:val="24"/>
        </w:rPr>
        <w:t xml:space="preserve"> акта </w:t>
      </w:r>
      <w:r w:rsidR="00DA2129" w:rsidRPr="008B0547">
        <w:rPr>
          <w:color w:val="auto"/>
          <w:sz w:val="24"/>
          <w:szCs w:val="24"/>
        </w:rPr>
        <w:t>сдачи-приемки</w:t>
      </w:r>
      <w:r w:rsidR="009A316A" w:rsidRPr="008B0547">
        <w:rPr>
          <w:color w:val="auto"/>
          <w:sz w:val="24"/>
          <w:szCs w:val="24"/>
        </w:rPr>
        <w:t xml:space="preserve"> работ.</w:t>
      </w:r>
      <w:r w:rsidRPr="008B0547">
        <w:rPr>
          <w:color w:val="auto"/>
          <w:sz w:val="24"/>
          <w:szCs w:val="24"/>
        </w:rPr>
        <w:t xml:space="preserve"> Заказ-наряд </w:t>
      </w:r>
      <w:r w:rsidR="009A316A" w:rsidRPr="008B0547">
        <w:rPr>
          <w:color w:val="auto"/>
          <w:sz w:val="24"/>
          <w:szCs w:val="24"/>
        </w:rPr>
        <w:t xml:space="preserve">и акт </w:t>
      </w:r>
      <w:r w:rsidRPr="008B0547">
        <w:rPr>
          <w:color w:val="auto"/>
          <w:sz w:val="24"/>
          <w:szCs w:val="24"/>
        </w:rPr>
        <w:t>подписыва</w:t>
      </w:r>
      <w:r w:rsidR="009A316A" w:rsidRPr="008B0547">
        <w:rPr>
          <w:color w:val="auto"/>
          <w:sz w:val="24"/>
          <w:szCs w:val="24"/>
        </w:rPr>
        <w:t>ю</w:t>
      </w:r>
      <w:r w:rsidRPr="008B0547">
        <w:rPr>
          <w:color w:val="auto"/>
          <w:sz w:val="24"/>
          <w:szCs w:val="24"/>
        </w:rPr>
        <w:t>тся сторонами в двух экземплярах, один - для Исполнителя, другой - для Заказчика</w:t>
      </w:r>
      <w:r w:rsidR="009A316A" w:rsidRPr="008B0547">
        <w:rPr>
          <w:color w:val="auto"/>
          <w:sz w:val="24"/>
          <w:szCs w:val="24"/>
        </w:rPr>
        <w:t>.</w:t>
      </w:r>
      <w:r w:rsidR="00FD52B5" w:rsidRPr="008B0547">
        <w:rPr>
          <w:color w:val="auto"/>
          <w:sz w:val="24"/>
          <w:szCs w:val="24"/>
        </w:rPr>
        <w:t xml:space="preserve"> </w:t>
      </w:r>
      <w:r w:rsidR="00F70197" w:rsidRPr="008B0547">
        <w:rPr>
          <w:color w:val="auto"/>
          <w:sz w:val="24"/>
          <w:szCs w:val="24"/>
        </w:rPr>
        <w:t>К указанным документам прикладываются</w:t>
      </w:r>
      <w:r w:rsidR="00077358" w:rsidRPr="008B0547">
        <w:rPr>
          <w:color w:val="auto"/>
          <w:sz w:val="24"/>
          <w:szCs w:val="24"/>
        </w:rPr>
        <w:t xml:space="preserve"> </w:t>
      </w:r>
      <w:r w:rsidR="00FD52B5" w:rsidRPr="008B0547">
        <w:rPr>
          <w:color w:val="auto"/>
          <w:sz w:val="24"/>
          <w:szCs w:val="24"/>
        </w:rPr>
        <w:t>фотоматериал</w:t>
      </w:r>
      <w:r w:rsidR="00F70197" w:rsidRPr="008B0547">
        <w:rPr>
          <w:color w:val="auto"/>
          <w:sz w:val="24"/>
          <w:szCs w:val="24"/>
        </w:rPr>
        <w:t>ы</w:t>
      </w:r>
      <w:r w:rsidR="006F6F6D" w:rsidRPr="008B0547">
        <w:rPr>
          <w:color w:val="auto"/>
          <w:sz w:val="24"/>
          <w:szCs w:val="24"/>
        </w:rPr>
        <w:t xml:space="preserve"> и технические отчеты от Исполнителя</w:t>
      </w:r>
      <w:r w:rsidR="00700EC5" w:rsidRPr="008B0547">
        <w:rPr>
          <w:color w:val="auto"/>
          <w:sz w:val="24"/>
          <w:szCs w:val="24"/>
        </w:rPr>
        <w:t>,</w:t>
      </w:r>
      <w:r w:rsidR="00FD52B5" w:rsidRPr="008B0547">
        <w:rPr>
          <w:color w:val="auto"/>
          <w:sz w:val="24"/>
          <w:szCs w:val="24"/>
        </w:rPr>
        <w:t xml:space="preserve"> подтверждающи</w:t>
      </w:r>
      <w:r w:rsidR="00F70197" w:rsidRPr="008B0547">
        <w:rPr>
          <w:color w:val="auto"/>
          <w:sz w:val="24"/>
          <w:szCs w:val="24"/>
        </w:rPr>
        <w:t>е</w:t>
      </w:r>
      <w:r w:rsidR="00FD52B5" w:rsidRPr="008B0547">
        <w:rPr>
          <w:color w:val="auto"/>
          <w:sz w:val="24"/>
          <w:szCs w:val="24"/>
        </w:rPr>
        <w:t xml:space="preserve"> замену пришедших в негодность деталей на новые.</w:t>
      </w:r>
    </w:p>
    <w:p w14:paraId="22E51854" w14:textId="44554341" w:rsidR="009A293E" w:rsidRPr="00144F99" w:rsidRDefault="00315B93" w:rsidP="00151D3C">
      <w:pPr>
        <w:pStyle w:val="210"/>
        <w:tabs>
          <w:tab w:val="left" w:pos="1001"/>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009A316A" w:rsidRPr="00144F99">
        <w:rPr>
          <w:color w:val="auto"/>
          <w:sz w:val="24"/>
          <w:szCs w:val="24"/>
        </w:rPr>
        <w:t>.7</w:t>
      </w:r>
      <w:r w:rsidRPr="00144F99">
        <w:rPr>
          <w:color w:val="auto"/>
          <w:sz w:val="24"/>
          <w:szCs w:val="24"/>
        </w:rPr>
        <w:t>.</w:t>
      </w:r>
      <w:r w:rsidR="00F62B80" w:rsidRPr="00144F99">
        <w:rPr>
          <w:color w:val="auto"/>
          <w:sz w:val="24"/>
          <w:szCs w:val="24"/>
        </w:rPr>
        <w:t xml:space="preserve"> </w:t>
      </w:r>
      <w:r w:rsidR="009A293E" w:rsidRPr="00144F99">
        <w:rPr>
          <w:color w:val="auto"/>
          <w:sz w:val="24"/>
          <w:szCs w:val="24"/>
        </w:rPr>
        <w:t xml:space="preserve">Фактическая стоимость Работ не должна превышать стоимость, указанную в </w:t>
      </w:r>
      <w:r w:rsidR="006F6F6D" w:rsidRPr="00144F99">
        <w:rPr>
          <w:color w:val="auto"/>
          <w:sz w:val="24"/>
          <w:szCs w:val="24"/>
        </w:rPr>
        <w:t>Спецификации</w:t>
      </w:r>
      <w:r w:rsidR="009A293E" w:rsidRPr="00144F99">
        <w:rPr>
          <w:color w:val="auto"/>
          <w:sz w:val="24"/>
          <w:szCs w:val="24"/>
        </w:rPr>
        <w:t xml:space="preserve">. Стоимость </w:t>
      </w:r>
      <w:r w:rsidR="005946BB">
        <w:rPr>
          <w:color w:val="auto"/>
          <w:sz w:val="24"/>
          <w:szCs w:val="24"/>
        </w:rPr>
        <w:t>т</w:t>
      </w:r>
      <w:r w:rsidR="00A62B2E">
        <w:rPr>
          <w:color w:val="auto"/>
          <w:sz w:val="24"/>
          <w:szCs w:val="24"/>
        </w:rPr>
        <w:t>е</w:t>
      </w:r>
      <w:r w:rsidR="005946BB">
        <w:rPr>
          <w:color w:val="auto"/>
          <w:sz w:val="24"/>
          <w:szCs w:val="24"/>
        </w:rPr>
        <w:t>кущего</w:t>
      </w:r>
      <w:r w:rsidR="009A293E" w:rsidRPr="00144F99">
        <w:rPr>
          <w:color w:val="auto"/>
          <w:sz w:val="24"/>
          <w:szCs w:val="24"/>
        </w:rPr>
        <w:t xml:space="preserve"> ремонта состоит из стоимости человеко-часов, стоимости пробега сервисного автомобиля от сервисного подразделения Исполнителя до места проведения Работ и обратно, стоимости материалов и запасных частей, используемых при выполнении работ, на основании дефектной ведомости и фактически з</w:t>
      </w:r>
      <w:r w:rsidR="00E502E4" w:rsidRPr="00144F99">
        <w:rPr>
          <w:color w:val="auto"/>
          <w:sz w:val="24"/>
          <w:szCs w:val="24"/>
        </w:rPr>
        <w:t>атраченного на</w:t>
      </w:r>
      <w:r w:rsidR="009A293E" w:rsidRPr="00144F99">
        <w:rPr>
          <w:color w:val="auto"/>
          <w:sz w:val="24"/>
          <w:szCs w:val="24"/>
        </w:rPr>
        <w:t xml:space="preserve"> выполнение работ времени, а также из стоимости дополнительных затрат Исполнителя на проведение Работ, письменно согласованных с </w:t>
      </w:r>
      <w:r w:rsidR="00E502E4" w:rsidRPr="00144F99">
        <w:rPr>
          <w:color w:val="auto"/>
          <w:sz w:val="24"/>
          <w:szCs w:val="24"/>
        </w:rPr>
        <w:t>Заказчиком</w:t>
      </w:r>
      <w:r w:rsidR="009A293E" w:rsidRPr="00144F99">
        <w:rPr>
          <w:color w:val="auto"/>
          <w:sz w:val="24"/>
          <w:szCs w:val="24"/>
        </w:rPr>
        <w:t>.</w:t>
      </w:r>
    </w:p>
    <w:p w14:paraId="4EA1268A" w14:textId="4A0E619A" w:rsidR="00E502E4" w:rsidRPr="00144F99" w:rsidRDefault="00315B93" w:rsidP="00151D3C">
      <w:pPr>
        <w:pStyle w:val="210"/>
        <w:shd w:val="clear" w:color="auto" w:fill="auto"/>
        <w:tabs>
          <w:tab w:val="left" w:pos="1096"/>
        </w:tabs>
        <w:spacing w:after="0" w:line="240" w:lineRule="auto"/>
        <w:rPr>
          <w:color w:val="auto"/>
          <w:sz w:val="24"/>
          <w:szCs w:val="24"/>
        </w:rPr>
      </w:pPr>
      <w:r w:rsidRPr="00144F99">
        <w:rPr>
          <w:color w:val="auto"/>
          <w:sz w:val="24"/>
          <w:szCs w:val="24"/>
        </w:rPr>
        <w:t>3.</w:t>
      </w:r>
      <w:r w:rsidR="00BD048A" w:rsidRPr="00144F99">
        <w:rPr>
          <w:color w:val="auto"/>
          <w:sz w:val="24"/>
          <w:szCs w:val="24"/>
        </w:rPr>
        <w:t>4</w:t>
      </w:r>
      <w:r w:rsidR="009A316A" w:rsidRPr="00144F99">
        <w:rPr>
          <w:color w:val="auto"/>
          <w:sz w:val="24"/>
          <w:szCs w:val="24"/>
        </w:rPr>
        <w:t>.8</w:t>
      </w:r>
      <w:r w:rsidRPr="00144F99">
        <w:rPr>
          <w:color w:val="auto"/>
          <w:sz w:val="24"/>
          <w:szCs w:val="24"/>
        </w:rPr>
        <w:t>.</w:t>
      </w:r>
      <w:r w:rsidR="00F62B80" w:rsidRPr="00144F99">
        <w:rPr>
          <w:color w:val="auto"/>
          <w:sz w:val="24"/>
          <w:szCs w:val="24"/>
        </w:rPr>
        <w:t xml:space="preserve"> </w:t>
      </w:r>
      <w:r w:rsidR="00E502E4" w:rsidRPr="00144F99">
        <w:rPr>
          <w:color w:val="auto"/>
          <w:sz w:val="24"/>
          <w:szCs w:val="24"/>
        </w:rPr>
        <w:t xml:space="preserve">В случае наличия разногласий по факту проведения работ и отказа подписания заказ-наряда со стороны Заказчика, Заказчик предоставляет аргументированный письменный отказ от приемки Работ в течение 5 </w:t>
      </w:r>
      <w:r w:rsidR="00742752">
        <w:rPr>
          <w:color w:val="auto"/>
          <w:sz w:val="24"/>
          <w:szCs w:val="24"/>
        </w:rPr>
        <w:t xml:space="preserve">(пяти) </w:t>
      </w:r>
      <w:r w:rsidR="00E502E4" w:rsidRPr="00144F99">
        <w:rPr>
          <w:color w:val="auto"/>
          <w:sz w:val="24"/>
          <w:szCs w:val="24"/>
        </w:rPr>
        <w:t xml:space="preserve">рабочих дней с момента получения </w:t>
      </w:r>
      <w:r w:rsidR="00DA2129" w:rsidRPr="00144F99">
        <w:rPr>
          <w:color w:val="auto"/>
          <w:sz w:val="24"/>
          <w:szCs w:val="24"/>
        </w:rPr>
        <w:t>акта сдачи-приемки работ</w:t>
      </w:r>
      <w:r w:rsidR="00E502E4" w:rsidRPr="00144F99">
        <w:rPr>
          <w:color w:val="auto"/>
          <w:sz w:val="24"/>
          <w:szCs w:val="24"/>
        </w:rPr>
        <w:t>. В случае не направления письменного отказа в установленный срок, выполненные работы считаются принятыми Заказчиком.</w:t>
      </w:r>
    </w:p>
    <w:p w14:paraId="2DD327DB" w14:textId="77777777" w:rsidR="009B5408" w:rsidRPr="00144F99" w:rsidRDefault="009B5408" w:rsidP="00151D3C">
      <w:pPr>
        <w:pStyle w:val="210"/>
        <w:shd w:val="clear" w:color="auto" w:fill="auto"/>
        <w:tabs>
          <w:tab w:val="left" w:pos="1001"/>
        </w:tabs>
        <w:spacing w:after="0" w:line="240" w:lineRule="auto"/>
        <w:rPr>
          <w:color w:val="auto"/>
          <w:sz w:val="24"/>
          <w:szCs w:val="24"/>
        </w:rPr>
      </w:pPr>
    </w:p>
    <w:p w14:paraId="3045D48A" w14:textId="55A6B968" w:rsidR="009077AB" w:rsidRPr="00144F99" w:rsidRDefault="009077AB" w:rsidP="00A85BBC">
      <w:pPr>
        <w:tabs>
          <w:tab w:val="left" w:pos="2520"/>
        </w:tabs>
        <w:spacing w:line="220" w:lineRule="exact"/>
        <w:jc w:val="center"/>
        <w:outlineLvl w:val="2"/>
        <w:rPr>
          <w:rFonts w:ascii="Times New Roman" w:eastAsia="Times New Roman" w:hAnsi="Times New Roman" w:cs="Times New Roman"/>
          <w:b/>
          <w:bCs/>
          <w:color w:val="auto"/>
        </w:rPr>
      </w:pPr>
      <w:r w:rsidRPr="00144F99">
        <w:rPr>
          <w:rFonts w:ascii="Times New Roman" w:eastAsia="Times New Roman" w:hAnsi="Times New Roman" w:cs="Times New Roman"/>
          <w:b/>
          <w:bCs/>
          <w:color w:val="auto"/>
        </w:rPr>
        <w:t>4.СТОИМОСТЬ РАБОТ И ПОРЯДОК ОПЛАТЫ</w:t>
      </w:r>
    </w:p>
    <w:p w14:paraId="0AC03785" w14:textId="1D7CC666" w:rsidR="009077AB" w:rsidRPr="00144F99" w:rsidRDefault="00087FD2" w:rsidP="00E502E4">
      <w:pPr>
        <w:tabs>
          <w:tab w:val="left" w:pos="778"/>
        </w:tabs>
        <w:spacing w:line="28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4.1.</w:t>
      </w:r>
      <w:r w:rsidR="00F62B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Перечень работ, запчастей и материалов по обслуживанию и ремонту Оборудования, а</w:t>
      </w:r>
      <w:r w:rsidR="00E502E4"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также сроки выполнения Работ</w:t>
      </w:r>
      <w:r w:rsidR="00E502E4" w:rsidRPr="00144F99">
        <w:rPr>
          <w:rFonts w:ascii="Times New Roman" w:eastAsia="Times New Roman" w:hAnsi="Times New Roman" w:cs="Times New Roman"/>
          <w:color w:val="auto"/>
        </w:rPr>
        <w:t xml:space="preserve">, их стоимость, </w:t>
      </w:r>
      <w:r w:rsidR="009077AB" w:rsidRPr="00144F99">
        <w:rPr>
          <w:rFonts w:ascii="Times New Roman" w:eastAsia="Times New Roman" w:hAnsi="Times New Roman" w:cs="Times New Roman"/>
          <w:color w:val="auto"/>
        </w:rPr>
        <w:t>определяются в следующих документах, которые</w:t>
      </w:r>
      <w:r w:rsidR="00E502E4" w:rsidRPr="00144F99">
        <w:rPr>
          <w:rFonts w:ascii="Times New Roman" w:eastAsia="Times New Roman" w:hAnsi="Times New Roman" w:cs="Times New Roman"/>
          <w:color w:val="auto"/>
        </w:rPr>
        <w:t xml:space="preserve"> являются неотъемлемой частью настоящего Договора и обязательны для исполнения Сторонами:</w:t>
      </w:r>
    </w:p>
    <w:p w14:paraId="0B1EA21E" w14:textId="714FF0A4" w:rsidR="009077AB" w:rsidRPr="00144F99" w:rsidRDefault="009077AB" w:rsidP="009C1713">
      <w:pPr>
        <w:numPr>
          <w:ilvl w:val="0"/>
          <w:numId w:val="8"/>
        </w:numPr>
        <w:tabs>
          <w:tab w:val="left" w:pos="743"/>
        </w:tabs>
        <w:spacing w:line="28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 xml:space="preserve">Стоимость </w:t>
      </w:r>
      <w:r w:rsidR="00E502E4" w:rsidRPr="00144F99">
        <w:rPr>
          <w:rFonts w:ascii="Times New Roman" w:eastAsia="Times New Roman" w:hAnsi="Times New Roman" w:cs="Times New Roman"/>
          <w:color w:val="auto"/>
        </w:rPr>
        <w:t>услуг</w:t>
      </w:r>
      <w:r w:rsidRPr="00144F99">
        <w:rPr>
          <w:rFonts w:ascii="Times New Roman" w:eastAsia="Times New Roman" w:hAnsi="Times New Roman" w:cs="Times New Roman"/>
          <w:color w:val="auto"/>
        </w:rPr>
        <w:t xml:space="preserve"> (Приложение </w:t>
      </w:r>
      <w:r w:rsidR="00742752">
        <w:rPr>
          <w:rFonts w:ascii="Times New Roman" w:eastAsia="Times New Roman" w:hAnsi="Times New Roman" w:cs="Times New Roman"/>
          <w:color w:val="auto"/>
        </w:rPr>
        <w:t>№</w:t>
      </w:r>
      <w:r w:rsidRPr="00144F99">
        <w:rPr>
          <w:rFonts w:ascii="Times New Roman" w:eastAsia="Times New Roman" w:hAnsi="Times New Roman" w:cs="Times New Roman"/>
          <w:color w:val="auto"/>
        </w:rPr>
        <w:t>1)</w:t>
      </w:r>
    </w:p>
    <w:p w14:paraId="313E003D" w14:textId="775DFBDE" w:rsidR="009077AB" w:rsidRPr="005946BB" w:rsidRDefault="009077AB" w:rsidP="009C1713">
      <w:pPr>
        <w:numPr>
          <w:ilvl w:val="0"/>
          <w:numId w:val="8"/>
        </w:numPr>
        <w:tabs>
          <w:tab w:val="left" w:pos="743"/>
        </w:tabs>
        <w:spacing w:line="288" w:lineRule="exact"/>
        <w:jc w:val="both"/>
        <w:rPr>
          <w:rFonts w:ascii="Times New Roman" w:eastAsia="Times New Roman" w:hAnsi="Times New Roman" w:cs="Times New Roman"/>
          <w:color w:val="000000" w:themeColor="text1"/>
        </w:rPr>
      </w:pPr>
      <w:r w:rsidRPr="00144F99">
        <w:rPr>
          <w:rFonts w:ascii="Times New Roman" w:eastAsia="Times New Roman" w:hAnsi="Times New Roman" w:cs="Times New Roman"/>
          <w:color w:val="auto"/>
        </w:rPr>
        <w:t xml:space="preserve">Калькуляция стоимости </w:t>
      </w:r>
      <w:r w:rsidR="00151D3C">
        <w:rPr>
          <w:rFonts w:ascii="Times New Roman" w:eastAsia="Times New Roman" w:hAnsi="Times New Roman" w:cs="Times New Roman"/>
          <w:color w:val="auto"/>
        </w:rPr>
        <w:t xml:space="preserve">технического </w:t>
      </w:r>
      <w:r w:rsidRPr="00144F99">
        <w:rPr>
          <w:rFonts w:ascii="Times New Roman" w:eastAsia="Times New Roman" w:hAnsi="Times New Roman" w:cs="Times New Roman"/>
          <w:color w:val="auto"/>
        </w:rPr>
        <w:t xml:space="preserve">обслуживания </w:t>
      </w:r>
      <w:r w:rsidR="00151D3C" w:rsidRPr="005946BB">
        <w:rPr>
          <w:rFonts w:ascii="Times New Roman" w:eastAsia="Times New Roman" w:hAnsi="Times New Roman" w:cs="Times New Roman"/>
          <w:color w:val="000000" w:themeColor="text1"/>
        </w:rPr>
        <w:t>(Приложения</w:t>
      </w:r>
      <w:r w:rsidRPr="005946BB">
        <w:rPr>
          <w:rFonts w:ascii="Times New Roman" w:eastAsia="Times New Roman" w:hAnsi="Times New Roman" w:cs="Times New Roman"/>
          <w:color w:val="000000" w:themeColor="text1"/>
        </w:rPr>
        <w:t xml:space="preserve"> </w:t>
      </w:r>
      <w:r w:rsidR="00742752">
        <w:rPr>
          <w:rFonts w:ascii="Times New Roman" w:eastAsia="Times New Roman" w:hAnsi="Times New Roman" w:cs="Times New Roman"/>
          <w:color w:val="000000" w:themeColor="text1"/>
        </w:rPr>
        <w:t>№№</w:t>
      </w:r>
      <w:r w:rsidR="00151D3C" w:rsidRPr="005946BB">
        <w:rPr>
          <w:rFonts w:ascii="Times New Roman" w:eastAsia="Times New Roman" w:hAnsi="Times New Roman" w:cs="Times New Roman"/>
          <w:color w:val="000000" w:themeColor="text1"/>
        </w:rPr>
        <w:t>1.1.-1.</w:t>
      </w:r>
      <w:r w:rsidR="0093196F" w:rsidRPr="005946BB">
        <w:rPr>
          <w:rFonts w:ascii="Times New Roman" w:eastAsia="Times New Roman" w:hAnsi="Times New Roman" w:cs="Times New Roman"/>
          <w:color w:val="000000" w:themeColor="text1"/>
        </w:rPr>
        <w:t>5</w:t>
      </w:r>
      <w:r w:rsidR="00151D3C" w:rsidRPr="005946BB">
        <w:rPr>
          <w:rFonts w:ascii="Times New Roman" w:eastAsia="Times New Roman" w:hAnsi="Times New Roman" w:cs="Times New Roman"/>
          <w:color w:val="000000" w:themeColor="text1"/>
        </w:rPr>
        <w:t>.</w:t>
      </w:r>
      <w:r w:rsidRPr="005946BB">
        <w:rPr>
          <w:rFonts w:ascii="Times New Roman" w:eastAsia="Times New Roman" w:hAnsi="Times New Roman" w:cs="Times New Roman"/>
          <w:color w:val="000000" w:themeColor="text1"/>
        </w:rPr>
        <w:t>)</w:t>
      </w:r>
    </w:p>
    <w:p w14:paraId="329BE580" w14:textId="472C00BC" w:rsidR="009077AB" w:rsidRPr="00144F99" w:rsidRDefault="009077AB" w:rsidP="009C1713">
      <w:pPr>
        <w:numPr>
          <w:ilvl w:val="0"/>
          <w:numId w:val="8"/>
        </w:numPr>
        <w:tabs>
          <w:tab w:val="left" w:pos="743"/>
        </w:tabs>
        <w:spacing w:line="288" w:lineRule="exact"/>
        <w:jc w:val="both"/>
        <w:rPr>
          <w:rFonts w:ascii="Times New Roman" w:eastAsia="Times New Roman" w:hAnsi="Times New Roman" w:cs="Times New Roman"/>
          <w:color w:val="auto"/>
        </w:rPr>
      </w:pPr>
      <w:bookmarkStart w:id="2" w:name="_Hlk143160802"/>
      <w:r w:rsidRPr="00144F99">
        <w:rPr>
          <w:rFonts w:ascii="Times New Roman" w:eastAsia="Times New Roman" w:hAnsi="Times New Roman" w:cs="Times New Roman"/>
          <w:color w:val="auto"/>
        </w:rPr>
        <w:t>Заказ-наряд</w:t>
      </w:r>
      <w:bookmarkEnd w:id="2"/>
      <w:r w:rsidRPr="00144F99">
        <w:rPr>
          <w:rFonts w:ascii="Times New Roman" w:eastAsia="Times New Roman" w:hAnsi="Times New Roman" w:cs="Times New Roman"/>
          <w:color w:val="auto"/>
        </w:rPr>
        <w:t xml:space="preserve"> (</w:t>
      </w:r>
      <w:r w:rsidRPr="005946BB">
        <w:rPr>
          <w:rFonts w:ascii="Times New Roman" w:eastAsia="Times New Roman" w:hAnsi="Times New Roman" w:cs="Times New Roman"/>
          <w:color w:val="000000" w:themeColor="text1"/>
        </w:rPr>
        <w:t xml:space="preserve">Приложение </w:t>
      </w:r>
      <w:r w:rsidR="00742752">
        <w:rPr>
          <w:rFonts w:ascii="Times New Roman" w:eastAsia="Times New Roman" w:hAnsi="Times New Roman" w:cs="Times New Roman"/>
          <w:color w:val="000000" w:themeColor="text1"/>
        </w:rPr>
        <w:t>№</w:t>
      </w:r>
      <w:r w:rsidR="00151D3C" w:rsidRPr="005946BB">
        <w:rPr>
          <w:rFonts w:ascii="Times New Roman" w:eastAsia="Times New Roman" w:hAnsi="Times New Roman" w:cs="Times New Roman"/>
          <w:color w:val="000000" w:themeColor="text1"/>
        </w:rPr>
        <w:t>2</w:t>
      </w:r>
      <w:r w:rsidRPr="00144F99">
        <w:rPr>
          <w:rFonts w:ascii="Times New Roman" w:eastAsia="Times New Roman" w:hAnsi="Times New Roman" w:cs="Times New Roman"/>
          <w:color w:val="auto"/>
        </w:rPr>
        <w:t xml:space="preserve">) </w:t>
      </w:r>
    </w:p>
    <w:p w14:paraId="3C75DAC7" w14:textId="353D710D" w:rsidR="00241E81" w:rsidRPr="005946BB" w:rsidRDefault="00241E81" w:rsidP="00241E81">
      <w:pPr>
        <w:numPr>
          <w:ilvl w:val="0"/>
          <w:numId w:val="8"/>
        </w:numPr>
        <w:tabs>
          <w:tab w:val="left" w:pos="743"/>
        </w:tabs>
        <w:spacing w:line="288" w:lineRule="exact"/>
        <w:ind w:right="3484"/>
        <w:jc w:val="both"/>
        <w:rPr>
          <w:rFonts w:ascii="Times New Roman" w:eastAsia="Times New Roman" w:hAnsi="Times New Roman" w:cs="Times New Roman"/>
          <w:color w:val="000000" w:themeColor="text1"/>
        </w:rPr>
      </w:pPr>
      <w:r w:rsidRPr="00144F99">
        <w:rPr>
          <w:rFonts w:ascii="Times New Roman" w:eastAsia="Times New Roman" w:hAnsi="Times New Roman" w:cs="Times New Roman"/>
          <w:color w:val="auto"/>
        </w:rPr>
        <w:t>Акт сдачи-приемки работ (Приложение</w:t>
      </w:r>
      <w:r w:rsidRPr="005946BB">
        <w:rPr>
          <w:rFonts w:ascii="Times New Roman" w:eastAsia="Times New Roman" w:hAnsi="Times New Roman" w:cs="Times New Roman"/>
          <w:color w:val="000000" w:themeColor="text1"/>
        </w:rPr>
        <w:t xml:space="preserve"> </w:t>
      </w:r>
      <w:r w:rsidR="00742752">
        <w:rPr>
          <w:rFonts w:ascii="Times New Roman" w:eastAsia="Times New Roman" w:hAnsi="Times New Roman" w:cs="Times New Roman"/>
          <w:color w:val="000000" w:themeColor="text1"/>
        </w:rPr>
        <w:t>№</w:t>
      </w:r>
      <w:r w:rsidR="00151D3C" w:rsidRPr="005946BB">
        <w:rPr>
          <w:rFonts w:ascii="Times New Roman" w:eastAsia="Times New Roman" w:hAnsi="Times New Roman" w:cs="Times New Roman"/>
          <w:color w:val="000000" w:themeColor="text1"/>
        </w:rPr>
        <w:t>3</w:t>
      </w:r>
      <w:r w:rsidRPr="005946BB">
        <w:rPr>
          <w:rFonts w:ascii="Times New Roman" w:eastAsia="Times New Roman" w:hAnsi="Times New Roman" w:cs="Times New Roman"/>
          <w:color w:val="000000" w:themeColor="text1"/>
        </w:rPr>
        <w:t>)</w:t>
      </w:r>
    </w:p>
    <w:p w14:paraId="56B291E0" w14:textId="1981F63E" w:rsidR="009469ED" w:rsidRPr="008C5B00" w:rsidRDefault="009469ED" w:rsidP="009469ED">
      <w:pPr>
        <w:numPr>
          <w:ilvl w:val="0"/>
          <w:numId w:val="8"/>
        </w:numPr>
        <w:tabs>
          <w:tab w:val="left" w:pos="743"/>
        </w:tabs>
        <w:spacing w:line="288" w:lineRule="exact"/>
        <w:jc w:val="both"/>
        <w:rPr>
          <w:rFonts w:ascii="Times New Roman" w:eastAsia="Times New Roman" w:hAnsi="Times New Roman" w:cs="Times New Roman"/>
          <w:color w:val="000000" w:themeColor="text1"/>
        </w:rPr>
      </w:pPr>
      <w:bookmarkStart w:id="3" w:name="_Hlk143160748"/>
      <w:r w:rsidRPr="008C5B00">
        <w:rPr>
          <w:rFonts w:ascii="Times New Roman" w:eastAsia="Times New Roman" w:hAnsi="Times New Roman" w:cs="Times New Roman"/>
          <w:color w:val="000000" w:themeColor="text1"/>
        </w:rPr>
        <w:t>Акт приема-передачи агрегатов/ узлов</w:t>
      </w:r>
      <w:bookmarkEnd w:id="3"/>
      <w:r w:rsidRPr="008C5B00">
        <w:rPr>
          <w:rFonts w:ascii="Times New Roman" w:eastAsia="Times New Roman" w:hAnsi="Times New Roman" w:cs="Times New Roman"/>
          <w:color w:val="000000" w:themeColor="text1"/>
        </w:rPr>
        <w:t xml:space="preserve"> (Приложение №</w:t>
      </w:r>
      <w:r w:rsidR="00F32743" w:rsidRPr="008C5B00">
        <w:rPr>
          <w:rFonts w:ascii="Times New Roman" w:eastAsia="Times New Roman" w:hAnsi="Times New Roman" w:cs="Times New Roman"/>
          <w:color w:val="000000" w:themeColor="text1"/>
        </w:rPr>
        <w:t>6)</w:t>
      </w:r>
    </w:p>
    <w:p w14:paraId="154ED49B" w14:textId="08E1A468" w:rsidR="009077AB" w:rsidRPr="005946BB" w:rsidRDefault="006F6F6D" w:rsidP="00700EC5">
      <w:pPr>
        <w:numPr>
          <w:ilvl w:val="0"/>
          <w:numId w:val="8"/>
        </w:numPr>
        <w:tabs>
          <w:tab w:val="left" w:pos="743"/>
        </w:tabs>
        <w:spacing w:line="288" w:lineRule="exact"/>
        <w:ind w:right="123"/>
        <w:jc w:val="both"/>
        <w:rPr>
          <w:rFonts w:ascii="Times New Roman" w:eastAsia="Times New Roman" w:hAnsi="Times New Roman" w:cs="Times New Roman"/>
          <w:color w:val="000000" w:themeColor="text1"/>
        </w:rPr>
      </w:pPr>
      <w:r w:rsidRPr="005946BB">
        <w:rPr>
          <w:rFonts w:ascii="Times New Roman" w:hAnsi="Times New Roman" w:cs="Times New Roman"/>
          <w:color w:val="000000" w:themeColor="text1"/>
        </w:rPr>
        <w:t>Спецификация</w:t>
      </w:r>
      <w:r w:rsidR="00241E81" w:rsidRPr="005946BB">
        <w:rPr>
          <w:rFonts w:ascii="Times New Roman" w:hAnsi="Times New Roman" w:cs="Times New Roman"/>
          <w:color w:val="000000" w:themeColor="text1"/>
        </w:rPr>
        <w:t xml:space="preserve"> </w:t>
      </w:r>
      <w:r w:rsidR="009077AB" w:rsidRPr="005946BB">
        <w:rPr>
          <w:rFonts w:ascii="Times New Roman" w:hAnsi="Times New Roman" w:cs="Times New Roman"/>
          <w:color w:val="000000" w:themeColor="text1"/>
        </w:rPr>
        <w:t xml:space="preserve">(Приложение </w:t>
      </w:r>
      <w:r w:rsidR="00742752">
        <w:rPr>
          <w:rFonts w:ascii="Times New Roman" w:hAnsi="Times New Roman" w:cs="Times New Roman"/>
          <w:color w:val="000000" w:themeColor="text1"/>
        </w:rPr>
        <w:t>№</w:t>
      </w:r>
      <w:r w:rsidR="00151D3C" w:rsidRPr="005946BB">
        <w:rPr>
          <w:rFonts w:ascii="Times New Roman" w:hAnsi="Times New Roman" w:cs="Times New Roman"/>
          <w:iCs/>
          <w:color w:val="000000" w:themeColor="text1"/>
          <w:shd w:val="clear" w:color="auto" w:fill="FFFFFF"/>
        </w:rPr>
        <w:t>4</w:t>
      </w:r>
      <w:r w:rsidR="009077AB" w:rsidRPr="005946BB">
        <w:rPr>
          <w:rFonts w:ascii="Times New Roman" w:hAnsi="Times New Roman" w:cs="Times New Roman"/>
          <w:iCs/>
          <w:color w:val="000000" w:themeColor="text1"/>
          <w:shd w:val="clear" w:color="auto" w:fill="FFFFFF"/>
        </w:rPr>
        <w:t>)</w:t>
      </w:r>
      <w:r w:rsidR="009077AB" w:rsidRPr="005946BB">
        <w:rPr>
          <w:rFonts w:ascii="Times New Roman" w:hAnsi="Times New Roman" w:cs="Times New Roman"/>
          <w:color w:val="000000" w:themeColor="text1"/>
        </w:rPr>
        <w:t xml:space="preserve">   </w:t>
      </w:r>
      <w:r w:rsidR="009077AB" w:rsidRPr="005946BB">
        <w:rPr>
          <w:rFonts w:ascii="Times New Roman" w:hAnsi="Times New Roman" w:cs="Times New Roman"/>
          <w:color w:val="000000" w:themeColor="text1"/>
          <w:lang w:eastAsia="en-US" w:bidi="en-US"/>
        </w:rPr>
        <w:t xml:space="preserve"> </w:t>
      </w:r>
    </w:p>
    <w:p w14:paraId="2D9F0CA9" w14:textId="2DF0076C" w:rsidR="00F962C9" w:rsidRPr="005946BB" w:rsidRDefault="00014969" w:rsidP="00700EC5">
      <w:pPr>
        <w:numPr>
          <w:ilvl w:val="0"/>
          <w:numId w:val="8"/>
        </w:numPr>
        <w:tabs>
          <w:tab w:val="left" w:pos="743"/>
        </w:tabs>
        <w:spacing w:line="288" w:lineRule="exact"/>
        <w:ind w:right="123"/>
        <w:jc w:val="both"/>
        <w:rPr>
          <w:rFonts w:ascii="Times New Roman" w:eastAsia="Times New Roman" w:hAnsi="Times New Roman" w:cs="Times New Roman"/>
          <w:color w:val="000000" w:themeColor="text1"/>
        </w:rPr>
      </w:pPr>
      <w:r>
        <w:rPr>
          <w:rFonts w:ascii="Times New Roman" w:hAnsi="Times New Roman" w:cs="Times New Roman"/>
          <w:color w:val="000000" w:themeColor="text1"/>
        </w:rPr>
        <w:t>О</w:t>
      </w:r>
      <w:r w:rsidR="00733A11">
        <w:rPr>
          <w:rFonts w:ascii="Times New Roman" w:hAnsi="Times New Roman" w:cs="Times New Roman"/>
          <w:color w:val="000000" w:themeColor="text1"/>
        </w:rPr>
        <w:t>тчет ТО и Р</w:t>
      </w:r>
      <w:r w:rsidR="00F962C9" w:rsidRPr="005946BB">
        <w:rPr>
          <w:rFonts w:ascii="Times New Roman" w:hAnsi="Times New Roman" w:cs="Times New Roman"/>
          <w:color w:val="000000" w:themeColor="text1"/>
        </w:rPr>
        <w:t xml:space="preserve"> (Приложение </w:t>
      </w:r>
      <w:r w:rsidR="00742752">
        <w:rPr>
          <w:rFonts w:ascii="Times New Roman" w:hAnsi="Times New Roman" w:cs="Times New Roman"/>
          <w:color w:val="000000" w:themeColor="text1"/>
        </w:rPr>
        <w:t>№</w:t>
      </w:r>
      <w:r w:rsidR="00F962C9" w:rsidRPr="005946BB">
        <w:rPr>
          <w:rFonts w:ascii="Times New Roman" w:hAnsi="Times New Roman" w:cs="Times New Roman"/>
          <w:color w:val="000000" w:themeColor="text1"/>
        </w:rPr>
        <w:t>5)</w:t>
      </w:r>
    </w:p>
    <w:p w14:paraId="67528C3B" w14:textId="56559769" w:rsidR="009077AB" w:rsidRPr="00144F99" w:rsidRDefault="00087FD2" w:rsidP="00087FD2">
      <w:pPr>
        <w:tabs>
          <w:tab w:val="left" w:pos="712"/>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4.2.</w:t>
      </w:r>
      <w:r w:rsidR="00F62B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Стоимость работ по обслуживанию и ремонт</w:t>
      </w:r>
      <w:r w:rsidR="00744F2B" w:rsidRPr="00144F99">
        <w:rPr>
          <w:rFonts w:ascii="Times New Roman" w:eastAsia="Times New Roman" w:hAnsi="Times New Roman" w:cs="Times New Roman"/>
          <w:color w:val="auto"/>
        </w:rPr>
        <w:t>ам</w:t>
      </w:r>
      <w:r w:rsidR="009077AB" w:rsidRPr="00144F99">
        <w:rPr>
          <w:rFonts w:ascii="Times New Roman" w:eastAsia="Times New Roman" w:hAnsi="Times New Roman" w:cs="Times New Roman"/>
          <w:color w:val="auto"/>
        </w:rPr>
        <w:t xml:space="preserve"> указывается в рублях Российской Федераци</w:t>
      </w:r>
      <w:r w:rsidR="00DB4DDB" w:rsidRPr="00144F99">
        <w:rPr>
          <w:rFonts w:ascii="Times New Roman" w:eastAsia="Times New Roman" w:hAnsi="Times New Roman" w:cs="Times New Roman"/>
          <w:color w:val="auto"/>
        </w:rPr>
        <w:t xml:space="preserve">и и действуют до полного окончания срока действия договора. </w:t>
      </w:r>
    </w:p>
    <w:p w14:paraId="64DA9FEE" w14:textId="440C6B5D" w:rsidR="009077AB" w:rsidRPr="00144F99" w:rsidRDefault="00087FD2" w:rsidP="00087FD2">
      <w:pPr>
        <w:tabs>
          <w:tab w:val="left" w:pos="486"/>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4.3.</w:t>
      </w:r>
      <w:r w:rsidR="00F62B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Основан</w:t>
      </w:r>
      <w:r w:rsidR="00426C3E" w:rsidRPr="00144F99">
        <w:rPr>
          <w:rFonts w:ascii="Times New Roman" w:eastAsia="Times New Roman" w:hAnsi="Times New Roman" w:cs="Times New Roman"/>
          <w:color w:val="auto"/>
        </w:rPr>
        <w:t>ием для оплаты выполненных Работ</w:t>
      </w:r>
      <w:r w:rsidR="009077AB" w:rsidRPr="00144F99">
        <w:rPr>
          <w:rFonts w:ascii="Times New Roman" w:eastAsia="Times New Roman" w:hAnsi="Times New Roman" w:cs="Times New Roman"/>
          <w:color w:val="auto"/>
          <w:lang w:eastAsia="en-US" w:bidi="en-US"/>
        </w:rPr>
        <w:t xml:space="preserve"> </w:t>
      </w:r>
      <w:r w:rsidR="009077AB" w:rsidRPr="00144F99">
        <w:rPr>
          <w:rFonts w:ascii="Times New Roman" w:eastAsia="Times New Roman" w:hAnsi="Times New Roman" w:cs="Times New Roman"/>
          <w:color w:val="auto"/>
        </w:rPr>
        <w:t>являются двухстор</w:t>
      </w:r>
      <w:r w:rsidR="00426C3E" w:rsidRPr="00144F99">
        <w:rPr>
          <w:rFonts w:ascii="Times New Roman" w:eastAsia="Times New Roman" w:hAnsi="Times New Roman" w:cs="Times New Roman"/>
          <w:color w:val="auto"/>
        </w:rPr>
        <w:t>онне подписанные без замечаний з</w:t>
      </w:r>
      <w:r w:rsidR="009077AB" w:rsidRPr="00144F99">
        <w:rPr>
          <w:rFonts w:ascii="Times New Roman" w:eastAsia="Times New Roman" w:hAnsi="Times New Roman" w:cs="Times New Roman"/>
          <w:color w:val="auto"/>
        </w:rPr>
        <w:t xml:space="preserve">аказ-наряды и </w:t>
      </w:r>
      <w:bookmarkStart w:id="4" w:name="_Hlk143160634"/>
      <w:r w:rsidR="00426C3E" w:rsidRPr="00144F99">
        <w:rPr>
          <w:rFonts w:ascii="Times New Roman" w:eastAsia="Times New Roman" w:hAnsi="Times New Roman" w:cs="Times New Roman"/>
          <w:color w:val="auto"/>
        </w:rPr>
        <w:t>а</w:t>
      </w:r>
      <w:r w:rsidR="009077AB" w:rsidRPr="00144F99">
        <w:rPr>
          <w:rFonts w:ascii="Times New Roman" w:eastAsia="Times New Roman" w:hAnsi="Times New Roman" w:cs="Times New Roman"/>
          <w:color w:val="auto"/>
        </w:rPr>
        <w:t>кты сдачи</w:t>
      </w:r>
      <w:r w:rsidR="00426C3E" w:rsidRPr="00144F99">
        <w:rPr>
          <w:rFonts w:ascii="Times New Roman" w:eastAsia="Times New Roman" w:hAnsi="Times New Roman" w:cs="Times New Roman"/>
          <w:color w:val="auto"/>
        </w:rPr>
        <w:t>-</w:t>
      </w:r>
      <w:r w:rsidR="009077AB" w:rsidRPr="00144F99">
        <w:rPr>
          <w:rFonts w:ascii="Times New Roman" w:eastAsia="Times New Roman" w:hAnsi="Times New Roman" w:cs="Times New Roman"/>
          <w:color w:val="auto"/>
        </w:rPr>
        <w:t>приемки работ</w:t>
      </w:r>
      <w:r w:rsidR="00431005" w:rsidRPr="00144F99">
        <w:rPr>
          <w:rFonts w:ascii="Times New Roman" w:eastAsia="Times New Roman" w:hAnsi="Times New Roman" w:cs="Times New Roman"/>
          <w:color w:val="auto"/>
        </w:rPr>
        <w:t xml:space="preserve"> (акты выполненных работ)</w:t>
      </w:r>
      <w:bookmarkEnd w:id="4"/>
      <w:r w:rsidR="009077AB" w:rsidRPr="00144F99">
        <w:rPr>
          <w:rFonts w:ascii="Times New Roman" w:eastAsia="Times New Roman" w:hAnsi="Times New Roman" w:cs="Times New Roman"/>
          <w:color w:val="auto"/>
        </w:rPr>
        <w:t xml:space="preserve">, в которых </w:t>
      </w:r>
      <w:r w:rsidR="00426C3E" w:rsidRPr="00144F99">
        <w:rPr>
          <w:rFonts w:ascii="Times New Roman" w:eastAsia="Times New Roman" w:hAnsi="Times New Roman" w:cs="Times New Roman"/>
          <w:color w:val="auto"/>
        </w:rPr>
        <w:t>указан</w:t>
      </w:r>
      <w:r w:rsidR="009077AB" w:rsidRPr="00144F99">
        <w:rPr>
          <w:rFonts w:ascii="Times New Roman" w:eastAsia="Times New Roman" w:hAnsi="Times New Roman" w:cs="Times New Roman"/>
          <w:color w:val="auto"/>
        </w:rPr>
        <w:t xml:space="preserve"> перечень </w:t>
      </w:r>
      <w:r w:rsidR="00426C3E" w:rsidRPr="00144F99">
        <w:rPr>
          <w:rFonts w:ascii="Times New Roman" w:eastAsia="Times New Roman" w:hAnsi="Times New Roman" w:cs="Times New Roman"/>
          <w:color w:val="auto"/>
        </w:rPr>
        <w:t>выполненных</w:t>
      </w:r>
      <w:r w:rsidR="009077AB" w:rsidRPr="00144F99">
        <w:rPr>
          <w:rFonts w:ascii="Times New Roman" w:eastAsia="Times New Roman" w:hAnsi="Times New Roman" w:cs="Times New Roman"/>
          <w:color w:val="auto"/>
        </w:rPr>
        <w:t xml:space="preserve"> работ, использованных запасных частей, транспортных и прочих дополнительных расходов.</w:t>
      </w:r>
    </w:p>
    <w:p w14:paraId="0712B38F" w14:textId="172580D5" w:rsidR="0012236F" w:rsidRPr="005946BB" w:rsidRDefault="00087FD2" w:rsidP="00087FD2">
      <w:pPr>
        <w:tabs>
          <w:tab w:val="left" w:pos="481"/>
        </w:tabs>
        <w:spacing w:line="278" w:lineRule="exact"/>
        <w:jc w:val="both"/>
        <w:rPr>
          <w:rFonts w:ascii="Times New Roman" w:eastAsia="Times New Roman" w:hAnsi="Times New Roman" w:cs="Times New Roman"/>
          <w:color w:val="000000" w:themeColor="text1"/>
        </w:rPr>
      </w:pPr>
      <w:r w:rsidRPr="00144F99">
        <w:rPr>
          <w:rFonts w:ascii="Times New Roman" w:eastAsia="Times New Roman" w:hAnsi="Times New Roman" w:cs="Times New Roman"/>
          <w:color w:val="auto"/>
        </w:rPr>
        <w:t>4.4.</w:t>
      </w:r>
      <w:r w:rsidR="00F62B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 xml:space="preserve">Исполнитель обязуется </w:t>
      </w:r>
      <w:r w:rsidR="009077AB" w:rsidRPr="005946BB">
        <w:rPr>
          <w:rFonts w:ascii="Times New Roman" w:eastAsia="Times New Roman" w:hAnsi="Times New Roman" w:cs="Times New Roman"/>
          <w:color w:val="000000" w:themeColor="text1"/>
        </w:rPr>
        <w:t>передать</w:t>
      </w:r>
      <w:r w:rsidR="0012236F" w:rsidRPr="005946BB">
        <w:rPr>
          <w:rFonts w:ascii="Times New Roman" w:eastAsia="Times New Roman" w:hAnsi="Times New Roman" w:cs="Times New Roman"/>
          <w:color w:val="000000" w:themeColor="text1"/>
        </w:rPr>
        <w:t xml:space="preserve"> в электронно-цифровой форме (ЭД – электронный документ)</w:t>
      </w:r>
      <w:r w:rsidR="009077AB" w:rsidRPr="005946BB">
        <w:rPr>
          <w:rFonts w:ascii="Times New Roman" w:eastAsia="Times New Roman" w:hAnsi="Times New Roman" w:cs="Times New Roman"/>
          <w:color w:val="000000" w:themeColor="text1"/>
        </w:rPr>
        <w:t xml:space="preserve">, </w:t>
      </w:r>
      <w:r w:rsidR="009077AB" w:rsidRPr="00144F99">
        <w:rPr>
          <w:rFonts w:ascii="Times New Roman" w:eastAsia="Times New Roman" w:hAnsi="Times New Roman" w:cs="Times New Roman"/>
          <w:color w:val="auto"/>
        </w:rPr>
        <w:t>а Заказчик принять к оплате докум</w:t>
      </w:r>
      <w:r w:rsidR="00426C3E" w:rsidRPr="00144F99">
        <w:rPr>
          <w:rFonts w:ascii="Times New Roman" w:eastAsia="Times New Roman" w:hAnsi="Times New Roman" w:cs="Times New Roman"/>
          <w:color w:val="auto"/>
        </w:rPr>
        <w:t>енты, оформленные в соответствии</w:t>
      </w:r>
      <w:r w:rsidR="009077AB" w:rsidRPr="00144F99">
        <w:rPr>
          <w:rFonts w:ascii="Times New Roman" w:eastAsia="Times New Roman" w:hAnsi="Times New Roman" w:cs="Times New Roman"/>
          <w:color w:val="auto"/>
        </w:rPr>
        <w:t xml:space="preserve"> с действующим законодательством РФ </w:t>
      </w:r>
      <w:r w:rsidR="0012236F" w:rsidRPr="005946BB">
        <w:rPr>
          <w:rFonts w:ascii="Times New Roman" w:eastAsia="Times New Roman" w:hAnsi="Times New Roman" w:cs="Times New Roman"/>
          <w:color w:val="000000" w:themeColor="text1"/>
        </w:rPr>
        <w:t>с использованием усиленной квалифицированной электронной подписью</w:t>
      </w:r>
      <w:r w:rsidR="0070316D" w:rsidRPr="005946BB">
        <w:rPr>
          <w:rFonts w:ascii="Times New Roman" w:eastAsia="Times New Roman" w:hAnsi="Times New Roman" w:cs="Times New Roman"/>
          <w:color w:val="000000" w:themeColor="text1"/>
        </w:rPr>
        <w:t xml:space="preserve"> (Приложение № </w:t>
      </w:r>
      <w:r w:rsidR="007007FC" w:rsidRPr="005946BB">
        <w:rPr>
          <w:rFonts w:ascii="Times New Roman" w:eastAsia="Times New Roman" w:hAnsi="Times New Roman" w:cs="Times New Roman"/>
          <w:color w:val="000000" w:themeColor="text1"/>
        </w:rPr>
        <w:t>10</w:t>
      </w:r>
      <w:r w:rsidR="0070316D" w:rsidRPr="005946BB">
        <w:rPr>
          <w:rFonts w:ascii="Times New Roman" w:eastAsia="Times New Roman" w:hAnsi="Times New Roman" w:cs="Times New Roman"/>
          <w:color w:val="000000" w:themeColor="text1"/>
        </w:rPr>
        <w:t>).</w:t>
      </w:r>
      <w:r w:rsidR="0012236F" w:rsidRPr="005946BB">
        <w:rPr>
          <w:rFonts w:ascii="Times New Roman" w:eastAsia="Times New Roman" w:hAnsi="Times New Roman" w:cs="Times New Roman"/>
          <w:color w:val="000000" w:themeColor="text1"/>
        </w:rPr>
        <w:t xml:space="preserve"> </w:t>
      </w:r>
    </w:p>
    <w:p w14:paraId="727B3A83" w14:textId="290A5262" w:rsidR="009077AB" w:rsidRPr="00144F99" w:rsidRDefault="00087FD2" w:rsidP="00087FD2">
      <w:pPr>
        <w:tabs>
          <w:tab w:val="left" w:pos="481"/>
        </w:tabs>
        <w:spacing w:line="278" w:lineRule="exact"/>
        <w:jc w:val="both"/>
        <w:rPr>
          <w:rFonts w:ascii="Times New Roman" w:eastAsia="Times New Roman" w:hAnsi="Times New Roman" w:cs="Times New Roman"/>
          <w:color w:val="auto"/>
        </w:rPr>
      </w:pPr>
      <w:r w:rsidRPr="005946BB">
        <w:rPr>
          <w:rFonts w:ascii="Times New Roman" w:eastAsia="Times New Roman" w:hAnsi="Times New Roman" w:cs="Times New Roman"/>
          <w:color w:val="000000" w:themeColor="text1"/>
        </w:rPr>
        <w:t>4.</w:t>
      </w:r>
      <w:r w:rsidR="00D82363" w:rsidRPr="005946BB">
        <w:rPr>
          <w:rFonts w:ascii="Times New Roman" w:eastAsia="Times New Roman" w:hAnsi="Times New Roman" w:cs="Times New Roman"/>
          <w:color w:val="000000" w:themeColor="text1"/>
        </w:rPr>
        <w:t>5</w:t>
      </w:r>
      <w:r w:rsidRPr="005946BB">
        <w:rPr>
          <w:rFonts w:ascii="Times New Roman" w:eastAsia="Times New Roman" w:hAnsi="Times New Roman" w:cs="Times New Roman"/>
          <w:color w:val="000000" w:themeColor="text1"/>
        </w:rPr>
        <w:t>.</w:t>
      </w:r>
      <w:r w:rsidR="00F62B80" w:rsidRPr="005946BB">
        <w:rPr>
          <w:rFonts w:ascii="Times New Roman" w:eastAsia="Times New Roman" w:hAnsi="Times New Roman" w:cs="Times New Roman"/>
          <w:color w:val="000000" w:themeColor="text1"/>
        </w:rPr>
        <w:t xml:space="preserve"> </w:t>
      </w:r>
      <w:r w:rsidR="00426C3E" w:rsidRPr="005946BB">
        <w:rPr>
          <w:rFonts w:ascii="Times New Roman" w:eastAsia="Times New Roman" w:hAnsi="Times New Roman" w:cs="Times New Roman"/>
          <w:color w:val="000000" w:themeColor="text1"/>
        </w:rPr>
        <w:t>Оплата за оказанные услуги</w:t>
      </w:r>
      <w:r w:rsidR="009077AB" w:rsidRPr="005946BB">
        <w:rPr>
          <w:rFonts w:ascii="Times New Roman" w:eastAsia="Times New Roman" w:hAnsi="Times New Roman" w:cs="Times New Roman"/>
          <w:color w:val="000000" w:themeColor="text1"/>
        </w:rPr>
        <w:t xml:space="preserve"> производятся Заказчиком путем перечисления </w:t>
      </w:r>
      <w:r w:rsidR="009D3D45" w:rsidRPr="005946BB">
        <w:rPr>
          <w:rFonts w:ascii="Times New Roman" w:eastAsia="Times New Roman" w:hAnsi="Times New Roman" w:cs="Times New Roman"/>
          <w:color w:val="000000" w:themeColor="text1"/>
        </w:rPr>
        <w:t xml:space="preserve">денежных средств на </w:t>
      </w:r>
      <w:r w:rsidR="009077AB" w:rsidRPr="005946BB">
        <w:rPr>
          <w:rFonts w:ascii="Times New Roman" w:eastAsia="Times New Roman" w:hAnsi="Times New Roman" w:cs="Times New Roman"/>
          <w:color w:val="000000" w:themeColor="text1"/>
        </w:rPr>
        <w:t>расчетный счет Исполнителя в порядке, предусмотренном</w:t>
      </w:r>
      <w:r w:rsidR="009D3D45" w:rsidRPr="005946BB">
        <w:rPr>
          <w:rFonts w:ascii="Times New Roman" w:eastAsia="Times New Roman" w:hAnsi="Times New Roman" w:cs="Times New Roman"/>
          <w:color w:val="000000" w:themeColor="text1"/>
        </w:rPr>
        <w:t xml:space="preserve"> условиями настоящего Договора. </w:t>
      </w:r>
      <w:r w:rsidR="009077AB" w:rsidRPr="005946BB">
        <w:rPr>
          <w:rFonts w:ascii="Times New Roman" w:eastAsia="Times New Roman" w:hAnsi="Times New Roman" w:cs="Times New Roman"/>
          <w:color w:val="000000" w:themeColor="text1"/>
        </w:rPr>
        <w:t xml:space="preserve"> </w:t>
      </w:r>
      <w:r w:rsidR="009D3D45" w:rsidRPr="005946BB">
        <w:rPr>
          <w:rFonts w:ascii="Times New Roman" w:eastAsia="Times New Roman" w:hAnsi="Times New Roman" w:cs="Times New Roman"/>
          <w:color w:val="000000" w:themeColor="text1"/>
        </w:rPr>
        <w:t>В</w:t>
      </w:r>
      <w:r w:rsidR="009077AB" w:rsidRPr="005946BB">
        <w:rPr>
          <w:rFonts w:ascii="Times New Roman" w:eastAsia="Times New Roman" w:hAnsi="Times New Roman" w:cs="Times New Roman"/>
          <w:color w:val="000000" w:themeColor="text1"/>
        </w:rPr>
        <w:t xml:space="preserve"> счетах в обязательном порядке </w:t>
      </w:r>
      <w:r w:rsidR="009D3D45" w:rsidRPr="005946BB">
        <w:rPr>
          <w:rFonts w:ascii="Times New Roman" w:eastAsia="Times New Roman" w:hAnsi="Times New Roman" w:cs="Times New Roman"/>
          <w:color w:val="000000" w:themeColor="text1"/>
        </w:rPr>
        <w:t xml:space="preserve">Исполнитель </w:t>
      </w:r>
      <w:r w:rsidR="009077AB" w:rsidRPr="005946BB">
        <w:rPr>
          <w:rFonts w:ascii="Times New Roman" w:eastAsia="Times New Roman" w:hAnsi="Times New Roman" w:cs="Times New Roman"/>
          <w:color w:val="000000" w:themeColor="text1"/>
        </w:rPr>
        <w:t xml:space="preserve">указывает номер и дату настоящего </w:t>
      </w:r>
      <w:r w:rsidR="009077AB" w:rsidRPr="00144F99">
        <w:rPr>
          <w:rFonts w:ascii="Times New Roman" w:eastAsia="Times New Roman" w:hAnsi="Times New Roman" w:cs="Times New Roman"/>
          <w:color w:val="auto"/>
        </w:rPr>
        <w:t>договора.</w:t>
      </w:r>
    </w:p>
    <w:p w14:paraId="7C809A8A" w14:textId="1B2AAA7E" w:rsidR="009077AB" w:rsidRPr="00144F99" w:rsidRDefault="00D86C1E" w:rsidP="009D3D45">
      <w:pPr>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w:t>
      </w:r>
      <w:r w:rsidR="00D82363">
        <w:rPr>
          <w:rFonts w:ascii="Times New Roman" w:eastAsia="Times New Roman" w:hAnsi="Times New Roman" w:cs="Times New Roman"/>
          <w:color w:val="auto"/>
        </w:rPr>
        <w:t>6</w:t>
      </w:r>
      <w:r w:rsidR="009D3D45" w:rsidRPr="00144F99">
        <w:rPr>
          <w:rFonts w:ascii="Times New Roman" w:eastAsia="Times New Roman" w:hAnsi="Times New Roman" w:cs="Times New Roman"/>
          <w:color w:val="auto"/>
        </w:rPr>
        <w:t xml:space="preserve">. Оплата за оказанные услуги производятся Заказчиком </w:t>
      </w:r>
      <w:r w:rsidR="009077AB" w:rsidRPr="00144F99">
        <w:rPr>
          <w:rFonts w:ascii="Times New Roman" w:eastAsia="Times New Roman" w:hAnsi="Times New Roman" w:cs="Times New Roman"/>
          <w:color w:val="auto"/>
        </w:rPr>
        <w:t>в течение</w:t>
      </w:r>
      <w:r w:rsidR="009077AB" w:rsidRPr="005946BB">
        <w:rPr>
          <w:rFonts w:ascii="Times New Roman" w:eastAsia="Times New Roman" w:hAnsi="Times New Roman" w:cs="Times New Roman"/>
          <w:color w:val="000000" w:themeColor="text1"/>
        </w:rPr>
        <w:t xml:space="preserve"> </w:t>
      </w:r>
      <w:r w:rsidR="005946BB" w:rsidRPr="005946BB">
        <w:rPr>
          <w:rFonts w:ascii="Times New Roman" w:eastAsia="Times New Roman" w:hAnsi="Times New Roman" w:cs="Times New Roman"/>
          <w:color w:val="000000" w:themeColor="text1"/>
        </w:rPr>
        <w:t>_______</w:t>
      </w:r>
      <w:r w:rsidR="009077AB" w:rsidRPr="005946BB">
        <w:rPr>
          <w:rFonts w:ascii="Times New Roman" w:eastAsia="Times New Roman" w:hAnsi="Times New Roman" w:cs="Times New Roman"/>
          <w:color w:val="000000" w:themeColor="text1"/>
        </w:rPr>
        <w:t xml:space="preserve"> </w:t>
      </w:r>
      <w:r w:rsidR="009077AB" w:rsidRPr="00144F99">
        <w:rPr>
          <w:rFonts w:ascii="Times New Roman" w:eastAsia="Times New Roman" w:hAnsi="Times New Roman" w:cs="Times New Roman"/>
          <w:color w:val="auto"/>
        </w:rPr>
        <w:t xml:space="preserve">календарных дней с даты выставления </w:t>
      </w:r>
      <w:r w:rsidR="009D3D45" w:rsidRPr="00144F99">
        <w:rPr>
          <w:rFonts w:ascii="Times New Roman" w:eastAsia="Times New Roman" w:hAnsi="Times New Roman" w:cs="Times New Roman"/>
          <w:color w:val="auto"/>
        </w:rPr>
        <w:t xml:space="preserve">Исполнителем </w:t>
      </w:r>
      <w:r w:rsidR="009077AB" w:rsidRPr="00144F99">
        <w:rPr>
          <w:rFonts w:ascii="Times New Roman" w:eastAsia="Times New Roman" w:hAnsi="Times New Roman" w:cs="Times New Roman"/>
          <w:color w:val="auto"/>
        </w:rPr>
        <w:t>счета, счета-фактуры, на основании подписанны</w:t>
      </w:r>
      <w:r w:rsidR="009D3D45" w:rsidRPr="00144F99">
        <w:rPr>
          <w:rFonts w:ascii="Times New Roman" w:eastAsia="Times New Roman" w:hAnsi="Times New Roman" w:cs="Times New Roman"/>
          <w:color w:val="auto"/>
        </w:rPr>
        <w:t>х с обеих сторон без замечаний актов</w:t>
      </w:r>
      <w:r w:rsidR="009077AB" w:rsidRPr="00144F99">
        <w:rPr>
          <w:rFonts w:ascii="Times New Roman" w:eastAsia="Times New Roman" w:hAnsi="Times New Roman" w:cs="Times New Roman"/>
          <w:color w:val="auto"/>
        </w:rPr>
        <w:t xml:space="preserve"> сдачи-приемки работ.</w:t>
      </w:r>
    </w:p>
    <w:p w14:paraId="6CB59026" w14:textId="6BCD0EDA" w:rsidR="009077AB" w:rsidRPr="00144F99" w:rsidRDefault="00D86C1E" w:rsidP="009077AB">
      <w:pPr>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w:t>
      </w:r>
      <w:r w:rsidR="00D82363">
        <w:rPr>
          <w:rFonts w:ascii="Times New Roman" w:eastAsia="Times New Roman" w:hAnsi="Times New Roman" w:cs="Times New Roman"/>
          <w:color w:val="auto"/>
        </w:rPr>
        <w:t>7</w:t>
      </w:r>
      <w:r w:rsidR="009D3D45"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 xml:space="preserve">Датой оплаты считается дата </w:t>
      </w:r>
      <w:r w:rsidR="009D3D45" w:rsidRPr="00144F99">
        <w:rPr>
          <w:rFonts w:ascii="Times New Roman" w:eastAsia="Times New Roman" w:hAnsi="Times New Roman" w:cs="Times New Roman"/>
          <w:color w:val="auto"/>
        </w:rPr>
        <w:t>списания</w:t>
      </w:r>
      <w:r w:rsidR="009077AB" w:rsidRPr="00144F99">
        <w:rPr>
          <w:rFonts w:ascii="Times New Roman" w:eastAsia="Times New Roman" w:hAnsi="Times New Roman" w:cs="Times New Roman"/>
          <w:color w:val="auto"/>
        </w:rPr>
        <w:t xml:space="preserve"> денежных средств </w:t>
      </w:r>
      <w:r w:rsidR="009D3D45" w:rsidRPr="00144F99">
        <w:rPr>
          <w:rFonts w:ascii="Times New Roman" w:eastAsia="Times New Roman" w:hAnsi="Times New Roman" w:cs="Times New Roman"/>
          <w:color w:val="auto"/>
        </w:rPr>
        <w:t xml:space="preserve">с </w:t>
      </w:r>
      <w:r w:rsidR="009077AB" w:rsidRPr="00144F99">
        <w:rPr>
          <w:rFonts w:ascii="Times New Roman" w:eastAsia="Times New Roman" w:hAnsi="Times New Roman" w:cs="Times New Roman"/>
          <w:color w:val="auto"/>
        </w:rPr>
        <w:t>расчетн</w:t>
      </w:r>
      <w:r w:rsidR="009D3D45" w:rsidRPr="00144F99">
        <w:rPr>
          <w:rFonts w:ascii="Times New Roman" w:eastAsia="Times New Roman" w:hAnsi="Times New Roman" w:cs="Times New Roman"/>
          <w:color w:val="auto"/>
        </w:rPr>
        <w:t>ого</w:t>
      </w:r>
      <w:r w:rsidR="009077AB" w:rsidRPr="00144F99">
        <w:rPr>
          <w:rFonts w:ascii="Times New Roman" w:eastAsia="Times New Roman" w:hAnsi="Times New Roman" w:cs="Times New Roman"/>
          <w:color w:val="auto"/>
        </w:rPr>
        <w:t xml:space="preserve"> счет</w:t>
      </w:r>
      <w:r w:rsidR="009D3D45" w:rsidRPr="00144F99">
        <w:rPr>
          <w:rFonts w:ascii="Times New Roman" w:eastAsia="Times New Roman" w:hAnsi="Times New Roman" w:cs="Times New Roman"/>
          <w:color w:val="auto"/>
        </w:rPr>
        <w:t>а Заказчика</w:t>
      </w:r>
      <w:r w:rsidR="009077AB" w:rsidRPr="00144F99">
        <w:rPr>
          <w:rFonts w:ascii="Times New Roman" w:eastAsia="Times New Roman" w:hAnsi="Times New Roman" w:cs="Times New Roman"/>
          <w:color w:val="auto"/>
        </w:rPr>
        <w:t xml:space="preserve">. </w:t>
      </w:r>
    </w:p>
    <w:p w14:paraId="2FC42B3F" w14:textId="3769060C" w:rsidR="009077AB" w:rsidRPr="00144F99" w:rsidRDefault="00D86C1E" w:rsidP="00087FD2">
      <w:pPr>
        <w:tabs>
          <w:tab w:val="left" w:pos="481"/>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4.</w:t>
      </w:r>
      <w:r w:rsidR="00D82363">
        <w:rPr>
          <w:rFonts w:ascii="Times New Roman" w:eastAsia="Times New Roman" w:hAnsi="Times New Roman" w:cs="Times New Roman"/>
          <w:color w:val="auto"/>
        </w:rPr>
        <w:t>8</w:t>
      </w:r>
      <w:r w:rsidR="00087FD2" w:rsidRPr="00144F99">
        <w:rPr>
          <w:rFonts w:ascii="Times New Roman" w:eastAsia="Times New Roman" w:hAnsi="Times New Roman" w:cs="Times New Roman"/>
          <w:color w:val="auto"/>
        </w:rPr>
        <w:t>.</w:t>
      </w:r>
      <w:r w:rsidR="00F62B80" w:rsidRPr="00144F99">
        <w:rPr>
          <w:rFonts w:ascii="Times New Roman" w:eastAsia="Times New Roman" w:hAnsi="Times New Roman" w:cs="Times New Roman"/>
          <w:color w:val="auto"/>
        </w:rPr>
        <w:t xml:space="preserve"> </w:t>
      </w:r>
      <w:r w:rsidRPr="00144F99">
        <w:rPr>
          <w:rFonts w:ascii="Times New Roman" w:eastAsia="Times New Roman" w:hAnsi="Times New Roman" w:cs="Times New Roman"/>
          <w:color w:val="auto"/>
        </w:rPr>
        <w:t>В связи с проведением</w:t>
      </w:r>
      <w:r w:rsidR="009077AB" w:rsidRPr="00144F99">
        <w:rPr>
          <w:rFonts w:ascii="Times New Roman" w:eastAsia="Times New Roman" w:hAnsi="Times New Roman" w:cs="Times New Roman"/>
          <w:color w:val="auto"/>
        </w:rPr>
        <w:t xml:space="preserve"> модернизации оборудования</w:t>
      </w:r>
      <w:r w:rsidR="00D53880" w:rsidRPr="00144F99">
        <w:rPr>
          <w:rFonts w:ascii="Times New Roman" w:eastAsia="Times New Roman" w:hAnsi="Times New Roman" w:cs="Times New Roman"/>
          <w:color w:val="auto"/>
        </w:rPr>
        <w:t xml:space="preserve"> </w:t>
      </w:r>
      <w:r w:rsidR="009077AB" w:rsidRPr="00144F99">
        <w:rPr>
          <w:rFonts w:ascii="Times New Roman" w:eastAsia="Times New Roman" w:hAnsi="Times New Roman" w:cs="Times New Roman"/>
          <w:color w:val="auto"/>
        </w:rPr>
        <w:t xml:space="preserve">Исполнитель оставляет за собой право </w:t>
      </w:r>
      <w:r w:rsidR="009077AB" w:rsidRPr="00144F99">
        <w:rPr>
          <w:rFonts w:ascii="Times New Roman" w:eastAsia="Times New Roman" w:hAnsi="Times New Roman" w:cs="Times New Roman"/>
          <w:color w:val="auto"/>
        </w:rPr>
        <w:lastRenderedPageBreak/>
        <w:t>корректировать перечень работ.</w:t>
      </w:r>
    </w:p>
    <w:p w14:paraId="62E3B8A0" w14:textId="13BBD14D" w:rsidR="009077AB" w:rsidRPr="00144F99" w:rsidRDefault="009077AB" w:rsidP="009077AB">
      <w:pPr>
        <w:spacing w:line="288" w:lineRule="exact"/>
        <w:ind w:right="2160"/>
        <w:jc w:val="right"/>
        <w:rPr>
          <w:rFonts w:ascii="Times New Roman" w:eastAsia="Times New Roman" w:hAnsi="Times New Roman" w:cs="Times New Roman"/>
          <w:i/>
          <w:iCs/>
          <w:color w:val="auto"/>
          <w:shd w:val="clear" w:color="auto" w:fill="FFFFFF"/>
        </w:rPr>
      </w:pPr>
    </w:p>
    <w:p w14:paraId="3879EDDA" w14:textId="0E744B23" w:rsidR="005B7D99" w:rsidRPr="00144F99" w:rsidRDefault="00087FD2" w:rsidP="00A85BBC">
      <w:pPr>
        <w:pStyle w:val="210"/>
        <w:shd w:val="clear" w:color="auto" w:fill="auto"/>
        <w:tabs>
          <w:tab w:val="left" w:pos="481"/>
        </w:tabs>
        <w:spacing w:after="0" w:line="278" w:lineRule="exact"/>
        <w:jc w:val="center"/>
        <w:rPr>
          <w:color w:val="auto"/>
          <w:sz w:val="24"/>
          <w:szCs w:val="24"/>
        </w:rPr>
      </w:pPr>
      <w:r w:rsidRPr="00144F99">
        <w:rPr>
          <w:b/>
          <w:bCs/>
          <w:color w:val="auto"/>
          <w:sz w:val="24"/>
          <w:szCs w:val="24"/>
        </w:rPr>
        <w:t>5</w:t>
      </w:r>
      <w:r w:rsidR="005B7D99" w:rsidRPr="00144F99">
        <w:rPr>
          <w:b/>
          <w:bCs/>
          <w:color w:val="auto"/>
          <w:sz w:val="24"/>
          <w:szCs w:val="24"/>
        </w:rPr>
        <w:t>.</w:t>
      </w:r>
      <w:r w:rsidR="00620BBD" w:rsidRPr="00144F99">
        <w:rPr>
          <w:b/>
          <w:bCs/>
          <w:color w:val="auto"/>
          <w:sz w:val="24"/>
          <w:szCs w:val="24"/>
        </w:rPr>
        <w:t>ГАРАНТИЙНЫЕ ОБЯЗАТЕЛЬСТВА</w:t>
      </w:r>
    </w:p>
    <w:p w14:paraId="470EB00C" w14:textId="35E38B6F" w:rsidR="00B217C1" w:rsidRPr="00144F99" w:rsidRDefault="00087FD2" w:rsidP="006C52FA">
      <w:pPr>
        <w:pStyle w:val="210"/>
        <w:shd w:val="clear" w:color="auto" w:fill="auto"/>
        <w:tabs>
          <w:tab w:val="left" w:pos="481"/>
        </w:tabs>
        <w:spacing w:after="0" w:line="278" w:lineRule="exact"/>
        <w:rPr>
          <w:color w:val="auto"/>
          <w:sz w:val="24"/>
          <w:szCs w:val="24"/>
        </w:rPr>
      </w:pPr>
      <w:r w:rsidRPr="00144F99">
        <w:rPr>
          <w:color w:val="auto"/>
          <w:sz w:val="24"/>
          <w:szCs w:val="24"/>
        </w:rPr>
        <w:t>5</w:t>
      </w:r>
      <w:r w:rsidR="005B7D99" w:rsidRPr="00144F99">
        <w:rPr>
          <w:color w:val="auto"/>
          <w:sz w:val="24"/>
          <w:szCs w:val="24"/>
        </w:rPr>
        <w:t>.1.</w:t>
      </w:r>
      <w:r w:rsidR="00F62B80" w:rsidRPr="00144F99">
        <w:rPr>
          <w:color w:val="auto"/>
          <w:sz w:val="24"/>
          <w:szCs w:val="24"/>
        </w:rPr>
        <w:t xml:space="preserve"> </w:t>
      </w:r>
      <w:r w:rsidR="005B7D99" w:rsidRPr="00144F99">
        <w:rPr>
          <w:color w:val="auto"/>
          <w:sz w:val="24"/>
          <w:szCs w:val="24"/>
        </w:rPr>
        <w:t>На установленные Исполнителем новые</w:t>
      </w:r>
      <w:r w:rsidR="00CC0EEF" w:rsidRPr="00144F99">
        <w:rPr>
          <w:color w:val="auto"/>
          <w:sz w:val="24"/>
          <w:szCs w:val="24"/>
        </w:rPr>
        <w:t>,</w:t>
      </w:r>
      <w:r w:rsidR="005B7D99" w:rsidRPr="00144F99">
        <w:rPr>
          <w:color w:val="auto"/>
          <w:sz w:val="24"/>
          <w:szCs w:val="24"/>
        </w:rPr>
        <w:t xml:space="preserve"> </w:t>
      </w:r>
      <w:r w:rsidR="00141C5E" w:rsidRPr="00144F99">
        <w:rPr>
          <w:color w:val="auto"/>
          <w:sz w:val="24"/>
          <w:szCs w:val="24"/>
        </w:rPr>
        <w:t xml:space="preserve">либо отремонтированные </w:t>
      </w:r>
      <w:r w:rsidR="005B7D99" w:rsidRPr="00144F99">
        <w:rPr>
          <w:color w:val="auto"/>
          <w:sz w:val="24"/>
          <w:szCs w:val="24"/>
        </w:rPr>
        <w:t>запасные части, узлы, агрегаты, проведенные Работы</w:t>
      </w:r>
      <w:r w:rsidR="00CC0EEF" w:rsidRPr="00144F99">
        <w:rPr>
          <w:color w:val="auto"/>
          <w:sz w:val="24"/>
          <w:szCs w:val="24"/>
        </w:rPr>
        <w:t xml:space="preserve"> </w:t>
      </w:r>
      <w:r w:rsidR="005B7D99" w:rsidRPr="00144F99">
        <w:rPr>
          <w:color w:val="auto"/>
          <w:sz w:val="24"/>
          <w:szCs w:val="24"/>
        </w:rPr>
        <w:t>(кроме технического обслуживания, регулировочных работ)</w:t>
      </w:r>
      <w:r w:rsidR="00141C5E" w:rsidRPr="00144F99">
        <w:rPr>
          <w:color w:val="auto"/>
          <w:sz w:val="24"/>
          <w:szCs w:val="24"/>
        </w:rPr>
        <w:t>.</w:t>
      </w:r>
      <w:r w:rsidR="00CC0EEF" w:rsidRPr="00144F99">
        <w:rPr>
          <w:color w:val="auto"/>
          <w:sz w:val="24"/>
          <w:szCs w:val="24"/>
        </w:rPr>
        <w:t xml:space="preserve"> </w:t>
      </w:r>
      <w:r w:rsidR="005B7D99" w:rsidRPr="00144F99">
        <w:rPr>
          <w:color w:val="auto"/>
          <w:sz w:val="24"/>
          <w:szCs w:val="24"/>
        </w:rPr>
        <w:t>Исполнитель предоставляет гаранти</w:t>
      </w:r>
      <w:r w:rsidR="00141C5E" w:rsidRPr="00144F99">
        <w:rPr>
          <w:color w:val="auto"/>
          <w:sz w:val="24"/>
          <w:szCs w:val="24"/>
        </w:rPr>
        <w:t>и</w:t>
      </w:r>
      <w:r w:rsidR="005B7D99" w:rsidRPr="00144F99">
        <w:rPr>
          <w:color w:val="auto"/>
          <w:sz w:val="24"/>
          <w:szCs w:val="24"/>
        </w:rPr>
        <w:t xml:space="preserve"> сроком на </w:t>
      </w:r>
      <w:r w:rsidR="005946BB">
        <w:rPr>
          <w:color w:val="auto"/>
          <w:sz w:val="24"/>
          <w:szCs w:val="24"/>
        </w:rPr>
        <w:t>____</w:t>
      </w:r>
      <w:r w:rsidR="005B7D99" w:rsidRPr="00144F99">
        <w:rPr>
          <w:color w:val="auto"/>
          <w:sz w:val="24"/>
          <w:szCs w:val="24"/>
        </w:rPr>
        <w:t xml:space="preserve"> месяцев</w:t>
      </w:r>
      <w:r w:rsidR="00A77064" w:rsidRPr="00144F99">
        <w:rPr>
          <w:color w:val="auto"/>
          <w:sz w:val="24"/>
          <w:szCs w:val="24"/>
        </w:rPr>
        <w:t>,</w:t>
      </w:r>
      <w:r w:rsidR="00141C5E" w:rsidRPr="00144F99">
        <w:rPr>
          <w:color w:val="auto"/>
          <w:sz w:val="24"/>
          <w:szCs w:val="24"/>
        </w:rPr>
        <w:t xml:space="preserve"> либо</w:t>
      </w:r>
      <w:r w:rsidR="00A77064" w:rsidRPr="00144F99">
        <w:rPr>
          <w:color w:val="auto"/>
          <w:sz w:val="24"/>
          <w:szCs w:val="24"/>
        </w:rPr>
        <w:t xml:space="preserve"> </w:t>
      </w:r>
      <w:r w:rsidR="005946BB">
        <w:rPr>
          <w:color w:val="auto"/>
          <w:sz w:val="24"/>
          <w:szCs w:val="24"/>
        </w:rPr>
        <w:t>______</w:t>
      </w:r>
      <w:r w:rsidR="00700EC5" w:rsidRPr="00144F99">
        <w:rPr>
          <w:color w:val="auto"/>
          <w:sz w:val="24"/>
          <w:szCs w:val="24"/>
        </w:rPr>
        <w:t xml:space="preserve"> </w:t>
      </w:r>
      <w:r w:rsidR="00A77064" w:rsidRPr="00144F99">
        <w:rPr>
          <w:color w:val="auto"/>
          <w:sz w:val="24"/>
          <w:szCs w:val="24"/>
        </w:rPr>
        <w:t>м.ч., в зависимости от того, что наступит ран</w:t>
      </w:r>
      <w:r w:rsidR="00EE1A0A" w:rsidRPr="00144F99">
        <w:rPr>
          <w:color w:val="auto"/>
          <w:sz w:val="24"/>
          <w:szCs w:val="24"/>
        </w:rPr>
        <w:t>е</w:t>
      </w:r>
      <w:r w:rsidR="00A77064" w:rsidRPr="00144F99">
        <w:rPr>
          <w:color w:val="auto"/>
          <w:sz w:val="24"/>
          <w:szCs w:val="24"/>
        </w:rPr>
        <w:t>е.</w:t>
      </w:r>
      <w:r w:rsidR="005B7D99" w:rsidRPr="00144F99">
        <w:rPr>
          <w:color w:val="auto"/>
          <w:sz w:val="24"/>
          <w:szCs w:val="24"/>
        </w:rPr>
        <w:br/>
      </w:r>
      <w:r w:rsidRPr="00144F99">
        <w:rPr>
          <w:color w:val="auto"/>
          <w:sz w:val="24"/>
          <w:szCs w:val="24"/>
        </w:rPr>
        <w:t>5</w:t>
      </w:r>
      <w:r w:rsidR="005B7D99" w:rsidRPr="00144F99">
        <w:rPr>
          <w:color w:val="auto"/>
          <w:sz w:val="24"/>
          <w:szCs w:val="24"/>
        </w:rPr>
        <w:t>.</w:t>
      </w:r>
      <w:r w:rsidR="006C52FA" w:rsidRPr="00144F99">
        <w:rPr>
          <w:color w:val="auto"/>
          <w:sz w:val="24"/>
          <w:szCs w:val="24"/>
        </w:rPr>
        <w:t>2</w:t>
      </w:r>
      <w:r w:rsidR="005B7D99" w:rsidRPr="00144F99">
        <w:rPr>
          <w:color w:val="auto"/>
          <w:sz w:val="24"/>
          <w:szCs w:val="24"/>
        </w:rPr>
        <w:t>.</w:t>
      </w:r>
      <w:r w:rsidR="00F62B80" w:rsidRPr="00144F99">
        <w:rPr>
          <w:color w:val="auto"/>
          <w:sz w:val="24"/>
          <w:szCs w:val="24"/>
        </w:rPr>
        <w:t xml:space="preserve"> </w:t>
      </w:r>
      <w:r w:rsidR="00620BBD" w:rsidRPr="00144F99">
        <w:rPr>
          <w:color w:val="auto"/>
          <w:sz w:val="24"/>
          <w:szCs w:val="24"/>
        </w:rPr>
        <w:t>Указанные в настоящем разделе Договора гарантийные обязательства действуют только при</w:t>
      </w:r>
      <w:r w:rsidR="006C52FA" w:rsidRPr="00144F99">
        <w:rPr>
          <w:color w:val="auto"/>
          <w:sz w:val="24"/>
          <w:szCs w:val="24"/>
        </w:rPr>
        <w:t xml:space="preserve"> </w:t>
      </w:r>
      <w:r w:rsidR="00620BBD" w:rsidRPr="00144F99">
        <w:rPr>
          <w:color w:val="auto"/>
          <w:sz w:val="24"/>
          <w:szCs w:val="24"/>
        </w:rPr>
        <w:t>условии эксплуатации Оборудования в соответствии с «Инструкцией по эксплуатации</w:t>
      </w:r>
      <w:r w:rsidR="00B217C1" w:rsidRPr="00144F99">
        <w:rPr>
          <w:color w:val="auto"/>
          <w:sz w:val="24"/>
          <w:szCs w:val="24"/>
        </w:rPr>
        <w:t xml:space="preserve"> и обслуживанию» производителя для данного Оборудования.</w:t>
      </w:r>
    </w:p>
    <w:p w14:paraId="604AA27E" w14:textId="25C55BE1" w:rsidR="005B7D99" w:rsidRPr="00144F99" w:rsidRDefault="00087FD2" w:rsidP="006C52FA">
      <w:pPr>
        <w:tabs>
          <w:tab w:val="left" w:pos="477"/>
        </w:tabs>
        <w:spacing w:line="278" w:lineRule="exact"/>
        <w:jc w:val="both"/>
        <w:rPr>
          <w:rFonts w:ascii="Times New Roman" w:eastAsia="Times New Roman" w:hAnsi="Times New Roman" w:cs="Times New Roman"/>
          <w:color w:val="auto"/>
        </w:rPr>
      </w:pPr>
      <w:r w:rsidRPr="00144F99">
        <w:rPr>
          <w:rFonts w:ascii="Times New Roman" w:eastAsia="Times New Roman" w:hAnsi="Times New Roman" w:cs="Times New Roman"/>
          <w:color w:val="auto"/>
        </w:rPr>
        <w:t>5</w:t>
      </w:r>
      <w:r w:rsidR="005B7D99" w:rsidRPr="00144F99">
        <w:rPr>
          <w:rFonts w:ascii="Times New Roman" w:eastAsia="Times New Roman" w:hAnsi="Times New Roman" w:cs="Times New Roman"/>
          <w:color w:val="auto"/>
        </w:rPr>
        <w:t>.</w:t>
      </w:r>
      <w:r w:rsidR="006C52FA" w:rsidRPr="00144F99">
        <w:rPr>
          <w:rFonts w:ascii="Times New Roman" w:eastAsia="Times New Roman" w:hAnsi="Times New Roman" w:cs="Times New Roman"/>
          <w:color w:val="auto"/>
        </w:rPr>
        <w:t>3</w:t>
      </w:r>
      <w:r w:rsidR="005B7D99" w:rsidRPr="00144F99">
        <w:rPr>
          <w:rFonts w:ascii="Times New Roman" w:eastAsia="Times New Roman" w:hAnsi="Times New Roman" w:cs="Times New Roman"/>
          <w:color w:val="auto"/>
        </w:rPr>
        <w:t>.</w:t>
      </w:r>
      <w:r w:rsidR="00F62B80" w:rsidRPr="00144F99">
        <w:rPr>
          <w:rFonts w:ascii="Times New Roman" w:eastAsia="Times New Roman" w:hAnsi="Times New Roman" w:cs="Times New Roman"/>
          <w:color w:val="auto"/>
        </w:rPr>
        <w:t xml:space="preserve"> </w:t>
      </w:r>
      <w:r w:rsidR="005B7D99" w:rsidRPr="00144F99">
        <w:rPr>
          <w:rFonts w:ascii="Times New Roman" w:eastAsia="Times New Roman" w:hAnsi="Times New Roman" w:cs="Times New Roman"/>
          <w:color w:val="auto"/>
        </w:rPr>
        <w:t xml:space="preserve">Гарантия не распространяется на запасные части и расходные материалы, </w:t>
      </w:r>
      <w:r w:rsidR="006C52FA" w:rsidRPr="00144F99">
        <w:rPr>
          <w:rFonts w:ascii="Times New Roman" w:eastAsia="Times New Roman" w:hAnsi="Times New Roman" w:cs="Times New Roman"/>
          <w:color w:val="auto"/>
        </w:rPr>
        <w:t xml:space="preserve">предоставленные Заказчиком или </w:t>
      </w:r>
      <w:r w:rsidR="005B7D99" w:rsidRPr="00144F99">
        <w:rPr>
          <w:rFonts w:ascii="Times New Roman" w:eastAsia="Times New Roman" w:hAnsi="Times New Roman" w:cs="Times New Roman"/>
          <w:color w:val="auto"/>
        </w:rPr>
        <w:t>приобретенные у</w:t>
      </w:r>
      <w:r w:rsidR="006C52FA" w:rsidRPr="00144F99">
        <w:rPr>
          <w:rFonts w:ascii="Times New Roman" w:eastAsia="Times New Roman" w:hAnsi="Times New Roman" w:cs="Times New Roman"/>
          <w:color w:val="auto"/>
        </w:rPr>
        <w:t xml:space="preserve"> сторонних</w:t>
      </w:r>
      <w:r w:rsidR="005B7D99" w:rsidRPr="00144F99">
        <w:rPr>
          <w:rFonts w:ascii="Times New Roman" w:eastAsia="Times New Roman" w:hAnsi="Times New Roman" w:cs="Times New Roman"/>
          <w:color w:val="auto"/>
        </w:rPr>
        <w:t xml:space="preserve"> поставщиков.</w:t>
      </w:r>
      <w:r w:rsidR="005B7D99" w:rsidRPr="00144F99">
        <w:rPr>
          <w:rFonts w:ascii="Times New Roman" w:eastAsia="Times New Roman" w:hAnsi="Times New Roman" w:cs="Times New Roman"/>
          <w:color w:val="auto"/>
        </w:rPr>
        <w:tab/>
      </w:r>
      <w:r w:rsidR="005B7D99" w:rsidRPr="00144F99">
        <w:rPr>
          <w:rFonts w:ascii="Times New Roman" w:eastAsia="Times New Roman" w:hAnsi="Times New Roman" w:cs="Times New Roman"/>
          <w:color w:val="auto"/>
        </w:rPr>
        <w:tab/>
      </w:r>
    </w:p>
    <w:p w14:paraId="3F1908C4" w14:textId="7CE22F40" w:rsidR="005B7D99" w:rsidRPr="005946BB" w:rsidRDefault="00087FD2" w:rsidP="005D4BA5">
      <w:pPr>
        <w:tabs>
          <w:tab w:val="left" w:pos="704"/>
        </w:tabs>
        <w:spacing w:line="278" w:lineRule="exact"/>
        <w:jc w:val="both"/>
        <w:rPr>
          <w:rFonts w:ascii="Times New Roman" w:eastAsia="Times New Roman" w:hAnsi="Times New Roman" w:cs="Times New Roman"/>
          <w:color w:val="000000" w:themeColor="text1"/>
        </w:rPr>
      </w:pPr>
      <w:r w:rsidRPr="00144F99">
        <w:rPr>
          <w:rFonts w:ascii="Times New Roman" w:eastAsia="Times New Roman" w:hAnsi="Times New Roman" w:cs="Times New Roman"/>
          <w:color w:val="auto"/>
        </w:rPr>
        <w:t>5</w:t>
      </w:r>
      <w:r w:rsidR="005B7D99" w:rsidRPr="00144F99">
        <w:rPr>
          <w:rFonts w:ascii="Times New Roman" w:eastAsia="Times New Roman" w:hAnsi="Times New Roman" w:cs="Times New Roman"/>
          <w:color w:val="auto"/>
        </w:rPr>
        <w:t>.</w:t>
      </w:r>
      <w:r w:rsidR="00DB4DDB" w:rsidRPr="00144F99">
        <w:rPr>
          <w:rFonts w:ascii="Times New Roman" w:eastAsia="Times New Roman" w:hAnsi="Times New Roman" w:cs="Times New Roman"/>
          <w:color w:val="auto"/>
        </w:rPr>
        <w:t>4</w:t>
      </w:r>
      <w:r w:rsidR="005B7D99" w:rsidRPr="00144F99">
        <w:rPr>
          <w:rFonts w:ascii="Times New Roman" w:eastAsia="Times New Roman" w:hAnsi="Times New Roman" w:cs="Times New Roman"/>
          <w:color w:val="auto"/>
        </w:rPr>
        <w:t>.</w:t>
      </w:r>
      <w:r w:rsidR="00F62B80" w:rsidRPr="00144F99">
        <w:rPr>
          <w:rFonts w:ascii="Times New Roman" w:eastAsia="Times New Roman" w:hAnsi="Times New Roman" w:cs="Times New Roman"/>
          <w:color w:val="auto"/>
        </w:rPr>
        <w:t xml:space="preserve"> </w:t>
      </w:r>
      <w:r w:rsidR="005B7D99" w:rsidRPr="00144F99">
        <w:rPr>
          <w:rFonts w:ascii="Times New Roman" w:eastAsia="Times New Roman" w:hAnsi="Times New Roman" w:cs="Times New Roman"/>
          <w:color w:val="auto"/>
        </w:rPr>
        <w:t xml:space="preserve">Гарантийные обязательства на проведенные работы по ремонту узлов и агрегатов оговариваются в </w:t>
      </w:r>
      <w:r w:rsidR="006F6F6D" w:rsidRPr="00144F99">
        <w:rPr>
          <w:rFonts w:ascii="Times New Roman" w:eastAsia="Times New Roman" w:hAnsi="Times New Roman" w:cs="Times New Roman"/>
          <w:color w:val="auto"/>
        </w:rPr>
        <w:t>Спецификации</w:t>
      </w:r>
      <w:r w:rsidR="005D4BA5" w:rsidRPr="00144F99">
        <w:rPr>
          <w:rFonts w:ascii="Times New Roman" w:eastAsia="Times New Roman" w:hAnsi="Times New Roman" w:cs="Times New Roman"/>
          <w:color w:val="auto"/>
        </w:rPr>
        <w:t xml:space="preserve"> (</w:t>
      </w:r>
      <w:r w:rsidR="005D4BA5" w:rsidRPr="005946BB">
        <w:rPr>
          <w:rFonts w:ascii="Times New Roman" w:eastAsia="Times New Roman" w:hAnsi="Times New Roman" w:cs="Times New Roman"/>
          <w:color w:val="000000" w:themeColor="text1"/>
        </w:rPr>
        <w:t>Приложение №</w:t>
      </w:r>
      <w:r w:rsidR="00151D3C" w:rsidRPr="005946BB">
        <w:rPr>
          <w:rFonts w:ascii="Times New Roman" w:eastAsia="Times New Roman" w:hAnsi="Times New Roman" w:cs="Times New Roman"/>
          <w:color w:val="000000" w:themeColor="text1"/>
        </w:rPr>
        <w:t xml:space="preserve"> 4</w:t>
      </w:r>
      <w:r w:rsidR="005D4BA5" w:rsidRPr="005946BB">
        <w:rPr>
          <w:rFonts w:ascii="Times New Roman" w:eastAsia="Times New Roman" w:hAnsi="Times New Roman" w:cs="Times New Roman"/>
          <w:color w:val="000000" w:themeColor="text1"/>
        </w:rPr>
        <w:t>).</w:t>
      </w:r>
    </w:p>
    <w:p w14:paraId="35EDD89E" w14:textId="1017C39B" w:rsidR="009077AB" w:rsidRPr="00144F99" w:rsidRDefault="00087FD2" w:rsidP="005D4BA5">
      <w:pPr>
        <w:pStyle w:val="13"/>
        <w:keepNext/>
        <w:keepLines/>
        <w:shd w:val="clear" w:color="auto" w:fill="auto"/>
        <w:tabs>
          <w:tab w:val="left" w:pos="3686"/>
        </w:tabs>
        <w:jc w:val="center"/>
        <w:rPr>
          <w:color w:val="auto"/>
          <w:sz w:val="24"/>
          <w:szCs w:val="24"/>
        </w:rPr>
      </w:pPr>
      <w:bookmarkStart w:id="5" w:name="bookmark2"/>
      <w:r w:rsidRPr="00144F99">
        <w:rPr>
          <w:color w:val="auto"/>
          <w:sz w:val="24"/>
          <w:szCs w:val="24"/>
        </w:rPr>
        <w:t>6.</w:t>
      </w:r>
      <w:r w:rsidR="009077AB" w:rsidRPr="00144F99">
        <w:rPr>
          <w:color w:val="auto"/>
          <w:sz w:val="24"/>
          <w:szCs w:val="24"/>
        </w:rPr>
        <w:t>ФОРС-МАЖОР</w:t>
      </w:r>
      <w:bookmarkEnd w:id="5"/>
    </w:p>
    <w:p w14:paraId="009BF2E1" w14:textId="572AB5AA" w:rsidR="009077AB" w:rsidRPr="00144F99" w:rsidRDefault="00087FD2" w:rsidP="00087FD2">
      <w:pPr>
        <w:pStyle w:val="210"/>
        <w:shd w:val="clear" w:color="auto" w:fill="auto"/>
        <w:tabs>
          <w:tab w:val="left" w:pos="880"/>
        </w:tabs>
        <w:spacing w:after="0" w:line="274" w:lineRule="exact"/>
        <w:rPr>
          <w:color w:val="auto"/>
          <w:sz w:val="24"/>
          <w:szCs w:val="24"/>
        </w:rPr>
      </w:pPr>
      <w:r w:rsidRPr="00144F99">
        <w:rPr>
          <w:color w:val="auto"/>
          <w:sz w:val="24"/>
          <w:szCs w:val="24"/>
        </w:rPr>
        <w:t>6.1.</w:t>
      </w:r>
      <w:r w:rsidR="00F62B80" w:rsidRPr="00144F99">
        <w:rPr>
          <w:color w:val="auto"/>
          <w:sz w:val="24"/>
          <w:szCs w:val="24"/>
        </w:rPr>
        <w:t xml:space="preserve"> </w:t>
      </w:r>
      <w:r w:rsidR="009077AB" w:rsidRPr="00144F99">
        <w:rPr>
          <w:color w:val="auto"/>
          <w:sz w:val="24"/>
          <w:szCs w:val="24"/>
        </w:rPr>
        <w:t>Стороны освобождаются от ответственности за неисполнение или ненадлежащее исполнение обязательств по настоящему договору, если неисполнение или ненадлежащее исполнение явилось следствием обстоятельств непреодолимой силы, то есть чрезвычайных и неустранимых при данных условиях обстоятельств, возникших после заключения настоящего договора и делающими невозможным надлежащее исполнение обязательств по настоящему договору. Под обстоятельствами непреодолимой силы понимаются: стихийное бедствие, пожар, наводнение, военные действия любого характера, эпидемии и пандемии и т.д.</w:t>
      </w:r>
    </w:p>
    <w:p w14:paraId="79C14E2B" w14:textId="655DB49C" w:rsidR="009077AB" w:rsidRPr="00144F99" w:rsidRDefault="00087FD2" w:rsidP="00087FD2">
      <w:pPr>
        <w:pStyle w:val="210"/>
        <w:shd w:val="clear" w:color="auto" w:fill="auto"/>
        <w:tabs>
          <w:tab w:val="left" w:pos="1433"/>
        </w:tabs>
        <w:spacing w:after="0" w:line="274" w:lineRule="exact"/>
        <w:rPr>
          <w:color w:val="auto"/>
          <w:sz w:val="24"/>
          <w:szCs w:val="24"/>
        </w:rPr>
      </w:pPr>
      <w:r w:rsidRPr="00144F99">
        <w:rPr>
          <w:color w:val="auto"/>
          <w:sz w:val="24"/>
          <w:szCs w:val="24"/>
        </w:rPr>
        <w:t>6.2.</w:t>
      </w:r>
      <w:r w:rsidR="00F62B80" w:rsidRPr="00144F99">
        <w:rPr>
          <w:color w:val="auto"/>
          <w:sz w:val="24"/>
          <w:szCs w:val="24"/>
        </w:rPr>
        <w:t xml:space="preserve"> </w:t>
      </w:r>
      <w:r w:rsidR="009077AB" w:rsidRPr="00144F99">
        <w:rPr>
          <w:color w:val="auto"/>
          <w:sz w:val="24"/>
          <w:szCs w:val="24"/>
        </w:rPr>
        <w:t xml:space="preserve">В случае возникновения указанных в </w:t>
      </w:r>
      <w:r w:rsidR="009077AB" w:rsidRPr="00382119">
        <w:rPr>
          <w:color w:val="000000" w:themeColor="text1"/>
          <w:sz w:val="24"/>
          <w:szCs w:val="24"/>
        </w:rPr>
        <w:t xml:space="preserve">пункте </w:t>
      </w:r>
      <w:r w:rsidR="00151D3C" w:rsidRPr="00382119">
        <w:rPr>
          <w:color w:val="000000" w:themeColor="text1"/>
          <w:sz w:val="24"/>
          <w:szCs w:val="24"/>
        </w:rPr>
        <w:t>6</w:t>
      </w:r>
      <w:r w:rsidR="009077AB" w:rsidRPr="00382119">
        <w:rPr>
          <w:color w:val="000000" w:themeColor="text1"/>
          <w:sz w:val="24"/>
          <w:szCs w:val="24"/>
        </w:rPr>
        <w:t xml:space="preserve">.1 настоящего </w:t>
      </w:r>
      <w:r w:rsidR="009077AB" w:rsidRPr="00144F99">
        <w:rPr>
          <w:color w:val="auto"/>
          <w:sz w:val="24"/>
          <w:szCs w:val="24"/>
        </w:rPr>
        <w:t>Договора обстоятельств, сторона, для которой создалась невозможность исполнения обязательств по настоящему Договору, обязана письменно уведомить об этом другую сторону в десятидневный срок с момента их наступления с приложением справки Торгово-Промышленной палаты или другого компетентного государственного органа, подтверждающей данные обстоятельства. Не извещение или несвоевременное извещение другой стороны об обстоятельствах непреодолимой силы лишает сторону, для которой создалась невозможность исполнения обязательства, права ссылаться в дальнейшем на указанные обстоятельства.</w:t>
      </w:r>
    </w:p>
    <w:p w14:paraId="07E0BCD0" w14:textId="2F0EBAC7" w:rsidR="009077AB" w:rsidRPr="00144F99" w:rsidRDefault="00087FD2" w:rsidP="00087FD2">
      <w:pPr>
        <w:pStyle w:val="210"/>
        <w:shd w:val="clear" w:color="auto" w:fill="auto"/>
        <w:tabs>
          <w:tab w:val="left" w:pos="1433"/>
        </w:tabs>
        <w:spacing w:after="0" w:line="274" w:lineRule="exact"/>
        <w:rPr>
          <w:color w:val="auto"/>
          <w:sz w:val="24"/>
          <w:szCs w:val="24"/>
        </w:rPr>
      </w:pPr>
      <w:r w:rsidRPr="00144F99">
        <w:rPr>
          <w:color w:val="auto"/>
          <w:sz w:val="24"/>
          <w:szCs w:val="24"/>
        </w:rPr>
        <w:t>6.3.</w:t>
      </w:r>
      <w:r w:rsidR="00F62B80" w:rsidRPr="00144F99">
        <w:rPr>
          <w:color w:val="auto"/>
          <w:sz w:val="24"/>
          <w:szCs w:val="24"/>
        </w:rPr>
        <w:t xml:space="preserve"> </w:t>
      </w:r>
      <w:r w:rsidR="009077AB" w:rsidRPr="00144F99">
        <w:rPr>
          <w:color w:val="auto"/>
          <w:sz w:val="24"/>
          <w:szCs w:val="24"/>
        </w:rPr>
        <w:t>Срок исполнения обязательств для стороны, находящейся под воздействием обстоятельств непреодолимой силы, продлевается на срок действия таких обстоятельств.</w:t>
      </w:r>
    </w:p>
    <w:p w14:paraId="53B839E0" w14:textId="632025C7" w:rsidR="009077AB" w:rsidRPr="00144F99" w:rsidRDefault="00087FD2" w:rsidP="00087FD2">
      <w:pPr>
        <w:pStyle w:val="210"/>
        <w:shd w:val="clear" w:color="auto" w:fill="auto"/>
        <w:tabs>
          <w:tab w:val="left" w:pos="1433"/>
        </w:tabs>
        <w:spacing w:after="0" w:line="274" w:lineRule="exact"/>
        <w:rPr>
          <w:rStyle w:val="22"/>
          <w:b w:val="0"/>
          <w:bCs w:val="0"/>
          <w:color w:val="auto"/>
          <w:sz w:val="24"/>
          <w:szCs w:val="24"/>
        </w:rPr>
      </w:pPr>
      <w:r w:rsidRPr="00144F99">
        <w:rPr>
          <w:color w:val="auto"/>
          <w:sz w:val="24"/>
          <w:szCs w:val="24"/>
        </w:rPr>
        <w:t>6.4.</w:t>
      </w:r>
      <w:r w:rsidR="00F62B80" w:rsidRPr="00144F99">
        <w:rPr>
          <w:color w:val="auto"/>
          <w:sz w:val="24"/>
          <w:szCs w:val="24"/>
        </w:rPr>
        <w:t xml:space="preserve"> </w:t>
      </w:r>
      <w:r w:rsidR="009077AB" w:rsidRPr="00144F99">
        <w:rPr>
          <w:color w:val="auto"/>
          <w:sz w:val="24"/>
          <w:szCs w:val="24"/>
        </w:rPr>
        <w:t xml:space="preserve">Если указанные обстоятельства продлятся более 2 (двух) месяцев, то стороны </w:t>
      </w:r>
      <w:r w:rsidR="009077AB" w:rsidRPr="00144F99">
        <w:rPr>
          <w:rStyle w:val="22"/>
          <w:b w:val="0"/>
          <w:bCs w:val="0"/>
          <w:color w:val="auto"/>
          <w:sz w:val="24"/>
          <w:szCs w:val="24"/>
        </w:rPr>
        <w:t>вправе договориться о расторжении настоящего Договора.</w:t>
      </w:r>
    </w:p>
    <w:p w14:paraId="4E5F5816" w14:textId="77777777" w:rsidR="00E20AF6" w:rsidRPr="00144F99" w:rsidRDefault="00E20AF6" w:rsidP="00087FD2">
      <w:pPr>
        <w:pStyle w:val="210"/>
        <w:shd w:val="clear" w:color="auto" w:fill="auto"/>
        <w:tabs>
          <w:tab w:val="left" w:pos="1433"/>
        </w:tabs>
        <w:spacing w:after="0" w:line="274" w:lineRule="exact"/>
        <w:rPr>
          <w:color w:val="auto"/>
          <w:sz w:val="24"/>
          <w:szCs w:val="24"/>
        </w:rPr>
      </w:pPr>
    </w:p>
    <w:p w14:paraId="5D9116B2" w14:textId="1E734593" w:rsidR="009077AB" w:rsidRPr="00144F99" w:rsidRDefault="00087FD2" w:rsidP="00A85BBC">
      <w:pPr>
        <w:pStyle w:val="13"/>
        <w:keepNext/>
        <w:keepLines/>
        <w:shd w:val="clear" w:color="auto" w:fill="auto"/>
        <w:tabs>
          <w:tab w:val="left" w:pos="4254"/>
        </w:tabs>
        <w:jc w:val="center"/>
        <w:rPr>
          <w:color w:val="auto"/>
          <w:sz w:val="24"/>
          <w:szCs w:val="24"/>
        </w:rPr>
      </w:pPr>
      <w:bookmarkStart w:id="6" w:name="bookmark3"/>
      <w:r w:rsidRPr="00144F99">
        <w:rPr>
          <w:color w:val="auto"/>
          <w:sz w:val="24"/>
          <w:szCs w:val="24"/>
        </w:rPr>
        <w:t>7.</w:t>
      </w:r>
      <w:r w:rsidR="00700EC5" w:rsidRPr="00144F99">
        <w:rPr>
          <w:color w:val="auto"/>
          <w:sz w:val="24"/>
          <w:szCs w:val="24"/>
        </w:rPr>
        <w:t xml:space="preserve"> </w:t>
      </w:r>
      <w:r w:rsidR="009077AB" w:rsidRPr="00144F99">
        <w:rPr>
          <w:color w:val="auto"/>
          <w:sz w:val="24"/>
          <w:szCs w:val="24"/>
        </w:rPr>
        <w:t>ОТВЕТСТВЕННОСТЬ СТОРОН</w:t>
      </w:r>
      <w:bookmarkEnd w:id="6"/>
    </w:p>
    <w:p w14:paraId="2220A014" w14:textId="7DFE011A" w:rsidR="009077AB" w:rsidRPr="00144F99" w:rsidRDefault="001C5B6F" w:rsidP="001C5B6F">
      <w:pPr>
        <w:pStyle w:val="210"/>
        <w:shd w:val="clear" w:color="auto" w:fill="auto"/>
        <w:tabs>
          <w:tab w:val="left" w:pos="903"/>
        </w:tabs>
        <w:spacing w:after="0" w:line="274" w:lineRule="exact"/>
        <w:rPr>
          <w:color w:val="auto"/>
          <w:sz w:val="24"/>
          <w:szCs w:val="24"/>
        </w:rPr>
      </w:pPr>
      <w:r w:rsidRPr="00144F99">
        <w:rPr>
          <w:color w:val="auto"/>
          <w:sz w:val="24"/>
          <w:szCs w:val="24"/>
        </w:rPr>
        <w:t>7.1.</w:t>
      </w:r>
      <w:r w:rsidR="00F62B80" w:rsidRPr="00144F99">
        <w:rPr>
          <w:color w:val="auto"/>
          <w:sz w:val="24"/>
          <w:szCs w:val="24"/>
        </w:rPr>
        <w:t xml:space="preserve"> </w:t>
      </w:r>
      <w:r w:rsidR="009077AB" w:rsidRPr="00144F99">
        <w:rPr>
          <w:color w:val="auto"/>
          <w:sz w:val="24"/>
          <w:szCs w:val="24"/>
        </w:rPr>
        <w:t>За неисполнение или ненадлежащее исполнение обязательств по настоящему договору стороны несут ответственность, установленную законодательством РФ.</w:t>
      </w:r>
    </w:p>
    <w:p w14:paraId="58A9EAF1" w14:textId="79439C7E" w:rsidR="009077AB" w:rsidRPr="00144F99" w:rsidRDefault="001C5B6F" w:rsidP="001C5B6F">
      <w:pPr>
        <w:pStyle w:val="210"/>
        <w:shd w:val="clear" w:color="auto" w:fill="auto"/>
        <w:tabs>
          <w:tab w:val="left" w:pos="1066"/>
        </w:tabs>
        <w:spacing w:after="0" w:line="274" w:lineRule="exact"/>
        <w:rPr>
          <w:color w:val="auto"/>
          <w:sz w:val="24"/>
          <w:szCs w:val="24"/>
        </w:rPr>
      </w:pPr>
      <w:r w:rsidRPr="00144F99">
        <w:rPr>
          <w:color w:val="auto"/>
          <w:sz w:val="24"/>
          <w:szCs w:val="24"/>
        </w:rPr>
        <w:t>7.2.</w:t>
      </w:r>
      <w:r w:rsidR="00F62B80" w:rsidRPr="00144F99">
        <w:rPr>
          <w:color w:val="auto"/>
          <w:sz w:val="24"/>
          <w:szCs w:val="24"/>
        </w:rPr>
        <w:t xml:space="preserve"> </w:t>
      </w:r>
      <w:r w:rsidR="009077AB" w:rsidRPr="00144F99">
        <w:rPr>
          <w:color w:val="auto"/>
          <w:sz w:val="24"/>
          <w:szCs w:val="24"/>
        </w:rPr>
        <w:t>В случае несвоевременной оплаты выполненных работ в соответствии с условиями настоящего Договора Исполнитель имеет право потребовать, а Заказчик в случае получения соответствующего требования обязан выплатить Исполнителю</w:t>
      </w:r>
      <w:r w:rsidR="005D4BA5" w:rsidRPr="00144F99">
        <w:rPr>
          <w:color w:val="auto"/>
          <w:sz w:val="24"/>
          <w:szCs w:val="24"/>
        </w:rPr>
        <w:t xml:space="preserve"> пеню в размере 0,01 %</w:t>
      </w:r>
      <w:r w:rsidR="009077AB" w:rsidRPr="00144F99">
        <w:rPr>
          <w:color w:val="auto"/>
          <w:sz w:val="24"/>
          <w:szCs w:val="24"/>
        </w:rPr>
        <w:t xml:space="preserve"> от суммы задолженности за каждый день просрочки</w:t>
      </w:r>
      <w:r w:rsidR="00962DDF">
        <w:rPr>
          <w:color w:val="auto"/>
          <w:sz w:val="24"/>
          <w:szCs w:val="24"/>
        </w:rPr>
        <w:t>,</w:t>
      </w:r>
      <w:r w:rsidR="00151D3C">
        <w:rPr>
          <w:color w:val="auto"/>
          <w:sz w:val="24"/>
          <w:szCs w:val="24"/>
        </w:rPr>
        <w:t xml:space="preserve"> </w:t>
      </w:r>
      <w:r w:rsidR="00151D3C" w:rsidRPr="005946BB">
        <w:rPr>
          <w:color w:val="000000" w:themeColor="text1"/>
          <w:sz w:val="24"/>
          <w:szCs w:val="24"/>
        </w:rPr>
        <w:t xml:space="preserve">но не более </w:t>
      </w:r>
      <w:r w:rsidR="00962DDF" w:rsidRPr="005946BB">
        <w:rPr>
          <w:color w:val="000000" w:themeColor="text1"/>
          <w:sz w:val="24"/>
          <w:szCs w:val="24"/>
        </w:rPr>
        <w:t>10% от суммы задолженности</w:t>
      </w:r>
      <w:r w:rsidR="009077AB" w:rsidRPr="00144F99">
        <w:rPr>
          <w:color w:val="auto"/>
          <w:sz w:val="24"/>
          <w:szCs w:val="24"/>
        </w:rPr>
        <w:t>. Пеня начисляется исключительно в случае предъявления Исполнителем соответствующего требования.</w:t>
      </w:r>
    </w:p>
    <w:p w14:paraId="09A70AED" w14:textId="17809806" w:rsidR="009077AB" w:rsidRPr="00144F99" w:rsidRDefault="001C5B6F" w:rsidP="001C5B6F">
      <w:pPr>
        <w:pStyle w:val="210"/>
        <w:shd w:val="clear" w:color="auto" w:fill="auto"/>
        <w:tabs>
          <w:tab w:val="left" w:pos="903"/>
        </w:tabs>
        <w:spacing w:after="0" w:line="240" w:lineRule="auto"/>
        <w:contextualSpacing/>
        <w:rPr>
          <w:color w:val="auto"/>
          <w:sz w:val="24"/>
          <w:szCs w:val="24"/>
        </w:rPr>
      </w:pPr>
      <w:r w:rsidRPr="00144F99">
        <w:rPr>
          <w:color w:val="auto"/>
          <w:sz w:val="24"/>
          <w:szCs w:val="24"/>
        </w:rPr>
        <w:t>7.3.</w:t>
      </w:r>
      <w:r w:rsidR="00F62B80" w:rsidRPr="00144F99">
        <w:rPr>
          <w:color w:val="auto"/>
          <w:sz w:val="24"/>
          <w:szCs w:val="24"/>
        </w:rPr>
        <w:t xml:space="preserve"> </w:t>
      </w:r>
      <w:r w:rsidR="009077AB" w:rsidRPr="00144F99">
        <w:rPr>
          <w:color w:val="auto"/>
          <w:sz w:val="24"/>
          <w:szCs w:val="24"/>
        </w:rPr>
        <w:t>В случае нарушения Исполнителем сроков выполнения работ по настоящему Договору, Заказчик вправе потребовать, а Исполнитель в случае получения соответствующего требования обязан выплатить Заказчику пеню в размере 0,01 % от общей суммы несвоевременно произведенного ремонта или технического обслуживания за каждый день просрочки. Пеня начисляется исключительно в случае предъявления Заказчиком соответствующего требования.</w:t>
      </w:r>
    </w:p>
    <w:p w14:paraId="685AE4BC" w14:textId="432261C2" w:rsidR="009077AB" w:rsidRPr="00144F99" w:rsidRDefault="001C5B6F" w:rsidP="001C5B6F">
      <w:pPr>
        <w:pStyle w:val="210"/>
        <w:shd w:val="clear" w:color="auto" w:fill="auto"/>
        <w:tabs>
          <w:tab w:val="left" w:pos="910"/>
        </w:tabs>
        <w:spacing w:after="0" w:line="274" w:lineRule="exact"/>
        <w:rPr>
          <w:color w:val="auto"/>
          <w:sz w:val="24"/>
          <w:szCs w:val="24"/>
        </w:rPr>
      </w:pPr>
      <w:r w:rsidRPr="00144F99">
        <w:rPr>
          <w:color w:val="auto"/>
          <w:sz w:val="24"/>
          <w:szCs w:val="24"/>
        </w:rPr>
        <w:t>7.4.</w:t>
      </w:r>
      <w:r w:rsidR="00F62B80" w:rsidRPr="00144F99">
        <w:rPr>
          <w:color w:val="auto"/>
          <w:sz w:val="24"/>
          <w:szCs w:val="24"/>
        </w:rPr>
        <w:t xml:space="preserve"> </w:t>
      </w:r>
      <w:r w:rsidR="009077AB" w:rsidRPr="00144F99">
        <w:rPr>
          <w:color w:val="auto"/>
          <w:sz w:val="24"/>
          <w:szCs w:val="24"/>
        </w:rPr>
        <w:t>Уплата пени не освобождает Стороны от исполнения обязательств, принятых по Договору, если не было достигнуто соглашение об обратном.</w:t>
      </w:r>
    </w:p>
    <w:p w14:paraId="3A738A00" w14:textId="2E78576C" w:rsidR="009077AB" w:rsidRPr="00144F99" w:rsidRDefault="001C5B6F" w:rsidP="005D4BA5">
      <w:pPr>
        <w:pStyle w:val="210"/>
        <w:shd w:val="clear" w:color="auto" w:fill="auto"/>
        <w:tabs>
          <w:tab w:val="left" w:pos="1066"/>
        </w:tabs>
        <w:spacing w:after="0" w:line="274" w:lineRule="exact"/>
        <w:rPr>
          <w:color w:val="auto"/>
          <w:sz w:val="24"/>
          <w:szCs w:val="24"/>
        </w:rPr>
      </w:pPr>
      <w:r w:rsidRPr="00144F99">
        <w:rPr>
          <w:color w:val="auto"/>
          <w:sz w:val="24"/>
          <w:szCs w:val="24"/>
        </w:rPr>
        <w:t>7.5.</w:t>
      </w:r>
      <w:r w:rsidR="00F62B80" w:rsidRPr="00144F99">
        <w:rPr>
          <w:color w:val="auto"/>
          <w:sz w:val="24"/>
          <w:szCs w:val="24"/>
        </w:rPr>
        <w:t xml:space="preserve"> </w:t>
      </w:r>
      <w:r w:rsidR="009077AB" w:rsidRPr="00144F99">
        <w:rPr>
          <w:color w:val="auto"/>
          <w:sz w:val="24"/>
          <w:szCs w:val="24"/>
        </w:rPr>
        <w:t>В случае появления у Заказчика имущественных потерь (ст. 406.1. ГК РФ), возникновения убытков (ст. 15 ГК РФ) по итогам налогового контроля в виде до начисленных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контрагентом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w:t>
      </w:r>
      <w:r w:rsidR="005D4BA5" w:rsidRPr="00144F99">
        <w:rPr>
          <w:color w:val="auto"/>
          <w:sz w:val="24"/>
          <w:szCs w:val="24"/>
        </w:rPr>
        <w:t xml:space="preserve"> </w:t>
      </w:r>
      <w:r w:rsidR="009077AB" w:rsidRPr="00144F99">
        <w:rPr>
          <w:color w:val="auto"/>
          <w:sz w:val="24"/>
          <w:szCs w:val="24"/>
        </w:rPr>
        <w:t>налоговыми органами, в то</w:t>
      </w:r>
      <w:r w:rsidR="005D4BA5" w:rsidRPr="00144F99">
        <w:rPr>
          <w:color w:val="auto"/>
          <w:sz w:val="24"/>
          <w:szCs w:val="24"/>
        </w:rPr>
        <w:t>м</w:t>
      </w:r>
      <w:r w:rsidR="009077AB" w:rsidRPr="00144F99">
        <w:rPr>
          <w:color w:val="auto"/>
          <w:sz w:val="24"/>
          <w:szCs w:val="24"/>
        </w:rPr>
        <w:t xml:space="preserve"> числе, контрагентов, отвечающих признакам недобросовестного </w:t>
      </w:r>
      <w:r w:rsidR="009077AB" w:rsidRPr="00144F99">
        <w:rPr>
          <w:color w:val="auto"/>
          <w:sz w:val="24"/>
          <w:szCs w:val="24"/>
        </w:rPr>
        <w:lastRenderedPageBreak/>
        <w:t>налогоплательщика, Исполнитель обязан возместить Заказчику имущественные потери/убытки в размере до</w:t>
      </w:r>
      <w:r w:rsidR="005D4BA5" w:rsidRPr="00144F99">
        <w:rPr>
          <w:color w:val="auto"/>
          <w:sz w:val="24"/>
          <w:szCs w:val="24"/>
        </w:rPr>
        <w:t>начисленных налогов, пени,</w:t>
      </w:r>
      <w:r w:rsidR="009077AB" w:rsidRPr="00144F99">
        <w:rPr>
          <w:color w:val="auto"/>
          <w:sz w:val="24"/>
          <w:szCs w:val="24"/>
        </w:rPr>
        <w:t xml:space="preserve"> </w:t>
      </w:r>
      <w:r w:rsidR="005D4BA5" w:rsidRPr="00144F99">
        <w:rPr>
          <w:color w:val="auto"/>
          <w:sz w:val="24"/>
          <w:szCs w:val="24"/>
        </w:rPr>
        <w:t>ш</w:t>
      </w:r>
      <w:r w:rsidR="009077AB" w:rsidRPr="00144F99">
        <w:rPr>
          <w:color w:val="auto"/>
          <w:sz w:val="24"/>
          <w:szCs w:val="24"/>
        </w:rPr>
        <w:t>трафов, в том числе суммы отказа в налоговых вычетах НДС.</w:t>
      </w:r>
    </w:p>
    <w:p w14:paraId="7D8201AF" w14:textId="6F365AF4" w:rsidR="009077AB" w:rsidRPr="00144F99" w:rsidRDefault="009077AB" w:rsidP="009077AB">
      <w:pPr>
        <w:pStyle w:val="210"/>
        <w:shd w:val="clear" w:color="auto" w:fill="auto"/>
        <w:spacing w:after="0" w:line="274" w:lineRule="exact"/>
        <w:ind w:firstLine="460"/>
        <w:rPr>
          <w:color w:val="auto"/>
          <w:sz w:val="24"/>
          <w:szCs w:val="24"/>
        </w:rPr>
      </w:pPr>
      <w:r w:rsidRPr="00144F99">
        <w:rPr>
          <w:color w:val="auto"/>
          <w:sz w:val="24"/>
          <w:szCs w:val="24"/>
        </w:rPr>
        <w:t>Исполнитель обязан возместить Заказчику указанные выше имущественные потери/убытки в течение десяти рабочих дней по получении претензии Заказчика (претензия выставляется по факту получения Заказчиком соответствующей информации от налоговых органов).</w:t>
      </w:r>
    </w:p>
    <w:p w14:paraId="7F8785B0" w14:textId="1A8BFAD2" w:rsidR="009077AB" w:rsidRPr="00144F99" w:rsidRDefault="009077AB" w:rsidP="009077AB">
      <w:pPr>
        <w:pStyle w:val="210"/>
        <w:shd w:val="clear" w:color="auto" w:fill="auto"/>
        <w:spacing w:after="0" w:line="274" w:lineRule="exact"/>
        <w:ind w:firstLine="460"/>
        <w:rPr>
          <w:color w:val="auto"/>
          <w:sz w:val="24"/>
          <w:szCs w:val="24"/>
        </w:rPr>
      </w:pPr>
      <w:r w:rsidRPr="00144F99">
        <w:rPr>
          <w:color w:val="auto"/>
          <w:sz w:val="24"/>
          <w:szCs w:val="24"/>
        </w:rPr>
        <w:t>Получение Заказчиком указанной выше информации налоговых органов является основанием для расторжения договора по инициативе Заказчика (договор считается расторгнутым в день получения контрагентом письменного уведомления).</w:t>
      </w:r>
    </w:p>
    <w:p w14:paraId="3C606AFF" w14:textId="726F8468" w:rsidR="009077AB" w:rsidRPr="00144F99" w:rsidRDefault="001C5B6F" w:rsidP="001C5B6F">
      <w:pPr>
        <w:pStyle w:val="210"/>
        <w:shd w:val="clear" w:color="auto" w:fill="auto"/>
        <w:spacing w:after="0" w:line="274" w:lineRule="exact"/>
        <w:rPr>
          <w:color w:val="auto"/>
          <w:sz w:val="24"/>
          <w:szCs w:val="24"/>
        </w:rPr>
      </w:pPr>
      <w:r w:rsidRPr="00144F99">
        <w:rPr>
          <w:color w:val="auto"/>
          <w:sz w:val="24"/>
          <w:szCs w:val="24"/>
        </w:rPr>
        <w:t>7.6.</w:t>
      </w:r>
      <w:r w:rsidR="00F62B80" w:rsidRPr="00144F99">
        <w:rPr>
          <w:color w:val="auto"/>
          <w:sz w:val="24"/>
          <w:szCs w:val="24"/>
        </w:rPr>
        <w:t xml:space="preserve"> </w:t>
      </w:r>
      <w:r w:rsidR="009077AB" w:rsidRPr="00144F99">
        <w:rPr>
          <w:color w:val="auto"/>
          <w:sz w:val="24"/>
          <w:szCs w:val="24"/>
        </w:rPr>
        <w:t xml:space="preserve">В случае выявления Заказчиком фактов нахождения на объектах Заказчика работника(ов) Исполнителя с признаками или в состоянии алкогольного, наркотического или токсического опьянения, проноса или нахождения на территории объекта Заказчика веществ, вызывающих алкогольное, наркотическое или токсическое опьянение, Подрядчик уплачивает Заказчику штраф в размере </w:t>
      </w:r>
      <w:r w:rsidR="005B49E7">
        <w:rPr>
          <w:color w:val="auto"/>
          <w:sz w:val="24"/>
          <w:szCs w:val="24"/>
        </w:rPr>
        <w:t>5</w:t>
      </w:r>
      <w:r w:rsidR="009077AB" w:rsidRPr="00144F99">
        <w:rPr>
          <w:color w:val="auto"/>
          <w:sz w:val="24"/>
          <w:szCs w:val="24"/>
        </w:rPr>
        <w:t>0 000 (</w:t>
      </w:r>
      <w:r w:rsidR="005B49E7">
        <w:rPr>
          <w:color w:val="auto"/>
          <w:sz w:val="24"/>
          <w:szCs w:val="24"/>
        </w:rPr>
        <w:t>Пятьдесят</w:t>
      </w:r>
      <w:r w:rsidR="009077AB" w:rsidRPr="00144F99">
        <w:rPr>
          <w:color w:val="auto"/>
          <w:sz w:val="24"/>
          <w:szCs w:val="24"/>
        </w:rPr>
        <w:t xml:space="preserve"> тысяч) рублей за каждый случай</w:t>
      </w:r>
      <w:r w:rsidR="008E6359">
        <w:rPr>
          <w:color w:val="auto"/>
          <w:sz w:val="24"/>
          <w:szCs w:val="24"/>
        </w:rPr>
        <w:t>.</w:t>
      </w:r>
      <w:r w:rsidR="002616D2">
        <w:rPr>
          <w:color w:val="auto"/>
          <w:sz w:val="24"/>
          <w:szCs w:val="24"/>
        </w:rPr>
        <w:t xml:space="preserve"> </w:t>
      </w:r>
      <w:r w:rsidR="008E6359">
        <w:rPr>
          <w:color w:val="auto"/>
          <w:sz w:val="24"/>
          <w:szCs w:val="24"/>
        </w:rPr>
        <w:t>Кроме этого</w:t>
      </w:r>
      <w:ins w:id="7" w:author="Тарасова Ирина Ивановна" w:date="2025-11-25T13:12:00Z">
        <w:r w:rsidR="002616D2">
          <w:rPr>
            <w:color w:val="auto"/>
            <w:sz w:val="24"/>
            <w:szCs w:val="24"/>
          </w:rPr>
          <w:t>,</w:t>
        </w:r>
      </w:ins>
      <w:ins w:id="8" w:author="Кременский Денис Юрьевич" w:date="2025-11-25T12:51:00Z">
        <w:r w:rsidR="008E6359">
          <w:rPr>
            <w:color w:val="auto"/>
            <w:sz w:val="24"/>
            <w:szCs w:val="24"/>
          </w:rPr>
          <w:t xml:space="preserve"> </w:t>
        </w:r>
      </w:ins>
      <w:r w:rsidR="00FD5074">
        <w:rPr>
          <w:color w:val="auto"/>
          <w:sz w:val="24"/>
          <w:szCs w:val="24"/>
        </w:rPr>
        <w:t>Подрядчик</w:t>
      </w:r>
      <w:r w:rsidR="008E6359">
        <w:rPr>
          <w:color w:val="auto"/>
          <w:sz w:val="24"/>
          <w:szCs w:val="24"/>
        </w:rPr>
        <w:t xml:space="preserve"> упла</w:t>
      </w:r>
      <w:r w:rsidR="00FD5074">
        <w:rPr>
          <w:color w:val="auto"/>
          <w:sz w:val="24"/>
          <w:szCs w:val="24"/>
        </w:rPr>
        <w:t>чивает</w:t>
      </w:r>
      <w:r w:rsidR="008E6359">
        <w:rPr>
          <w:color w:val="auto"/>
          <w:sz w:val="24"/>
          <w:szCs w:val="24"/>
        </w:rPr>
        <w:t xml:space="preserve"> </w:t>
      </w:r>
      <w:r w:rsidR="00FD5074">
        <w:rPr>
          <w:color w:val="auto"/>
          <w:sz w:val="24"/>
          <w:szCs w:val="24"/>
        </w:rPr>
        <w:t>Заказчику</w:t>
      </w:r>
      <w:r w:rsidR="008E6359">
        <w:rPr>
          <w:color w:val="auto"/>
          <w:sz w:val="24"/>
          <w:szCs w:val="24"/>
        </w:rPr>
        <w:t xml:space="preserve"> штрафы согл</w:t>
      </w:r>
      <w:r w:rsidR="00FD5074">
        <w:rPr>
          <w:color w:val="auto"/>
          <w:sz w:val="24"/>
          <w:szCs w:val="24"/>
        </w:rPr>
        <w:t>асно</w:t>
      </w:r>
      <w:r w:rsidR="008E6359">
        <w:rPr>
          <w:color w:val="auto"/>
          <w:sz w:val="24"/>
          <w:szCs w:val="24"/>
        </w:rPr>
        <w:t xml:space="preserve"> прил</w:t>
      </w:r>
      <w:r w:rsidR="00FD5074">
        <w:rPr>
          <w:color w:val="auto"/>
          <w:sz w:val="24"/>
          <w:szCs w:val="24"/>
        </w:rPr>
        <w:t>ожений</w:t>
      </w:r>
      <w:r w:rsidR="008E6359">
        <w:rPr>
          <w:color w:val="auto"/>
          <w:sz w:val="24"/>
          <w:szCs w:val="24"/>
        </w:rPr>
        <w:t xml:space="preserve"> </w:t>
      </w:r>
      <w:r w:rsidR="00FD5074">
        <w:rPr>
          <w:color w:val="auto"/>
          <w:sz w:val="24"/>
          <w:szCs w:val="24"/>
        </w:rPr>
        <w:t>№</w:t>
      </w:r>
      <w:r w:rsidR="008E6359">
        <w:rPr>
          <w:color w:val="auto"/>
          <w:sz w:val="24"/>
          <w:szCs w:val="24"/>
        </w:rPr>
        <w:t xml:space="preserve">7 и </w:t>
      </w:r>
      <w:r w:rsidR="00FD5074">
        <w:rPr>
          <w:color w:val="auto"/>
          <w:sz w:val="24"/>
          <w:szCs w:val="24"/>
        </w:rPr>
        <w:t>№</w:t>
      </w:r>
      <w:r w:rsidR="008E6359">
        <w:rPr>
          <w:color w:val="auto"/>
          <w:sz w:val="24"/>
          <w:szCs w:val="24"/>
        </w:rPr>
        <w:t>9 настоящего договора</w:t>
      </w:r>
      <w:r w:rsidR="00FD5074">
        <w:rPr>
          <w:color w:val="auto"/>
          <w:sz w:val="24"/>
          <w:szCs w:val="24"/>
        </w:rPr>
        <w:t>,</w:t>
      </w:r>
      <w:r w:rsidR="008E6359">
        <w:rPr>
          <w:color w:val="auto"/>
          <w:sz w:val="24"/>
          <w:szCs w:val="24"/>
        </w:rPr>
        <w:t xml:space="preserve"> случае выявлений соответ</w:t>
      </w:r>
      <w:r w:rsidR="00FD5074">
        <w:rPr>
          <w:color w:val="auto"/>
          <w:sz w:val="24"/>
          <w:szCs w:val="24"/>
        </w:rPr>
        <w:t>ствующих</w:t>
      </w:r>
      <w:r w:rsidR="008E6359">
        <w:rPr>
          <w:color w:val="auto"/>
          <w:sz w:val="24"/>
          <w:szCs w:val="24"/>
        </w:rPr>
        <w:t xml:space="preserve"> </w:t>
      </w:r>
      <w:r w:rsidR="00FD5074">
        <w:rPr>
          <w:color w:val="auto"/>
          <w:sz w:val="24"/>
          <w:szCs w:val="24"/>
        </w:rPr>
        <w:t>н</w:t>
      </w:r>
      <w:r w:rsidR="008E6359">
        <w:rPr>
          <w:color w:val="auto"/>
          <w:sz w:val="24"/>
          <w:szCs w:val="24"/>
        </w:rPr>
        <w:t xml:space="preserve">арушений. </w:t>
      </w:r>
    </w:p>
    <w:p w14:paraId="59F58104" w14:textId="318246D4" w:rsidR="009077AB" w:rsidRPr="00144F99" w:rsidRDefault="001C5B6F" w:rsidP="001C5B6F">
      <w:pPr>
        <w:pStyle w:val="210"/>
        <w:shd w:val="clear" w:color="auto" w:fill="auto"/>
        <w:tabs>
          <w:tab w:val="left" w:pos="918"/>
        </w:tabs>
        <w:spacing w:after="0" w:line="274" w:lineRule="exact"/>
        <w:rPr>
          <w:color w:val="auto"/>
          <w:sz w:val="24"/>
          <w:szCs w:val="24"/>
        </w:rPr>
      </w:pPr>
      <w:r w:rsidRPr="00144F99">
        <w:rPr>
          <w:color w:val="auto"/>
          <w:sz w:val="24"/>
          <w:szCs w:val="24"/>
        </w:rPr>
        <w:t>7.7.</w:t>
      </w:r>
      <w:r w:rsidR="00F62B80" w:rsidRPr="00144F99">
        <w:rPr>
          <w:color w:val="auto"/>
          <w:sz w:val="24"/>
          <w:szCs w:val="24"/>
        </w:rPr>
        <w:t xml:space="preserve"> </w:t>
      </w:r>
      <w:r w:rsidR="009077AB" w:rsidRPr="00144F99">
        <w:rPr>
          <w:color w:val="auto"/>
          <w:sz w:val="24"/>
          <w:szCs w:val="24"/>
        </w:rPr>
        <w:t xml:space="preserve">В случае непредставления первичных документов, в срок, предусмотренный п.4.6, настоящего Договора, оформленных в соответствии с законодательством РФ, Заказчик вправе </w:t>
      </w:r>
      <w:r w:rsidR="0010713C" w:rsidRPr="00144F99">
        <w:rPr>
          <w:color w:val="auto"/>
          <w:sz w:val="24"/>
          <w:szCs w:val="24"/>
        </w:rPr>
        <w:t>по</w:t>
      </w:r>
      <w:r w:rsidR="009077AB" w:rsidRPr="00144F99">
        <w:rPr>
          <w:color w:val="auto"/>
          <w:sz w:val="24"/>
          <w:szCs w:val="24"/>
        </w:rPr>
        <w:t>требовать с Исполнителя неустойку в размере 0,01% от суммы оказанной услуги, за каждый день непредставления документов до момента фактического предоставления надлежаще оформленных первичных документов.</w:t>
      </w:r>
    </w:p>
    <w:p w14:paraId="3A636220" w14:textId="61CCB838" w:rsidR="009077AB" w:rsidRPr="00144F99" w:rsidRDefault="001C5B6F" w:rsidP="001C5B6F">
      <w:pPr>
        <w:pStyle w:val="210"/>
        <w:shd w:val="clear" w:color="auto" w:fill="auto"/>
        <w:tabs>
          <w:tab w:val="left" w:pos="918"/>
        </w:tabs>
        <w:spacing w:after="0" w:line="274" w:lineRule="exact"/>
        <w:rPr>
          <w:color w:val="auto"/>
          <w:sz w:val="24"/>
          <w:szCs w:val="24"/>
        </w:rPr>
      </w:pPr>
      <w:r w:rsidRPr="00144F99">
        <w:rPr>
          <w:color w:val="auto"/>
          <w:sz w:val="24"/>
          <w:szCs w:val="24"/>
        </w:rPr>
        <w:t>7.8.</w:t>
      </w:r>
      <w:r w:rsidR="00F62B80" w:rsidRPr="00144F99">
        <w:rPr>
          <w:color w:val="auto"/>
          <w:sz w:val="24"/>
          <w:szCs w:val="24"/>
        </w:rPr>
        <w:t xml:space="preserve"> </w:t>
      </w:r>
      <w:r w:rsidR="009077AB" w:rsidRPr="00144F99">
        <w:rPr>
          <w:color w:val="auto"/>
          <w:sz w:val="24"/>
          <w:szCs w:val="24"/>
        </w:rPr>
        <w:t>Исполнитель возмещает Заказчику</w:t>
      </w:r>
      <w:r w:rsidR="0010713C" w:rsidRPr="00144F99">
        <w:rPr>
          <w:color w:val="auto"/>
          <w:sz w:val="24"/>
          <w:szCs w:val="24"/>
        </w:rPr>
        <w:t xml:space="preserve"> убытки</w:t>
      </w:r>
      <w:r w:rsidR="009077AB" w:rsidRPr="00144F99">
        <w:rPr>
          <w:color w:val="auto"/>
          <w:sz w:val="24"/>
          <w:szCs w:val="24"/>
        </w:rPr>
        <w:t xml:space="preserve"> в виде реального ущерба, причиненные в результате виновных действий</w:t>
      </w:r>
      <w:r w:rsidR="0010713C" w:rsidRPr="00144F99">
        <w:rPr>
          <w:color w:val="auto"/>
          <w:sz w:val="24"/>
          <w:szCs w:val="24"/>
        </w:rPr>
        <w:t xml:space="preserve"> </w:t>
      </w:r>
      <w:r w:rsidR="009077AB" w:rsidRPr="00144F99">
        <w:rPr>
          <w:color w:val="auto"/>
          <w:sz w:val="24"/>
          <w:szCs w:val="24"/>
        </w:rPr>
        <w:t>(бездействий) Исполнителя.</w:t>
      </w:r>
    </w:p>
    <w:p w14:paraId="4488757F" w14:textId="77777777" w:rsidR="00E20AF6" w:rsidRPr="00144F99" w:rsidRDefault="00E20AF6" w:rsidP="001C5B6F">
      <w:pPr>
        <w:pStyle w:val="210"/>
        <w:shd w:val="clear" w:color="auto" w:fill="auto"/>
        <w:tabs>
          <w:tab w:val="left" w:pos="918"/>
        </w:tabs>
        <w:spacing w:after="0" w:line="274" w:lineRule="exact"/>
        <w:rPr>
          <w:color w:val="auto"/>
          <w:sz w:val="24"/>
          <w:szCs w:val="24"/>
        </w:rPr>
      </w:pPr>
    </w:p>
    <w:p w14:paraId="11B84024" w14:textId="4740D34C" w:rsidR="009077AB" w:rsidRPr="00144F99" w:rsidRDefault="001C5B6F" w:rsidP="00A85BBC">
      <w:pPr>
        <w:pStyle w:val="13"/>
        <w:keepNext/>
        <w:keepLines/>
        <w:shd w:val="clear" w:color="auto" w:fill="auto"/>
        <w:tabs>
          <w:tab w:val="left" w:pos="3473"/>
        </w:tabs>
        <w:jc w:val="center"/>
        <w:rPr>
          <w:color w:val="auto"/>
          <w:sz w:val="24"/>
          <w:szCs w:val="24"/>
        </w:rPr>
      </w:pPr>
      <w:bookmarkStart w:id="9" w:name="bookmark4"/>
      <w:r w:rsidRPr="00144F99">
        <w:rPr>
          <w:color w:val="auto"/>
          <w:sz w:val="24"/>
          <w:szCs w:val="24"/>
        </w:rPr>
        <w:t>8.</w:t>
      </w:r>
      <w:r w:rsidR="009077AB" w:rsidRPr="00144F99">
        <w:rPr>
          <w:color w:val="auto"/>
          <w:sz w:val="24"/>
          <w:szCs w:val="24"/>
        </w:rPr>
        <w:t>ПОРЯДОК РАЗРЕШЕНИЯ СПОРОВ</w:t>
      </w:r>
      <w:bookmarkEnd w:id="9"/>
    </w:p>
    <w:p w14:paraId="648168BD" w14:textId="12B222B5" w:rsidR="009077AB" w:rsidRPr="00144F99" w:rsidRDefault="001C5B6F" w:rsidP="001C5B6F">
      <w:pPr>
        <w:pStyle w:val="210"/>
        <w:shd w:val="clear" w:color="auto" w:fill="auto"/>
        <w:tabs>
          <w:tab w:val="left" w:pos="918"/>
        </w:tabs>
        <w:spacing w:after="0" w:line="274" w:lineRule="exact"/>
        <w:rPr>
          <w:color w:val="auto"/>
          <w:sz w:val="24"/>
          <w:szCs w:val="24"/>
        </w:rPr>
      </w:pPr>
      <w:r w:rsidRPr="00144F99">
        <w:rPr>
          <w:color w:val="auto"/>
          <w:sz w:val="24"/>
          <w:szCs w:val="24"/>
        </w:rPr>
        <w:t>8.1.</w:t>
      </w:r>
      <w:r w:rsidR="00F62B80" w:rsidRPr="00144F99">
        <w:rPr>
          <w:color w:val="auto"/>
          <w:sz w:val="24"/>
          <w:szCs w:val="24"/>
        </w:rPr>
        <w:t xml:space="preserve"> </w:t>
      </w:r>
      <w:r w:rsidR="009077AB" w:rsidRPr="00144F99">
        <w:rPr>
          <w:color w:val="auto"/>
          <w:sz w:val="24"/>
          <w:szCs w:val="24"/>
        </w:rPr>
        <w:t>Все споры и разногласия, возникшие между сторонами при исполнении договора, подлежат разрешению в претензионном порядке. Срок рассмотрения претензии 20 (двадцать) календарных дней с момента получения претензии.</w:t>
      </w:r>
    </w:p>
    <w:p w14:paraId="539BF553" w14:textId="59486513" w:rsidR="009077AB" w:rsidRPr="00144F99" w:rsidRDefault="001C5B6F" w:rsidP="001C5B6F">
      <w:pPr>
        <w:pStyle w:val="210"/>
        <w:shd w:val="clear" w:color="auto" w:fill="auto"/>
        <w:tabs>
          <w:tab w:val="left" w:pos="910"/>
        </w:tabs>
        <w:spacing w:after="103" w:line="274" w:lineRule="exact"/>
        <w:rPr>
          <w:color w:val="auto"/>
          <w:sz w:val="24"/>
          <w:szCs w:val="24"/>
        </w:rPr>
      </w:pPr>
      <w:r w:rsidRPr="00144F99">
        <w:rPr>
          <w:color w:val="auto"/>
          <w:sz w:val="24"/>
          <w:szCs w:val="24"/>
        </w:rPr>
        <w:t>8.2.</w:t>
      </w:r>
      <w:r w:rsidR="00F62B80" w:rsidRPr="00144F99">
        <w:rPr>
          <w:color w:val="auto"/>
          <w:sz w:val="24"/>
          <w:szCs w:val="24"/>
        </w:rPr>
        <w:t xml:space="preserve"> </w:t>
      </w:r>
      <w:r w:rsidR="009077AB" w:rsidRPr="00144F99">
        <w:rPr>
          <w:color w:val="auto"/>
          <w:sz w:val="24"/>
          <w:szCs w:val="24"/>
        </w:rPr>
        <w:t>При неурегулировании спорных вопросов или неполучении ответа на предъявленную претензию споры передаются на рассмотрение Арбитражного суда по месту нахождения истца.</w:t>
      </w:r>
    </w:p>
    <w:p w14:paraId="0ED52F30" w14:textId="77777777" w:rsidR="00E20AF6" w:rsidRPr="00144F99" w:rsidRDefault="00E20AF6" w:rsidP="001C5B6F">
      <w:pPr>
        <w:pStyle w:val="210"/>
        <w:shd w:val="clear" w:color="auto" w:fill="auto"/>
        <w:tabs>
          <w:tab w:val="left" w:pos="910"/>
        </w:tabs>
        <w:spacing w:after="103" w:line="274" w:lineRule="exact"/>
        <w:rPr>
          <w:color w:val="auto"/>
          <w:sz w:val="24"/>
          <w:szCs w:val="24"/>
        </w:rPr>
      </w:pPr>
    </w:p>
    <w:p w14:paraId="211F42C0" w14:textId="4553B0B6" w:rsidR="009077AB" w:rsidRPr="00144F99" w:rsidRDefault="001C5B6F" w:rsidP="00A85BBC">
      <w:pPr>
        <w:pStyle w:val="13"/>
        <w:keepNext/>
        <w:keepLines/>
        <w:shd w:val="clear" w:color="auto" w:fill="auto"/>
        <w:tabs>
          <w:tab w:val="left" w:pos="1378"/>
        </w:tabs>
        <w:spacing w:after="86" w:line="220" w:lineRule="exact"/>
        <w:jc w:val="center"/>
        <w:rPr>
          <w:color w:val="auto"/>
          <w:sz w:val="24"/>
          <w:szCs w:val="24"/>
        </w:rPr>
      </w:pPr>
      <w:bookmarkStart w:id="10" w:name="bookmark5"/>
      <w:r w:rsidRPr="00144F99">
        <w:rPr>
          <w:color w:val="auto"/>
          <w:sz w:val="24"/>
          <w:szCs w:val="24"/>
        </w:rPr>
        <w:t>9.</w:t>
      </w:r>
      <w:r w:rsidR="009077AB" w:rsidRPr="00144F99">
        <w:rPr>
          <w:color w:val="auto"/>
          <w:sz w:val="24"/>
          <w:szCs w:val="24"/>
        </w:rPr>
        <w:t>СОГЛАШЕНИЕ О СОБЛЮДЕНИИ АНТИКОРРУПЦИОННЫХ УСЛОВИЙ</w:t>
      </w:r>
      <w:bookmarkEnd w:id="10"/>
    </w:p>
    <w:p w14:paraId="4750922C" w14:textId="495A7187" w:rsidR="009077AB" w:rsidRPr="00144F99" w:rsidRDefault="001C5B6F" w:rsidP="001C5B6F">
      <w:pPr>
        <w:pStyle w:val="210"/>
        <w:shd w:val="clear" w:color="auto" w:fill="auto"/>
        <w:tabs>
          <w:tab w:val="left" w:pos="918"/>
        </w:tabs>
        <w:spacing w:after="0" w:line="274" w:lineRule="exact"/>
        <w:rPr>
          <w:color w:val="auto"/>
          <w:sz w:val="24"/>
          <w:szCs w:val="24"/>
        </w:rPr>
      </w:pPr>
      <w:r w:rsidRPr="00144F99">
        <w:rPr>
          <w:color w:val="auto"/>
          <w:sz w:val="24"/>
          <w:szCs w:val="24"/>
        </w:rPr>
        <w:t>9.1.</w:t>
      </w:r>
      <w:r w:rsidR="00F62B80" w:rsidRPr="00144F99">
        <w:rPr>
          <w:color w:val="auto"/>
          <w:sz w:val="24"/>
          <w:szCs w:val="24"/>
        </w:rPr>
        <w:t xml:space="preserve"> </w:t>
      </w:r>
      <w:r w:rsidR="009077AB" w:rsidRPr="00144F99">
        <w:rPr>
          <w:color w:val="auto"/>
          <w:sz w:val="24"/>
          <w:szCs w:val="24"/>
        </w:rPr>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 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14:paraId="79047454" w14:textId="2DC229E7" w:rsidR="009077AB" w:rsidRPr="00144F99" w:rsidRDefault="001C5B6F" w:rsidP="001C5B6F">
      <w:pPr>
        <w:pStyle w:val="210"/>
        <w:shd w:val="clear" w:color="auto" w:fill="auto"/>
        <w:tabs>
          <w:tab w:val="left" w:pos="1480"/>
        </w:tabs>
        <w:spacing w:after="0" w:line="274" w:lineRule="exact"/>
        <w:rPr>
          <w:color w:val="auto"/>
          <w:sz w:val="24"/>
          <w:szCs w:val="24"/>
        </w:rPr>
      </w:pPr>
      <w:r w:rsidRPr="00144F99">
        <w:rPr>
          <w:color w:val="auto"/>
          <w:sz w:val="24"/>
          <w:szCs w:val="24"/>
        </w:rPr>
        <w:t>9.2.</w:t>
      </w:r>
      <w:r w:rsidR="00F62B80" w:rsidRPr="00144F99">
        <w:rPr>
          <w:color w:val="auto"/>
          <w:sz w:val="24"/>
          <w:szCs w:val="24"/>
        </w:rPr>
        <w:t xml:space="preserve"> </w:t>
      </w:r>
      <w:r w:rsidR="009077AB" w:rsidRPr="00144F99">
        <w:rPr>
          <w:color w:val="auto"/>
          <w:sz w:val="24"/>
          <w:szCs w:val="24"/>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17B02FA1" w14:textId="51A7774F" w:rsidR="009077AB" w:rsidRPr="00144F99" w:rsidRDefault="001C5B6F" w:rsidP="0010713C">
      <w:pPr>
        <w:pStyle w:val="210"/>
        <w:shd w:val="clear" w:color="auto" w:fill="auto"/>
        <w:tabs>
          <w:tab w:val="left" w:pos="896"/>
        </w:tabs>
        <w:spacing w:after="0" w:line="274" w:lineRule="exact"/>
        <w:rPr>
          <w:color w:val="auto"/>
          <w:sz w:val="24"/>
          <w:szCs w:val="24"/>
        </w:rPr>
      </w:pPr>
      <w:r w:rsidRPr="00144F99">
        <w:rPr>
          <w:color w:val="auto"/>
          <w:sz w:val="24"/>
          <w:szCs w:val="24"/>
        </w:rPr>
        <w:t>9.3</w:t>
      </w:r>
      <w:r w:rsidR="00F62B80" w:rsidRPr="00144F99">
        <w:rPr>
          <w:color w:val="auto"/>
          <w:sz w:val="24"/>
          <w:szCs w:val="24"/>
        </w:rPr>
        <w:t xml:space="preserve">. </w:t>
      </w:r>
      <w:r w:rsidR="009077AB" w:rsidRPr="00144F99">
        <w:rPr>
          <w:color w:val="auto"/>
          <w:sz w:val="24"/>
          <w:szCs w:val="24"/>
        </w:rPr>
        <w:t>Каждая из Сторон отказывается от стимулирования каких-либо действий в пользу</w:t>
      </w:r>
      <w:r w:rsidR="0010713C" w:rsidRPr="00144F99">
        <w:rPr>
          <w:color w:val="auto"/>
          <w:sz w:val="24"/>
          <w:szCs w:val="24"/>
        </w:rPr>
        <w:t xml:space="preserve"> </w:t>
      </w:r>
      <w:r w:rsidR="009077AB" w:rsidRPr="00144F99">
        <w:rPr>
          <w:color w:val="auto"/>
          <w:sz w:val="24"/>
          <w:szCs w:val="24"/>
        </w:rPr>
        <w:t>стимулирующей Стороны.</w:t>
      </w:r>
    </w:p>
    <w:p w14:paraId="5D1FEA2F" w14:textId="77777777" w:rsidR="009077AB" w:rsidRPr="00144F99" w:rsidRDefault="009077AB" w:rsidP="0010713C">
      <w:pPr>
        <w:pStyle w:val="210"/>
        <w:shd w:val="clear" w:color="auto" w:fill="auto"/>
        <w:spacing w:after="0" w:line="274" w:lineRule="exact"/>
        <w:ind w:firstLine="900"/>
        <w:rPr>
          <w:color w:val="auto"/>
          <w:sz w:val="24"/>
          <w:szCs w:val="24"/>
        </w:rPr>
      </w:pPr>
      <w:r w:rsidRPr="00144F99">
        <w:rPr>
          <w:color w:val="auto"/>
          <w:sz w:val="24"/>
          <w:szCs w:val="24"/>
        </w:rPr>
        <w:t>Под действиями работника, осуществляемыми в пользу стимулирующей его Стороны, понимается:</w:t>
      </w:r>
    </w:p>
    <w:p w14:paraId="2C67FDD8" w14:textId="77777777" w:rsidR="009077AB" w:rsidRPr="00144F99" w:rsidRDefault="009077AB" w:rsidP="009077AB">
      <w:pPr>
        <w:pStyle w:val="210"/>
        <w:numPr>
          <w:ilvl w:val="0"/>
          <w:numId w:val="2"/>
        </w:numPr>
        <w:shd w:val="clear" w:color="auto" w:fill="auto"/>
        <w:tabs>
          <w:tab w:val="left" w:pos="750"/>
        </w:tabs>
        <w:spacing w:after="0" w:line="274" w:lineRule="exact"/>
        <w:ind w:firstLine="460"/>
        <w:rPr>
          <w:color w:val="auto"/>
          <w:sz w:val="24"/>
          <w:szCs w:val="24"/>
        </w:rPr>
      </w:pPr>
      <w:r w:rsidRPr="00144F99">
        <w:rPr>
          <w:color w:val="auto"/>
          <w:sz w:val="24"/>
          <w:szCs w:val="24"/>
        </w:rPr>
        <w:t>представление неоправданных преимуществ по сравнению с другими контрагентами;</w:t>
      </w:r>
    </w:p>
    <w:p w14:paraId="2C82091C" w14:textId="77777777" w:rsidR="009077AB" w:rsidRPr="00144F99" w:rsidRDefault="009077AB" w:rsidP="009077AB">
      <w:pPr>
        <w:pStyle w:val="210"/>
        <w:numPr>
          <w:ilvl w:val="0"/>
          <w:numId w:val="2"/>
        </w:numPr>
        <w:shd w:val="clear" w:color="auto" w:fill="auto"/>
        <w:tabs>
          <w:tab w:val="left" w:pos="750"/>
        </w:tabs>
        <w:spacing w:after="0" w:line="274" w:lineRule="exact"/>
        <w:ind w:firstLine="460"/>
        <w:contextualSpacing/>
        <w:rPr>
          <w:color w:val="auto"/>
          <w:sz w:val="24"/>
          <w:szCs w:val="24"/>
        </w:rPr>
      </w:pPr>
      <w:r w:rsidRPr="00144F99">
        <w:rPr>
          <w:color w:val="auto"/>
          <w:sz w:val="24"/>
          <w:szCs w:val="24"/>
        </w:rPr>
        <w:t>представление каких-либо гарантий;</w:t>
      </w:r>
    </w:p>
    <w:p w14:paraId="0C5AC915" w14:textId="77777777" w:rsidR="0010713C" w:rsidRPr="00144F99" w:rsidRDefault="009077AB" w:rsidP="0010713C">
      <w:pPr>
        <w:pStyle w:val="210"/>
        <w:numPr>
          <w:ilvl w:val="0"/>
          <w:numId w:val="2"/>
        </w:numPr>
        <w:shd w:val="clear" w:color="auto" w:fill="auto"/>
        <w:tabs>
          <w:tab w:val="left" w:pos="750"/>
        </w:tabs>
        <w:spacing w:after="0" w:line="274" w:lineRule="exact"/>
        <w:ind w:firstLine="460"/>
        <w:contextualSpacing/>
        <w:rPr>
          <w:color w:val="auto"/>
          <w:sz w:val="24"/>
          <w:szCs w:val="24"/>
        </w:rPr>
      </w:pPr>
      <w:r w:rsidRPr="00144F99">
        <w:rPr>
          <w:color w:val="auto"/>
          <w:sz w:val="24"/>
          <w:szCs w:val="24"/>
        </w:rPr>
        <w:t>ускорение существующих процедур;</w:t>
      </w:r>
    </w:p>
    <w:p w14:paraId="5D9168A6" w14:textId="14F2C828" w:rsidR="009077AB" w:rsidRPr="00144F99" w:rsidRDefault="0010713C" w:rsidP="0010713C">
      <w:pPr>
        <w:pStyle w:val="210"/>
        <w:numPr>
          <w:ilvl w:val="0"/>
          <w:numId w:val="2"/>
        </w:numPr>
        <w:shd w:val="clear" w:color="auto" w:fill="auto"/>
        <w:tabs>
          <w:tab w:val="left" w:pos="750"/>
        </w:tabs>
        <w:spacing w:after="0" w:line="274" w:lineRule="exact"/>
        <w:ind w:firstLine="460"/>
        <w:contextualSpacing/>
        <w:rPr>
          <w:color w:val="auto"/>
          <w:sz w:val="24"/>
          <w:szCs w:val="24"/>
        </w:rPr>
      </w:pPr>
      <w:r w:rsidRPr="00144F99">
        <w:rPr>
          <w:color w:val="auto"/>
          <w:sz w:val="24"/>
          <w:szCs w:val="24"/>
        </w:rPr>
        <w:t xml:space="preserve">иные </w:t>
      </w:r>
      <w:r w:rsidR="009077AB" w:rsidRPr="00144F99">
        <w:rPr>
          <w:color w:val="auto"/>
          <w:sz w:val="24"/>
          <w:szCs w:val="24"/>
        </w:rPr>
        <w:t>действия, выполняемые работниками в рамках своих должностных обязанностей, идущие вразрез с принципами прозрачности и открытости взаимоотношений Сторонами.</w:t>
      </w:r>
    </w:p>
    <w:p w14:paraId="2E688D02" w14:textId="4B9BFAB6" w:rsidR="009077AB" w:rsidRPr="00144F99" w:rsidRDefault="001C5B6F" w:rsidP="001C5B6F">
      <w:pPr>
        <w:pStyle w:val="210"/>
        <w:shd w:val="clear" w:color="auto" w:fill="auto"/>
        <w:tabs>
          <w:tab w:val="left" w:pos="871"/>
        </w:tabs>
        <w:spacing w:after="0" w:line="274" w:lineRule="exact"/>
        <w:rPr>
          <w:color w:val="auto"/>
          <w:sz w:val="24"/>
          <w:szCs w:val="24"/>
        </w:rPr>
      </w:pPr>
      <w:r w:rsidRPr="00144F99">
        <w:rPr>
          <w:color w:val="auto"/>
          <w:sz w:val="24"/>
          <w:szCs w:val="24"/>
        </w:rPr>
        <w:t>9.4.</w:t>
      </w:r>
      <w:r w:rsidR="00F62B80" w:rsidRPr="00144F99">
        <w:rPr>
          <w:color w:val="auto"/>
          <w:sz w:val="24"/>
          <w:szCs w:val="24"/>
        </w:rPr>
        <w:t xml:space="preserve"> </w:t>
      </w:r>
      <w:r w:rsidR="009077AB" w:rsidRPr="00144F99">
        <w:rPr>
          <w:color w:val="auto"/>
          <w:sz w:val="24"/>
          <w:szCs w:val="24"/>
        </w:rPr>
        <w:t>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w:t>
      </w:r>
    </w:p>
    <w:p w14:paraId="7BF6645C" w14:textId="77777777" w:rsidR="009077AB" w:rsidRPr="00144F99" w:rsidRDefault="009077AB" w:rsidP="009077AB">
      <w:pPr>
        <w:pStyle w:val="210"/>
        <w:shd w:val="clear" w:color="auto" w:fill="auto"/>
        <w:spacing w:after="0" w:line="274" w:lineRule="exact"/>
        <w:ind w:firstLine="900"/>
        <w:rPr>
          <w:color w:val="auto"/>
          <w:sz w:val="24"/>
          <w:szCs w:val="24"/>
        </w:rPr>
      </w:pPr>
      <w:r w:rsidRPr="00144F99">
        <w:rPr>
          <w:color w:val="auto"/>
          <w:sz w:val="24"/>
          <w:szCs w:val="24"/>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14:paraId="36750712" w14:textId="39EDEAB0" w:rsidR="009077AB" w:rsidRPr="00144F99" w:rsidRDefault="001C5B6F" w:rsidP="001C5B6F">
      <w:pPr>
        <w:pStyle w:val="210"/>
        <w:shd w:val="clear" w:color="auto" w:fill="auto"/>
        <w:tabs>
          <w:tab w:val="left" w:pos="871"/>
        </w:tabs>
        <w:spacing w:after="0" w:line="274" w:lineRule="exact"/>
        <w:rPr>
          <w:color w:val="auto"/>
          <w:sz w:val="24"/>
          <w:szCs w:val="24"/>
        </w:rPr>
      </w:pPr>
      <w:r w:rsidRPr="00144F99">
        <w:rPr>
          <w:color w:val="auto"/>
          <w:sz w:val="24"/>
          <w:szCs w:val="24"/>
        </w:rPr>
        <w:t>9.5.</w:t>
      </w:r>
      <w:r w:rsidR="00F62B80" w:rsidRPr="00144F99">
        <w:rPr>
          <w:color w:val="auto"/>
          <w:sz w:val="24"/>
          <w:szCs w:val="24"/>
        </w:rPr>
        <w:t xml:space="preserve"> </w:t>
      </w:r>
      <w:r w:rsidR="009077AB" w:rsidRPr="00144F99">
        <w:rPr>
          <w:color w:val="auto"/>
          <w:sz w:val="24"/>
          <w:szCs w:val="24"/>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w:t>
      </w:r>
      <w:r w:rsidR="009077AB" w:rsidRPr="00144F99">
        <w:rPr>
          <w:color w:val="auto"/>
          <w:sz w:val="24"/>
          <w:szCs w:val="24"/>
        </w:rPr>
        <w:lastRenderedPageBreak/>
        <w:t>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29D1BE0" w14:textId="77514238" w:rsidR="009077AB" w:rsidRPr="00144F99" w:rsidRDefault="005D6D1C" w:rsidP="005D6D1C">
      <w:pPr>
        <w:pStyle w:val="210"/>
        <w:shd w:val="clear" w:color="auto" w:fill="auto"/>
        <w:tabs>
          <w:tab w:val="left" w:pos="990"/>
        </w:tabs>
        <w:spacing w:after="0" w:line="274" w:lineRule="exact"/>
        <w:rPr>
          <w:color w:val="auto"/>
          <w:sz w:val="24"/>
          <w:szCs w:val="24"/>
        </w:rPr>
      </w:pPr>
      <w:r w:rsidRPr="00144F99">
        <w:rPr>
          <w:color w:val="auto"/>
          <w:sz w:val="24"/>
          <w:szCs w:val="24"/>
        </w:rPr>
        <w:t>9.6.</w:t>
      </w:r>
      <w:r w:rsidR="00F62B80" w:rsidRPr="00144F99">
        <w:rPr>
          <w:color w:val="auto"/>
          <w:sz w:val="24"/>
          <w:szCs w:val="24"/>
        </w:rPr>
        <w:t xml:space="preserve"> </w:t>
      </w:r>
      <w:r w:rsidR="009077AB" w:rsidRPr="00144F99">
        <w:rPr>
          <w:color w:val="auto"/>
          <w:sz w:val="24"/>
          <w:szCs w:val="24"/>
        </w:rPr>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20432E27" w14:textId="036647D9" w:rsidR="009077AB" w:rsidRPr="00144F99" w:rsidRDefault="005D6D1C" w:rsidP="005D6D1C">
      <w:pPr>
        <w:pStyle w:val="210"/>
        <w:shd w:val="clear" w:color="auto" w:fill="auto"/>
        <w:tabs>
          <w:tab w:val="left" w:pos="1032"/>
        </w:tabs>
        <w:spacing w:after="0" w:line="274" w:lineRule="exact"/>
        <w:rPr>
          <w:color w:val="auto"/>
          <w:sz w:val="24"/>
          <w:szCs w:val="24"/>
        </w:rPr>
      </w:pPr>
      <w:r w:rsidRPr="00144F99">
        <w:rPr>
          <w:color w:val="auto"/>
          <w:sz w:val="24"/>
          <w:szCs w:val="24"/>
        </w:rPr>
        <w:t>9.7.</w:t>
      </w:r>
      <w:r w:rsidR="00F62B80" w:rsidRPr="00144F99">
        <w:rPr>
          <w:color w:val="auto"/>
          <w:sz w:val="24"/>
          <w:szCs w:val="24"/>
        </w:rPr>
        <w:t xml:space="preserve"> </w:t>
      </w:r>
      <w:r w:rsidR="009077AB" w:rsidRPr="00144F99">
        <w:rPr>
          <w:color w:val="auto"/>
          <w:sz w:val="24"/>
          <w:szCs w:val="24"/>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C4E5679" w14:textId="05DEF9B9" w:rsidR="009077AB" w:rsidRPr="00144F99" w:rsidRDefault="005D6D1C" w:rsidP="005D6D1C">
      <w:pPr>
        <w:pStyle w:val="210"/>
        <w:shd w:val="clear" w:color="auto" w:fill="auto"/>
        <w:tabs>
          <w:tab w:val="left" w:pos="1220"/>
        </w:tabs>
        <w:spacing w:after="0" w:line="274" w:lineRule="exact"/>
        <w:rPr>
          <w:color w:val="auto"/>
          <w:sz w:val="24"/>
          <w:szCs w:val="24"/>
        </w:rPr>
      </w:pPr>
      <w:r w:rsidRPr="00144F99">
        <w:rPr>
          <w:color w:val="auto"/>
          <w:sz w:val="24"/>
          <w:szCs w:val="24"/>
        </w:rPr>
        <w:t>9.8.</w:t>
      </w:r>
      <w:r w:rsidR="00F62B80" w:rsidRPr="00144F99">
        <w:rPr>
          <w:color w:val="auto"/>
          <w:sz w:val="24"/>
          <w:szCs w:val="24"/>
        </w:rPr>
        <w:t xml:space="preserve"> </w:t>
      </w:r>
      <w:r w:rsidR="009077AB" w:rsidRPr="00144F99">
        <w:rPr>
          <w:color w:val="auto"/>
          <w:sz w:val="24"/>
          <w:szCs w:val="24"/>
        </w:rPr>
        <w:t>Стороны гарантируют осуществление надлежащего разбирательства по представленным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745844A8" w14:textId="561ECFEC" w:rsidR="009077AB" w:rsidRPr="00144F99" w:rsidRDefault="005D6D1C" w:rsidP="005D6D1C">
      <w:pPr>
        <w:pStyle w:val="210"/>
        <w:shd w:val="clear" w:color="auto" w:fill="auto"/>
        <w:tabs>
          <w:tab w:val="left" w:pos="1220"/>
        </w:tabs>
        <w:spacing w:after="0" w:line="274" w:lineRule="exact"/>
        <w:rPr>
          <w:color w:val="auto"/>
          <w:sz w:val="24"/>
          <w:szCs w:val="24"/>
        </w:rPr>
      </w:pPr>
      <w:r w:rsidRPr="00144F99">
        <w:rPr>
          <w:color w:val="auto"/>
          <w:sz w:val="24"/>
          <w:szCs w:val="24"/>
        </w:rPr>
        <w:t>9.9.</w:t>
      </w:r>
      <w:r w:rsidR="00F62B80" w:rsidRPr="00144F99">
        <w:rPr>
          <w:color w:val="auto"/>
          <w:sz w:val="24"/>
          <w:szCs w:val="24"/>
        </w:rPr>
        <w:t xml:space="preserve"> </w:t>
      </w:r>
      <w:r w:rsidR="009077AB" w:rsidRPr="00144F99">
        <w:rPr>
          <w:color w:val="auto"/>
          <w:sz w:val="24"/>
          <w:szCs w:val="24"/>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7A21CA79" w14:textId="77777777" w:rsidR="005D6D1C" w:rsidRPr="00144F99" w:rsidRDefault="005D6D1C" w:rsidP="005D6D1C">
      <w:pPr>
        <w:pStyle w:val="210"/>
        <w:shd w:val="clear" w:color="auto" w:fill="auto"/>
        <w:tabs>
          <w:tab w:val="left" w:pos="1220"/>
        </w:tabs>
        <w:spacing w:after="0" w:line="274" w:lineRule="exact"/>
        <w:rPr>
          <w:color w:val="auto"/>
          <w:sz w:val="24"/>
          <w:szCs w:val="24"/>
        </w:rPr>
      </w:pPr>
    </w:p>
    <w:p w14:paraId="794EE607" w14:textId="40F56565" w:rsidR="009077AB" w:rsidRDefault="005D6D1C" w:rsidP="0010713C">
      <w:pPr>
        <w:pStyle w:val="13"/>
        <w:keepNext/>
        <w:keepLines/>
        <w:shd w:val="clear" w:color="auto" w:fill="auto"/>
        <w:tabs>
          <w:tab w:val="left" w:pos="4406"/>
        </w:tabs>
        <w:jc w:val="center"/>
        <w:rPr>
          <w:color w:val="auto"/>
          <w:sz w:val="24"/>
          <w:szCs w:val="24"/>
        </w:rPr>
      </w:pPr>
      <w:bookmarkStart w:id="11" w:name="bookmark6"/>
      <w:r w:rsidRPr="00144F99">
        <w:rPr>
          <w:color w:val="auto"/>
          <w:sz w:val="24"/>
          <w:szCs w:val="24"/>
        </w:rPr>
        <w:t>10.</w:t>
      </w:r>
      <w:r w:rsidR="00700EC5" w:rsidRPr="00144F99">
        <w:rPr>
          <w:color w:val="auto"/>
          <w:sz w:val="24"/>
          <w:szCs w:val="24"/>
        </w:rPr>
        <w:t xml:space="preserve"> </w:t>
      </w:r>
      <w:r w:rsidR="009077AB" w:rsidRPr="00144F99">
        <w:rPr>
          <w:color w:val="auto"/>
          <w:sz w:val="24"/>
          <w:szCs w:val="24"/>
        </w:rPr>
        <w:t>ОБЩИЕ ПОЛОЖЕНИЯ</w:t>
      </w:r>
      <w:bookmarkEnd w:id="11"/>
    </w:p>
    <w:p w14:paraId="053356AF" w14:textId="77777777" w:rsidR="00382119" w:rsidRPr="00144F99" w:rsidRDefault="00382119" w:rsidP="0010713C">
      <w:pPr>
        <w:pStyle w:val="13"/>
        <w:keepNext/>
        <w:keepLines/>
        <w:shd w:val="clear" w:color="auto" w:fill="auto"/>
        <w:tabs>
          <w:tab w:val="left" w:pos="4406"/>
        </w:tabs>
        <w:jc w:val="center"/>
        <w:rPr>
          <w:color w:val="auto"/>
          <w:sz w:val="24"/>
          <w:szCs w:val="24"/>
        </w:rPr>
      </w:pPr>
    </w:p>
    <w:p w14:paraId="62DB8444" w14:textId="4C4689EB" w:rsidR="009077AB" w:rsidRPr="00144F99" w:rsidRDefault="005D6D1C" w:rsidP="005D6D1C">
      <w:pPr>
        <w:pStyle w:val="210"/>
        <w:shd w:val="clear" w:color="auto" w:fill="auto"/>
        <w:tabs>
          <w:tab w:val="left" w:pos="1032"/>
        </w:tabs>
        <w:spacing w:after="0" w:line="274" w:lineRule="exact"/>
        <w:rPr>
          <w:color w:val="auto"/>
          <w:sz w:val="24"/>
          <w:szCs w:val="24"/>
        </w:rPr>
      </w:pPr>
      <w:r w:rsidRPr="00144F99">
        <w:rPr>
          <w:color w:val="auto"/>
          <w:sz w:val="24"/>
          <w:szCs w:val="24"/>
        </w:rPr>
        <w:t>10.1</w:t>
      </w:r>
      <w:r w:rsidR="00F62B80" w:rsidRPr="00144F99">
        <w:rPr>
          <w:color w:val="auto"/>
          <w:sz w:val="24"/>
          <w:szCs w:val="24"/>
        </w:rPr>
        <w:t xml:space="preserve">. </w:t>
      </w:r>
      <w:r w:rsidR="009077AB" w:rsidRPr="00144F99">
        <w:rPr>
          <w:color w:val="auto"/>
          <w:sz w:val="24"/>
          <w:szCs w:val="24"/>
        </w:rPr>
        <w:t>Настоящий договор составлен в двух экземплярах, имеющих одинаковую юридическую</w:t>
      </w:r>
      <w:r w:rsidR="0010713C" w:rsidRPr="00144F99">
        <w:rPr>
          <w:color w:val="auto"/>
          <w:sz w:val="24"/>
          <w:szCs w:val="24"/>
        </w:rPr>
        <w:t xml:space="preserve"> силу, по одному для каждой из С</w:t>
      </w:r>
      <w:r w:rsidR="009077AB" w:rsidRPr="00144F99">
        <w:rPr>
          <w:color w:val="auto"/>
          <w:sz w:val="24"/>
          <w:szCs w:val="24"/>
        </w:rPr>
        <w:t>торон.</w:t>
      </w:r>
    </w:p>
    <w:p w14:paraId="1A6E09EF" w14:textId="4EAF1BF6" w:rsidR="009077AB" w:rsidRPr="00144F99" w:rsidRDefault="005D6D1C" w:rsidP="005D6D1C">
      <w:pPr>
        <w:pStyle w:val="210"/>
        <w:shd w:val="clear" w:color="auto" w:fill="auto"/>
        <w:tabs>
          <w:tab w:val="left" w:pos="1032"/>
        </w:tabs>
        <w:spacing w:after="0" w:line="274" w:lineRule="exact"/>
        <w:rPr>
          <w:color w:val="auto"/>
          <w:sz w:val="24"/>
          <w:szCs w:val="24"/>
        </w:rPr>
      </w:pPr>
      <w:r w:rsidRPr="00144F99">
        <w:rPr>
          <w:color w:val="auto"/>
          <w:sz w:val="24"/>
          <w:szCs w:val="24"/>
        </w:rPr>
        <w:t>10.2.</w:t>
      </w:r>
      <w:r w:rsidR="00F62B80" w:rsidRPr="00144F99">
        <w:rPr>
          <w:color w:val="auto"/>
          <w:sz w:val="24"/>
          <w:szCs w:val="24"/>
        </w:rPr>
        <w:t xml:space="preserve"> </w:t>
      </w:r>
      <w:r w:rsidR="009077AB" w:rsidRPr="00144F99">
        <w:rPr>
          <w:color w:val="auto"/>
          <w:sz w:val="24"/>
          <w:szCs w:val="24"/>
        </w:rPr>
        <w:t>Во всем остальном, не предусмотренном настоящим Договором, стороны руководствуются действующим законодательством РФ.</w:t>
      </w:r>
    </w:p>
    <w:p w14:paraId="0A7FD884" w14:textId="2F73DFEB" w:rsidR="009077AB" w:rsidRPr="00144F99" w:rsidRDefault="005D6D1C" w:rsidP="005D6D1C">
      <w:pPr>
        <w:pStyle w:val="210"/>
        <w:shd w:val="clear" w:color="auto" w:fill="auto"/>
        <w:tabs>
          <w:tab w:val="left" w:pos="896"/>
        </w:tabs>
        <w:spacing w:after="0" w:line="256" w:lineRule="exact"/>
        <w:rPr>
          <w:color w:val="auto"/>
          <w:sz w:val="24"/>
          <w:szCs w:val="24"/>
        </w:rPr>
      </w:pPr>
      <w:r w:rsidRPr="00144F99">
        <w:rPr>
          <w:color w:val="auto"/>
          <w:sz w:val="24"/>
          <w:szCs w:val="24"/>
        </w:rPr>
        <w:t>10.3.</w:t>
      </w:r>
      <w:r w:rsidR="00F62B80" w:rsidRPr="00144F99">
        <w:rPr>
          <w:color w:val="auto"/>
          <w:sz w:val="24"/>
          <w:szCs w:val="24"/>
        </w:rPr>
        <w:t xml:space="preserve"> </w:t>
      </w:r>
      <w:r w:rsidR="009077AB" w:rsidRPr="00144F99">
        <w:rPr>
          <w:color w:val="auto"/>
          <w:sz w:val="24"/>
          <w:szCs w:val="24"/>
        </w:rPr>
        <w:t>Передача прав и обязанностей по настоящему договору третьей стороне может быть осуществлена только</w:t>
      </w:r>
      <w:r w:rsidR="0010713C" w:rsidRPr="00144F99">
        <w:rPr>
          <w:color w:val="auto"/>
          <w:sz w:val="24"/>
          <w:szCs w:val="24"/>
        </w:rPr>
        <w:t xml:space="preserve"> с письменного согласия другой С</w:t>
      </w:r>
      <w:r w:rsidR="009077AB" w:rsidRPr="00144F99">
        <w:rPr>
          <w:color w:val="auto"/>
          <w:sz w:val="24"/>
          <w:szCs w:val="24"/>
        </w:rPr>
        <w:t>тороны. Уступка права требования по настоящему договору может быть произведена</w:t>
      </w:r>
      <w:r w:rsidR="0010713C" w:rsidRPr="00144F99">
        <w:rPr>
          <w:color w:val="auto"/>
          <w:sz w:val="24"/>
          <w:szCs w:val="24"/>
        </w:rPr>
        <w:t xml:space="preserve"> с письменного согласия другой С</w:t>
      </w:r>
      <w:r w:rsidR="009077AB" w:rsidRPr="00144F99">
        <w:rPr>
          <w:color w:val="auto"/>
          <w:sz w:val="24"/>
          <w:szCs w:val="24"/>
        </w:rPr>
        <w:t>тороны.</w:t>
      </w:r>
    </w:p>
    <w:p w14:paraId="65A1E664" w14:textId="08F9BB6B" w:rsidR="009077AB" w:rsidRPr="00144F99" w:rsidRDefault="005D6D1C" w:rsidP="005D6D1C">
      <w:pPr>
        <w:pStyle w:val="210"/>
        <w:shd w:val="clear" w:color="auto" w:fill="auto"/>
        <w:tabs>
          <w:tab w:val="left" w:pos="889"/>
        </w:tabs>
        <w:spacing w:after="0" w:line="256" w:lineRule="exact"/>
        <w:rPr>
          <w:color w:val="auto"/>
          <w:sz w:val="24"/>
          <w:szCs w:val="24"/>
        </w:rPr>
      </w:pPr>
      <w:r w:rsidRPr="00144F99">
        <w:rPr>
          <w:color w:val="auto"/>
          <w:sz w:val="24"/>
          <w:szCs w:val="24"/>
        </w:rPr>
        <w:t>10.4.</w:t>
      </w:r>
      <w:r w:rsidR="00F62B80" w:rsidRPr="00144F99">
        <w:rPr>
          <w:color w:val="auto"/>
          <w:sz w:val="24"/>
          <w:szCs w:val="24"/>
        </w:rPr>
        <w:t xml:space="preserve"> </w:t>
      </w:r>
      <w:r w:rsidR="009077AB" w:rsidRPr="00144F99">
        <w:rPr>
          <w:color w:val="auto"/>
          <w:sz w:val="24"/>
          <w:szCs w:val="24"/>
        </w:rPr>
        <w:t>Все дополнения и изменения к настоящему Договору действительны лишь при условии, если они совершены в письменной форме и подписаны у</w:t>
      </w:r>
      <w:r w:rsidR="0010713C" w:rsidRPr="00144F99">
        <w:rPr>
          <w:color w:val="auto"/>
          <w:sz w:val="24"/>
          <w:szCs w:val="24"/>
        </w:rPr>
        <w:t>полномоченными представителями С</w:t>
      </w:r>
      <w:r w:rsidR="009077AB" w:rsidRPr="00144F99">
        <w:rPr>
          <w:color w:val="auto"/>
          <w:sz w:val="24"/>
          <w:szCs w:val="24"/>
        </w:rPr>
        <w:t>торон.</w:t>
      </w:r>
    </w:p>
    <w:p w14:paraId="0F106B24" w14:textId="5C30C79E" w:rsidR="009077AB" w:rsidRPr="00144F99" w:rsidRDefault="005D6D1C" w:rsidP="005D6D1C">
      <w:pPr>
        <w:pStyle w:val="210"/>
        <w:shd w:val="clear" w:color="auto" w:fill="auto"/>
        <w:tabs>
          <w:tab w:val="left" w:pos="896"/>
        </w:tabs>
        <w:spacing w:after="0" w:line="274" w:lineRule="exact"/>
        <w:rPr>
          <w:color w:val="auto"/>
          <w:sz w:val="24"/>
          <w:szCs w:val="24"/>
        </w:rPr>
      </w:pPr>
      <w:r w:rsidRPr="00144F99">
        <w:rPr>
          <w:color w:val="auto"/>
          <w:sz w:val="24"/>
          <w:szCs w:val="24"/>
        </w:rPr>
        <w:t>10.5.</w:t>
      </w:r>
      <w:r w:rsidR="00F62B80" w:rsidRPr="00144F99">
        <w:rPr>
          <w:color w:val="auto"/>
          <w:sz w:val="24"/>
          <w:szCs w:val="24"/>
        </w:rPr>
        <w:t xml:space="preserve"> </w:t>
      </w:r>
      <w:r w:rsidR="009077AB" w:rsidRPr="00144F99">
        <w:rPr>
          <w:color w:val="auto"/>
          <w:sz w:val="24"/>
          <w:szCs w:val="24"/>
        </w:rPr>
        <w:t>В случае изменения у какой-либо из Сторон юридического статуса, адреса и банковских реквизитов, она обязана в течение 5 (пяти) рабочих дней со дня возникновения изменений письменно известить об этом другую Сторону.</w:t>
      </w:r>
    </w:p>
    <w:p w14:paraId="03EAEB45" w14:textId="6F979B16" w:rsidR="009077AB" w:rsidRPr="00144F99" w:rsidRDefault="005D6D1C" w:rsidP="005D6D1C">
      <w:pPr>
        <w:pStyle w:val="210"/>
        <w:shd w:val="clear" w:color="auto" w:fill="auto"/>
        <w:tabs>
          <w:tab w:val="left" w:pos="903"/>
        </w:tabs>
        <w:spacing w:after="0" w:line="274" w:lineRule="exact"/>
        <w:rPr>
          <w:color w:val="auto"/>
          <w:sz w:val="24"/>
          <w:szCs w:val="24"/>
        </w:rPr>
      </w:pPr>
      <w:r w:rsidRPr="00144F99">
        <w:rPr>
          <w:color w:val="auto"/>
          <w:sz w:val="24"/>
          <w:szCs w:val="24"/>
        </w:rPr>
        <w:t>10.6.</w:t>
      </w:r>
      <w:r w:rsidR="00F62B80" w:rsidRPr="00144F99">
        <w:rPr>
          <w:color w:val="auto"/>
          <w:sz w:val="24"/>
          <w:szCs w:val="24"/>
        </w:rPr>
        <w:t xml:space="preserve"> </w:t>
      </w:r>
      <w:r w:rsidR="009077AB" w:rsidRPr="00144F99">
        <w:rPr>
          <w:color w:val="auto"/>
          <w:sz w:val="24"/>
          <w:szCs w:val="24"/>
        </w:rPr>
        <w:t>В целях оперативного взаимодействия Стороны признают возможность использования в ходе исполнения настоящего Договора факсимильные копий документов, а также возможность передачи таковых посредством электронной почты и соглашаются, что указанные документы имеют юридическую силу при наличии обязательных реквизитов (печати организаций и подписи уполномоченных лиц) до момента предоставления оригиналов соответствующих документов. Оригиналы документов должны быть переданы второй Стороне либо направлены по почте в течение 5 (пяти) календарных дней с момента подписания.</w:t>
      </w:r>
    </w:p>
    <w:p w14:paraId="66506977" w14:textId="517C28BD" w:rsidR="009077AB" w:rsidRPr="00144F99" w:rsidRDefault="005D6D1C" w:rsidP="005D6D1C">
      <w:pPr>
        <w:pStyle w:val="210"/>
        <w:shd w:val="clear" w:color="auto" w:fill="auto"/>
        <w:tabs>
          <w:tab w:val="left" w:pos="982"/>
        </w:tabs>
        <w:spacing w:after="0" w:line="240" w:lineRule="auto"/>
        <w:contextualSpacing/>
        <w:rPr>
          <w:color w:val="auto"/>
          <w:sz w:val="24"/>
          <w:szCs w:val="24"/>
        </w:rPr>
      </w:pPr>
      <w:r w:rsidRPr="00144F99">
        <w:rPr>
          <w:color w:val="auto"/>
          <w:sz w:val="24"/>
          <w:szCs w:val="24"/>
        </w:rPr>
        <w:t>10.7.</w:t>
      </w:r>
      <w:r w:rsidR="004D666E" w:rsidRPr="00144F99">
        <w:rPr>
          <w:color w:val="auto"/>
          <w:sz w:val="24"/>
          <w:szCs w:val="24"/>
        </w:rPr>
        <w:t xml:space="preserve"> </w:t>
      </w:r>
      <w:r w:rsidR="009077AB" w:rsidRPr="00144F99">
        <w:rPr>
          <w:color w:val="auto"/>
          <w:sz w:val="24"/>
          <w:szCs w:val="24"/>
        </w:rPr>
        <w:t>Подписывая настоящий Договор</w:t>
      </w:r>
      <w:r w:rsidR="00CD52D7" w:rsidRPr="00144F99">
        <w:rPr>
          <w:color w:val="auto"/>
          <w:sz w:val="24"/>
          <w:szCs w:val="24"/>
        </w:rPr>
        <w:t xml:space="preserve"> </w:t>
      </w:r>
      <w:r w:rsidR="00A431D7" w:rsidRPr="00144F99">
        <w:rPr>
          <w:color w:val="auto"/>
          <w:sz w:val="24"/>
          <w:szCs w:val="24"/>
        </w:rPr>
        <w:t>Стороны,</w:t>
      </w:r>
      <w:r w:rsidR="009077AB" w:rsidRPr="00144F99">
        <w:rPr>
          <w:color w:val="auto"/>
          <w:sz w:val="24"/>
          <w:szCs w:val="24"/>
        </w:rPr>
        <w:t xml:space="preserve"> подтверждают, что лица, подписывающие настоящий Договор, наделены полномочиями подписывать его от лица своих компаний. Они также подтверждают, что компания или организация от имени которой они подписывают, обязуется следовать и выполнять условия настоящего договора.</w:t>
      </w:r>
    </w:p>
    <w:p w14:paraId="35EAEB4C" w14:textId="5629E3D9" w:rsidR="009077AB" w:rsidRPr="00144F99" w:rsidRDefault="005D6D1C" w:rsidP="005D6D1C">
      <w:pPr>
        <w:pStyle w:val="210"/>
        <w:shd w:val="clear" w:color="auto" w:fill="auto"/>
        <w:tabs>
          <w:tab w:val="left" w:pos="982"/>
        </w:tabs>
        <w:spacing w:after="0" w:line="240" w:lineRule="auto"/>
        <w:contextualSpacing/>
        <w:rPr>
          <w:color w:val="auto"/>
          <w:sz w:val="24"/>
          <w:szCs w:val="24"/>
        </w:rPr>
      </w:pPr>
      <w:r w:rsidRPr="00144F99">
        <w:rPr>
          <w:color w:val="auto"/>
          <w:sz w:val="24"/>
          <w:szCs w:val="24"/>
        </w:rPr>
        <w:t>10.8.</w:t>
      </w:r>
      <w:r w:rsidR="004D666E" w:rsidRPr="00144F99">
        <w:rPr>
          <w:color w:val="auto"/>
          <w:sz w:val="24"/>
          <w:szCs w:val="24"/>
        </w:rPr>
        <w:t xml:space="preserve"> </w:t>
      </w:r>
      <w:r w:rsidR="009077AB" w:rsidRPr="00144F99">
        <w:rPr>
          <w:color w:val="auto"/>
          <w:sz w:val="24"/>
          <w:szCs w:val="24"/>
        </w:rPr>
        <w:t>Исполнитель заверяет и гарантирует, что он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1051A020" w14:textId="77777777" w:rsidR="009077AB" w:rsidRPr="00144F99" w:rsidRDefault="009077AB" w:rsidP="009077AB">
      <w:pPr>
        <w:pStyle w:val="210"/>
        <w:numPr>
          <w:ilvl w:val="0"/>
          <w:numId w:val="2"/>
        </w:numPr>
        <w:shd w:val="clear" w:color="auto" w:fill="auto"/>
        <w:tabs>
          <w:tab w:val="left" w:pos="639"/>
        </w:tabs>
        <w:spacing w:after="0" w:line="274" w:lineRule="exact"/>
        <w:ind w:firstLine="480"/>
        <w:rPr>
          <w:color w:val="auto"/>
          <w:sz w:val="24"/>
          <w:szCs w:val="24"/>
        </w:rPr>
      </w:pPr>
      <w:r w:rsidRPr="00144F99">
        <w:rPr>
          <w:color w:val="auto"/>
          <w:sz w:val="24"/>
          <w:szCs w:val="24"/>
        </w:rPr>
        <w:t>исполнительный орган Исполнителя находится и осуществляет функции управления по месту нахождения (регистрации) юридического лица или индивидуального предпринимателя;</w:t>
      </w:r>
    </w:p>
    <w:p w14:paraId="2678931D" w14:textId="77777777" w:rsidR="009077AB" w:rsidRPr="00144F99" w:rsidRDefault="009077AB" w:rsidP="009077AB">
      <w:pPr>
        <w:pStyle w:val="210"/>
        <w:numPr>
          <w:ilvl w:val="0"/>
          <w:numId w:val="2"/>
        </w:numPr>
        <w:shd w:val="clear" w:color="auto" w:fill="auto"/>
        <w:tabs>
          <w:tab w:val="left" w:pos="639"/>
        </w:tabs>
        <w:spacing w:after="0" w:line="274" w:lineRule="exact"/>
        <w:ind w:firstLine="480"/>
        <w:rPr>
          <w:color w:val="auto"/>
          <w:sz w:val="24"/>
          <w:szCs w:val="24"/>
        </w:rPr>
      </w:pPr>
      <w:r w:rsidRPr="00144F99">
        <w:rPr>
          <w:color w:val="auto"/>
          <w:sz w:val="24"/>
          <w:szCs w:val="24"/>
        </w:rPr>
        <w:t>для заключения и исполнения договора Исполнитель получил все необходимые согласия, одобрения и разрешения, получение которых необходимо в соответствии с действующим законодательством Российской Федерации, учредительными и локальными документами.</w:t>
      </w:r>
    </w:p>
    <w:p w14:paraId="7AB08ECE" w14:textId="43FF61B6" w:rsidR="009077AB" w:rsidRPr="00144F99" w:rsidRDefault="005D6D1C" w:rsidP="005D6D1C">
      <w:pPr>
        <w:pStyle w:val="210"/>
        <w:shd w:val="clear" w:color="auto" w:fill="auto"/>
        <w:tabs>
          <w:tab w:val="left" w:pos="982"/>
        </w:tabs>
        <w:spacing w:after="0" w:line="274" w:lineRule="exact"/>
        <w:rPr>
          <w:color w:val="auto"/>
          <w:sz w:val="24"/>
          <w:szCs w:val="24"/>
        </w:rPr>
      </w:pPr>
      <w:r w:rsidRPr="00144F99">
        <w:rPr>
          <w:color w:val="auto"/>
          <w:sz w:val="24"/>
          <w:szCs w:val="24"/>
        </w:rPr>
        <w:t>10.9.</w:t>
      </w:r>
      <w:r w:rsidR="004D666E" w:rsidRPr="00144F99">
        <w:rPr>
          <w:color w:val="auto"/>
          <w:sz w:val="24"/>
          <w:szCs w:val="24"/>
        </w:rPr>
        <w:t xml:space="preserve"> </w:t>
      </w:r>
      <w:r w:rsidR="009077AB" w:rsidRPr="00144F99">
        <w:rPr>
          <w:color w:val="auto"/>
          <w:sz w:val="24"/>
          <w:szCs w:val="24"/>
        </w:rPr>
        <w:t>В течение 7 (семи) календарных дней с момента подписания настоящего Договора Исполнитель предоставляет Заказчику</w:t>
      </w:r>
      <w:r w:rsidR="0010713C" w:rsidRPr="00144F99">
        <w:rPr>
          <w:color w:val="auto"/>
          <w:sz w:val="24"/>
          <w:szCs w:val="24"/>
        </w:rPr>
        <w:t xml:space="preserve"> заверенные надлежащим образом</w:t>
      </w:r>
      <w:r w:rsidR="009077AB" w:rsidRPr="00144F99">
        <w:rPr>
          <w:color w:val="auto"/>
          <w:sz w:val="24"/>
          <w:szCs w:val="24"/>
        </w:rPr>
        <w:t xml:space="preserve"> копии документов:</w:t>
      </w:r>
    </w:p>
    <w:p w14:paraId="62637BC8" w14:textId="77777777" w:rsidR="009077AB" w:rsidRPr="00144F99" w:rsidRDefault="009077AB" w:rsidP="009077AB">
      <w:pPr>
        <w:pStyle w:val="210"/>
        <w:numPr>
          <w:ilvl w:val="0"/>
          <w:numId w:val="2"/>
        </w:numPr>
        <w:shd w:val="clear" w:color="auto" w:fill="auto"/>
        <w:tabs>
          <w:tab w:val="left" w:pos="687"/>
        </w:tabs>
        <w:spacing w:after="0" w:line="274" w:lineRule="exact"/>
        <w:ind w:firstLine="480"/>
        <w:rPr>
          <w:color w:val="auto"/>
          <w:sz w:val="24"/>
          <w:szCs w:val="24"/>
        </w:rPr>
      </w:pPr>
      <w:r w:rsidRPr="00144F99">
        <w:rPr>
          <w:color w:val="auto"/>
          <w:sz w:val="24"/>
          <w:szCs w:val="24"/>
        </w:rPr>
        <w:t>Устав (Положение)</w:t>
      </w:r>
    </w:p>
    <w:p w14:paraId="1D9086BE" w14:textId="77777777" w:rsidR="009077AB" w:rsidRPr="00144F99" w:rsidRDefault="009077AB" w:rsidP="009077AB">
      <w:pPr>
        <w:pStyle w:val="210"/>
        <w:numPr>
          <w:ilvl w:val="0"/>
          <w:numId w:val="2"/>
        </w:numPr>
        <w:shd w:val="clear" w:color="auto" w:fill="auto"/>
        <w:tabs>
          <w:tab w:val="left" w:pos="687"/>
        </w:tabs>
        <w:spacing w:after="0" w:line="274" w:lineRule="exact"/>
        <w:ind w:firstLine="480"/>
        <w:rPr>
          <w:color w:val="auto"/>
          <w:sz w:val="24"/>
          <w:szCs w:val="24"/>
        </w:rPr>
      </w:pPr>
      <w:r w:rsidRPr="00144F99">
        <w:rPr>
          <w:color w:val="auto"/>
          <w:sz w:val="24"/>
          <w:szCs w:val="24"/>
        </w:rPr>
        <w:lastRenderedPageBreak/>
        <w:t>Свидетельство о государственной регистрации юридического лица.</w:t>
      </w:r>
    </w:p>
    <w:p w14:paraId="4C8DEDC1" w14:textId="77777777" w:rsidR="009077AB" w:rsidRPr="00144F99" w:rsidRDefault="009077AB" w:rsidP="009077AB">
      <w:pPr>
        <w:pStyle w:val="210"/>
        <w:numPr>
          <w:ilvl w:val="0"/>
          <w:numId w:val="2"/>
        </w:numPr>
        <w:shd w:val="clear" w:color="auto" w:fill="auto"/>
        <w:tabs>
          <w:tab w:val="left" w:pos="687"/>
        </w:tabs>
        <w:spacing w:after="0" w:line="274" w:lineRule="exact"/>
        <w:ind w:firstLine="480"/>
        <w:rPr>
          <w:color w:val="auto"/>
          <w:sz w:val="24"/>
          <w:szCs w:val="24"/>
        </w:rPr>
      </w:pPr>
      <w:r w:rsidRPr="00144F99">
        <w:rPr>
          <w:color w:val="auto"/>
          <w:sz w:val="24"/>
          <w:szCs w:val="24"/>
        </w:rPr>
        <w:t>Свидетельство о постановке на налоговый учет.</w:t>
      </w:r>
    </w:p>
    <w:p w14:paraId="7BE6F0EF" w14:textId="77777777" w:rsidR="009077AB" w:rsidRPr="00144F99" w:rsidRDefault="009077AB" w:rsidP="009077AB">
      <w:pPr>
        <w:pStyle w:val="210"/>
        <w:numPr>
          <w:ilvl w:val="0"/>
          <w:numId w:val="2"/>
        </w:numPr>
        <w:shd w:val="clear" w:color="auto" w:fill="auto"/>
        <w:tabs>
          <w:tab w:val="left" w:pos="646"/>
        </w:tabs>
        <w:spacing w:after="0" w:line="274" w:lineRule="exact"/>
        <w:ind w:firstLine="480"/>
        <w:rPr>
          <w:color w:val="auto"/>
          <w:sz w:val="24"/>
          <w:szCs w:val="24"/>
        </w:rPr>
      </w:pPr>
      <w:r w:rsidRPr="00144F99">
        <w:rPr>
          <w:color w:val="auto"/>
          <w:sz w:val="24"/>
          <w:szCs w:val="24"/>
        </w:rPr>
        <w:t>Протокол (Решение или Приказ) об избрании (назначении) исполнительного органа (руководителя) юридического лица, а в случае подписания договора лицом, не являющимся руководителем организации,</w:t>
      </w:r>
    </w:p>
    <w:p w14:paraId="65B5E946" w14:textId="77777777" w:rsidR="009077AB" w:rsidRPr="00144F99" w:rsidRDefault="009077AB" w:rsidP="009077AB">
      <w:pPr>
        <w:pStyle w:val="210"/>
        <w:numPr>
          <w:ilvl w:val="0"/>
          <w:numId w:val="2"/>
        </w:numPr>
        <w:shd w:val="clear" w:color="auto" w:fill="auto"/>
        <w:tabs>
          <w:tab w:val="left" w:pos="646"/>
        </w:tabs>
        <w:spacing w:after="0" w:line="274" w:lineRule="exact"/>
        <w:ind w:firstLine="480"/>
        <w:rPr>
          <w:color w:val="auto"/>
          <w:sz w:val="24"/>
          <w:szCs w:val="24"/>
        </w:rPr>
      </w:pPr>
      <w:r w:rsidRPr="00144F99">
        <w:rPr>
          <w:color w:val="auto"/>
          <w:sz w:val="24"/>
          <w:szCs w:val="24"/>
        </w:rPr>
        <w:t>Доверенность на право заключения договора (в случае подписания договора лицом, уполномоченным на это доверенностью),</w:t>
      </w:r>
    </w:p>
    <w:p w14:paraId="0EC3045D" w14:textId="731591EB" w:rsidR="009077AB" w:rsidRDefault="009077AB" w:rsidP="009077AB">
      <w:pPr>
        <w:pStyle w:val="210"/>
        <w:numPr>
          <w:ilvl w:val="0"/>
          <w:numId w:val="2"/>
        </w:numPr>
        <w:shd w:val="clear" w:color="auto" w:fill="auto"/>
        <w:tabs>
          <w:tab w:val="left" w:pos="639"/>
        </w:tabs>
        <w:spacing w:after="0" w:line="274" w:lineRule="exact"/>
        <w:ind w:firstLine="480"/>
        <w:rPr>
          <w:color w:val="auto"/>
          <w:sz w:val="24"/>
          <w:szCs w:val="24"/>
        </w:rPr>
      </w:pPr>
      <w:r w:rsidRPr="00144F99">
        <w:rPr>
          <w:color w:val="auto"/>
          <w:sz w:val="24"/>
          <w:szCs w:val="24"/>
        </w:rPr>
        <w:t>Выписка из ЕГРЮЛ, выданная не ранее 1-го (одного) месяца до даты заключения договора</w:t>
      </w:r>
      <w:r w:rsidR="00A85BBC">
        <w:rPr>
          <w:color w:val="auto"/>
          <w:sz w:val="24"/>
          <w:szCs w:val="24"/>
        </w:rPr>
        <w:t>.</w:t>
      </w:r>
    </w:p>
    <w:p w14:paraId="17B91096" w14:textId="77777777" w:rsidR="00A85BBC" w:rsidRPr="00144F99" w:rsidRDefault="00A85BBC" w:rsidP="00A85BBC">
      <w:pPr>
        <w:pStyle w:val="210"/>
        <w:shd w:val="clear" w:color="auto" w:fill="auto"/>
        <w:tabs>
          <w:tab w:val="left" w:pos="639"/>
        </w:tabs>
        <w:spacing w:after="0" w:line="274" w:lineRule="exact"/>
        <w:ind w:left="480"/>
        <w:rPr>
          <w:color w:val="auto"/>
          <w:sz w:val="24"/>
          <w:szCs w:val="24"/>
        </w:rPr>
      </w:pPr>
    </w:p>
    <w:p w14:paraId="0222E6DA" w14:textId="793F9252" w:rsidR="009077AB" w:rsidRDefault="005624F2" w:rsidP="00A85BBC">
      <w:pPr>
        <w:pStyle w:val="13"/>
        <w:keepNext/>
        <w:keepLines/>
        <w:shd w:val="clear" w:color="auto" w:fill="auto"/>
        <w:tabs>
          <w:tab w:val="left" w:pos="2779"/>
        </w:tabs>
        <w:jc w:val="center"/>
        <w:rPr>
          <w:color w:val="auto"/>
          <w:sz w:val="24"/>
          <w:szCs w:val="24"/>
        </w:rPr>
      </w:pPr>
      <w:bookmarkStart w:id="12" w:name="bookmark7"/>
      <w:r w:rsidRPr="00144F99">
        <w:rPr>
          <w:color w:val="auto"/>
          <w:sz w:val="24"/>
          <w:szCs w:val="24"/>
        </w:rPr>
        <w:t>11.</w:t>
      </w:r>
      <w:r w:rsidR="009077AB" w:rsidRPr="00144F99">
        <w:rPr>
          <w:color w:val="auto"/>
          <w:sz w:val="24"/>
          <w:szCs w:val="24"/>
        </w:rPr>
        <w:t>СРОК</w:t>
      </w:r>
      <w:r w:rsidR="009314EC" w:rsidRPr="00144F99">
        <w:rPr>
          <w:color w:val="auto"/>
          <w:sz w:val="24"/>
          <w:szCs w:val="24"/>
        </w:rPr>
        <w:t xml:space="preserve"> </w:t>
      </w:r>
      <w:r w:rsidR="009077AB" w:rsidRPr="00144F99">
        <w:rPr>
          <w:color w:val="auto"/>
          <w:sz w:val="24"/>
          <w:szCs w:val="24"/>
        </w:rPr>
        <w:t>ДЕЙСТВИЯ ДОГОВОРА И ОСНОВАНИЯ ДЛЯ ЕГО</w:t>
      </w:r>
      <w:bookmarkStart w:id="13" w:name="bookmark8"/>
      <w:bookmarkEnd w:id="12"/>
      <w:r w:rsidR="00A85BBC">
        <w:rPr>
          <w:color w:val="auto"/>
          <w:sz w:val="24"/>
          <w:szCs w:val="24"/>
        </w:rPr>
        <w:t xml:space="preserve"> </w:t>
      </w:r>
      <w:r w:rsidR="009077AB" w:rsidRPr="00144F99">
        <w:rPr>
          <w:color w:val="auto"/>
          <w:sz w:val="24"/>
          <w:szCs w:val="24"/>
        </w:rPr>
        <w:t>ПРЕКРАЩЕНИЯ</w:t>
      </w:r>
      <w:bookmarkEnd w:id="13"/>
    </w:p>
    <w:p w14:paraId="6707AE0E" w14:textId="77777777" w:rsidR="00382119" w:rsidRPr="00144F99" w:rsidRDefault="00382119" w:rsidP="00A85BBC">
      <w:pPr>
        <w:pStyle w:val="13"/>
        <w:keepNext/>
        <w:keepLines/>
        <w:shd w:val="clear" w:color="auto" w:fill="auto"/>
        <w:tabs>
          <w:tab w:val="left" w:pos="2779"/>
        </w:tabs>
        <w:jc w:val="center"/>
        <w:rPr>
          <w:color w:val="auto"/>
          <w:sz w:val="24"/>
          <w:szCs w:val="24"/>
        </w:rPr>
      </w:pPr>
    </w:p>
    <w:p w14:paraId="0FFEE1E2" w14:textId="565E989A" w:rsidR="009077AB" w:rsidRPr="00144F99" w:rsidRDefault="005624F2" w:rsidP="005624F2">
      <w:pPr>
        <w:pStyle w:val="210"/>
        <w:shd w:val="clear" w:color="auto" w:fill="auto"/>
        <w:tabs>
          <w:tab w:val="left" w:pos="1028"/>
        </w:tabs>
        <w:spacing w:after="0" w:line="274" w:lineRule="exact"/>
        <w:rPr>
          <w:color w:val="auto"/>
          <w:sz w:val="24"/>
          <w:szCs w:val="24"/>
        </w:rPr>
      </w:pPr>
      <w:r w:rsidRPr="00144F99">
        <w:rPr>
          <w:color w:val="auto"/>
          <w:sz w:val="24"/>
          <w:szCs w:val="24"/>
        </w:rPr>
        <w:t>11.1.</w:t>
      </w:r>
      <w:r w:rsidR="004D666E" w:rsidRPr="00144F99">
        <w:rPr>
          <w:color w:val="auto"/>
          <w:sz w:val="24"/>
          <w:szCs w:val="24"/>
        </w:rPr>
        <w:t xml:space="preserve"> </w:t>
      </w:r>
      <w:r w:rsidR="009077AB" w:rsidRPr="00144F99">
        <w:rPr>
          <w:color w:val="auto"/>
          <w:sz w:val="24"/>
          <w:szCs w:val="24"/>
        </w:rPr>
        <w:t xml:space="preserve">Настоящий договор вступает в силу с момента подписания и действует </w:t>
      </w:r>
      <w:r w:rsidR="0010713C" w:rsidRPr="00144F99">
        <w:rPr>
          <w:color w:val="auto"/>
          <w:sz w:val="24"/>
          <w:szCs w:val="24"/>
        </w:rPr>
        <w:t>до</w:t>
      </w:r>
      <w:r w:rsidR="009077AB" w:rsidRPr="00144F99">
        <w:rPr>
          <w:color w:val="auto"/>
          <w:sz w:val="24"/>
          <w:szCs w:val="24"/>
        </w:rPr>
        <w:t xml:space="preserve"> </w:t>
      </w:r>
      <w:r w:rsidR="005946BB">
        <w:rPr>
          <w:color w:val="auto"/>
          <w:sz w:val="24"/>
          <w:szCs w:val="24"/>
        </w:rPr>
        <w:t>_________</w:t>
      </w:r>
      <w:r w:rsidR="009077AB" w:rsidRPr="00144F99">
        <w:rPr>
          <w:color w:val="auto"/>
          <w:sz w:val="24"/>
          <w:szCs w:val="24"/>
        </w:rPr>
        <w:t xml:space="preserve"> года включительно, а в части взаиморасчетов</w:t>
      </w:r>
      <w:r w:rsidR="0010713C" w:rsidRPr="00144F99">
        <w:rPr>
          <w:color w:val="auto"/>
          <w:sz w:val="24"/>
          <w:szCs w:val="24"/>
        </w:rPr>
        <w:t>-</w:t>
      </w:r>
      <w:r w:rsidR="009077AB" w:rsidRPr="00144F99">
        <w:rPr>
          <w:color w:val="auto"/>
          <w:sz w:val="24"/>
          <w:szCs w:val="24"/>
        </w:rPr>
        <w:t xml:space="preserve"> до полного исполнения обязательств.</w:t>
      </w:r>
    </w:p>
    <w:p w14:paraId="402C66C8" w14:textId="2E8DF064" w:rsidR="009077AB" w:rsidRPr="00144F99" w:rsidRDefault="005624F2" w:rsidP="005624F2">
      <w:pPr>
        <w:pStyle w:val="210"/>
        <w:shd w:val="clear" w:color="auto" w:fill="auto"/>
        <w:tabs>
          <w:tab w:val="left" w:pos="1028"/>
        </w:tabs>
        <w:spacing w:after="0" w:line="274" w:lineRule="exact"/>
        <w:rPr>
          <w:color w:val="auto"/>
          <w:sz w:val="24"/>
          <w:szCs w:val="24"/>
        </w:rPr>
      </w:pPr>
      <w:r w:rsidRPr="00144F99">
        <w:rPr>
          <w:color w:val="auto"/>
          <w:sz w:val="24"/>
          <w:szCs w:val="24"/>
        </w:rPr>
        <w:t>11.2</w:t>
      </w:r>
      <w:r w:rsidR="0010713C" w:rsidRPr="00144F99">
        <w:rPr>
          <w:color w:val="auto"/>
          <w:sz w:val="24"/>
          <w:szCs w:val="24"/>
        </w:rPr>
        <w:t>. Настоящий договор может быть</w:t>
      </w:r>
      <w:r w:rsidR="009077AB" w:rsidRPr="00144F99">
        <w:rPr>
          <w:color w:val="auto"/>
          <w:sz w:val="24"/>
          <w:szCs w:val="24"/>
        </w:rPr>
        <w:t xml:space="preserve"> расторгнут в одностороннем порядке в случаях, предусмотренных действующим законодательством.</w:t>
      </w:r>
    </w:p>
    <w:p w14:paraId="026FE2AC" w14:textId="12D74C6F" w:rsidR="009077AB" w:rsidRPr="00144F99" w:rsidRDefault="005624F2" w:rsidP="005624F2">
      <w:pPr>
        <w:pStyle w:val="210"/>
        <w:shd w:val="clear" w:color="auto" w:fill="auto"/>
        <w:tabs>
          <w:tab w:val="left" w:pos="1035"/>
        </w:tabs>
        <w:spacing w:after="0" w:line="274" w:lineRule="exact"/>
        <w:rPr>
          <w:color w:val="auto"/>
          <w:sz w:val="24"/>
          <w:szCs w:val="24"/>
        </w:rPr>
      </w:pPr>
      <w:r w:rsidRPr="00144F99">
        <w:rPr>
          <w:color w:val="auto"/>
          <w:sz w:val="24"/>
          <w:szCs w:val="24"/>
        </w:rPr>
        <w:t>11.3.</w:t>
      </w:r>
      <w:r w:rsidR="004D666E" w:rsidRPr="00144F99">
        <w:rPr>
          <w:color w:val="auto"/>
          <w:sz w:val="24"/>
          <w:szCs w:val="24"/>
        </w:rPr>
        <w:t xml:space="preserve"> </w:t>
      </w:r>
      <w:r w:rsidR="009077AB" w:rsidRPr="00144F99">
        <w:rPr>
          <w:color w:val="auto"/>
          <w:sz w:val="24"/>
          <w:szCs w:val="24"/>
        </w:rPr>
        <w:t>При отсутствии основания для одностороннего расторжения догово</w:t>
      </w:r>
      <w:r w:rsidR="0010713C" w:rsidRPr="00144F99">
        <w:rPr>
          <w:color w:val="auto"/>
          <w:sz w:val="24"/>
          <w:szCs w:val="24"/>
        </w:rPr>
        <w:t>ра настоящий договор может быть расторгнут по соглашению С</w:t>
      </w:r>
      <w:r w:rsidR="009077AB" w:rsidRPr="00144F99">
        <w:rPr>
          <w:color w:val="auto"/>
          <w:sz w:val="24"/>
          <w:szCs w:val="24"/>
        </w:rPr>
        <w:t>торон. Изменение или расторжение договора, за исключением случаев изменения или расторжения договора в одностороннем порядке, предусмотренных закон</w:t>
      </w:r>
      <w:r w:rsidR="0010713C" w:rsidRPr="00144F99">
        <w:rPr>
          <w:color w:val="auto"/>
          <w:sz w:val="24"/>
          <w:szCs w:val="24"/>
        </w:rPr>
        <w:t>ом, производится по соглашению С</w:t>
      </w:r>
      <w:r w:rsidR="009077AB" w:rsidRPr="00144F99">
        <w:rPr>
          <w:color w:val="auto"/>
          <w:sz w:val="24"/>
          <w:szCs w:val="24"/>
        </w:rPr>
        <w:t>торон, а также по решению суда, если стороны не достигли соглашения об изменении или расторжении договора. Во всех случаях при недостижении согласия об изменении договора</w:t>
      </w:r>
      <w:r w:rsidR="00BF78D0" w:rsidRPr="00144F99">
        <w:rPr>
          <w:color w:val="auto"/>
          <w:sz w:val="24"/>
          <w:szCs w:val="24"/>
        </w:rPr>
        <w:t>,</w:t>
      </w:r>
      <w:r w:rsidR="009077AB" w:rsidRPr="00144F99">
        <w:rPr>
          <w:color w:val="auto"/>
          <w:sz w:val="24"/>
          <w:szCs w:val="24"/>
        </w:rPr>
        <w:t xml:space="preserve"> любая из сторон вправе передать спор на рассмотрение в Арбитражный суд по месту нахождения истца.</w:t>
      </w:r>
    </w:p>
    <w:p w14:paraId="19579610" w14:textId="14F7022B" w:rsidR="009077AB" w:rsidRPr="00144F99" w:rsidRDefault="005624F2" w:rsidP="005624F2">
      <w:pPr>
        <w:pStyle w:val="210"/>
        <w:shd w:val="clear" w:color="auto" w:fill="auto"/>
        <w:tabs>
          <w:tab w:val="left" w:pos="1028"/>
        </w:tabs>
        <w:spacing w:after="0" w:line="274" w:lineRule="exact"/>
        <w:rPr>
          <w:color w:val="auto"/>
          <w:sz w:val="24"/>
          <w:szCs w:val="24"/>
        </w:rPr>
      </w:pPr>
      <w:r w:rsidRPr="00144F99">
        <w:rPr>
          <w:color w:val="auto"/>
          <w:sz w:val="24"/>
          <w:szCs w:val="24"/>
        </w:rPr>
        <w:t>11.4.</w:t>
      </w:r>
      <w:r w:rsidR="004D666E" w:rsidRPr="00144F99">
        <w:rPr>
          <w:color w:val="auto"/>
          <w:sz w:val="24"/>
          <w:szCs w:val="24"/>
        </w:rPr>
        <w:t xml:space="preserve"> </w:t>
      </w:r>
      <w:r w:rsidR="009077AB" w:rsidRPr="00144F99">
        <w:rPr>
          <w:color w:val="auto"/>
          <w:sz w:val="24"/>
          <w:szCs w:val="24"/>
        </w:rPr>
        <w:t xml:space="preserve">Заказчик вправе в любое время отказаться от исполнения настоящего договора, предварительно уведомив об этом Исполнителя не менее чем за 10 </w:t>
      </w:r>
      <w:r w:rsidR="00742752">
        <w:rPr>
          <w:color w:val="auto"/>
          <w:sz w:val="24"/>
          <w:szCs w:val="24"/>
        </w:rPr>
        <w:t xml:space="preserve">(десяти) </w:t>
      </w:r>
      <w:r w:rsidR="009077AB" w:rsidRPr="00144F99">
        <w:rPr>
          <w:color w:val="auto"/>
          <w:sz w:val="24"/>
          <w:szCs w:val="24"/>
        </w:rPr>
        <w:t>рабочих дней, уплатив Исполнителю часть предусмотренной договором цены пропорционально объему услуг/работ, оказанных/выполненных Исполнителем в отчетном периоде до получения извещения об отказе Заказчика от исполнения договора.</w:t>
      </w:r>
    </w:p>
    <w:p w14:paraId="5024926B" w14:textId="77777777" w:rsidR="009077AB" w:rsidRPr="00144F99" w:rsidRDefault="009077AB" w:rsidP="009077AB">
      <w:pPr>
        <w:pStyle w:val="210"/>
        <w:shd w:val="clear" w:color="auto" w:fill="auto"/>
        <w:tabs>
          <w:tab w:val="left" w:pos="1028"/>
        </w:tabs>
        <w:spacing w:after="0" w:line="274" w:lineRule="exact"/>
        <w:ind w:left="480"/>
        <w:rPr>
          <w:color w:val="auto"/>
          <w:sz w:val="24"/>
          <w:szCs w:val="24"/>
        </w:rPr>
      </w:pPr>
    </w:p>
    <w:p w14:paraId="261202F7" w14:textId="31BE151F" w:rsidR="009077AB" w:rsidRDefault="005624F2" w:rsidP="00A85BBC">
      <w:pPr>
        <w:pStyle w:val="13"/>
        <w:keepNext/>
        <w:keepLines/>
        <w:shd w:val="clear" w:color="auto" w:fill="auto"/>
        <w:tabs>
          <w:tab w:val="left" w:pos="2496"/>
        </w:tabs>
        <w:jc w:val="center"/>
        <w:rPr>
          <w:color w:val="auto"/>
          <w:sz w:val="24"/>
          <w:szCs w:val="24"/>
        </w:rPr>
      </w:pPr>
      <w:bookmarkStart w:id="14" w:name="bookmark9"/>
      <w:r w:rsidRPr="00144F99">
        <w:rPr>
          <w:color w:val="auto"/>
          <w:sz w:val="24"/>
          <w:szCs w:val="24"/>
        </w:rPr>
        <w:t>12.</w:t>
      </w:r>
      <w:r w:rsidR="00700EC5" w:rsidRPr="00144F99">
        <w:rPr>
          <w:color w:val="auto"/>
          <w:sz w:val="24"/>
          <w:szCs w:val="24"/>
        </w:rPr>
        <w:t xml:space="preserve"> </w:t>
      </w:r>
      <w:r w:rsidR="009077AB" w:rsidRPr="00144F99">
        <w:rPr>
          <w:color w:val="auto"/>
          <w:sz w:val="24"/>
          <w:szCs w:val="24"/>
        </w:rPr>
        <w:t>ПРОМЫШЛЕННАЯ БЕЗОПАСНОСТЬ И ОХРАНА ТРУДА.</w:t>
      </w:r>
      <w:bookmarkEnd w:id="14"/>
    </w:p>
    <w:p w14:paraId="1D91376A" w14:textId="77777777" w:rsidR="00382119" w:rsidRPr="00144F99" w:rsidRDefault="00382119" w:rsidP="00A85BBC">
      <w:pPr>
        <w:pStyle w:val="13"/>
        <w:keepNext/>
        <w:keepLines/>
        <w:shd w:val="clear" w:color="auto" w:fill="auto"/>
        <w:tabs>
          <w:tab w:val="left" w:pos="2496"/>
        </w:tabs>
        <w:jc w:val="center"/>
        <w:rPr>
          <w:color w:val="auto"/>
          <w:sz w:val="24"/>
          <w:szCs w:val="24"/>
        </w:rPr>
      </w:pPr>
    </w:p>
    <w:p w14:paraId="1C088D62" w14:textId="2E0219C9" w:rsidR="009077AB" w:rsidRPr="00144F99" w:rsidRDefault="009077AB" w:rsidP="009077AB">
      <w:pPr>
        <w:pStyle w:val="210"/>
        <w:shd w:val="clear" w:color="auto" w:fill="auto"/>
        <w:spacing w:after="0" w:line="274" w:lineRule="exact"/>
        <w:ind w:firstLine="480"/>
        <w:rPr>
          <w:color w:val="auto"/>
          <w:sz w:val="24"/>
          <w:szCs w:val="24"/>
        </w:rPr>
      </w:pPr>
      <w:r w:rsidRPr="00144F99">
        <w:rPr>
          <w:color w:val="auto"/>
          <w:sz w:val="24"/>
          <w:szCs w:val="24"/>
        </w:rPr>
        <w:t>При выполнении Работ по настоящему Договору Исполнитель обязуется:</w:t>
      </w:r>
    </w:p>
    <w:p w14:paraId="0F249F4D" w14:textId="27F411C6" w:rsidR="009077AB" w:rsidRPr="00144F99" w:rsidRDefault="005624F2" w:rsidP="005624F2">
      <w:pPr>
        <w:pStyle w:val="210"/>
        <w:shd w:val="clear" w:color="auto" w:fill="auto"/>
        <w:tabs>
          <w:tab w:val="left" w:pos="1192"/>
        </w:tabs>
        <w:spacing w:after="0" w:line="274" w:lineRule="exact"/>
        <w:rPr>
          <w:color w:val="auto"/>
          <w:sz w:val="24"/>
          <w:szCs w:val="24"/>
        </w:rPr>
      </w:pPr>
      <w:r w:rsidRPr="00144F99">
        <w:rPr>
          <w:color w:val="auto"/>
          <w:sz w:val="24"/>
          <w:szCs w:val="24"/>
        </w:rPr>
        <w:t>12.1.</w:t>
      </w:r>
      <w:r w:rsidR="004D666E" w:rsidRPr="00144F99">
        <w:rPr>
          <w:color w:val="auto"/>
          <w:sz w:val="24"/>
          <w:szCs w:val="24"/>
        </w:rPr>
        <w:t xml:space="preserve"> </w:t>
      </w:r>
      <w:r w:rsidR="009077AB" w:rsidRPr="00144F99">
        <w:rPr>
          <w:color w:val="auto"/>
          <w:sz w:val="24"/>
          <w:szCs w:val="24"/>
        </w:rPr>
        <w:t>Соблюдать экологические, санитарные и иные требования, установленные законодательством Российской Федерации в области охраны окружающей среды и нести ответственность за их нарушение;</w:t>
      </w:r>
    </w:p>
    <w:p w14:paraId="0B001761" w14:textId="595A947F" w:rsidR="009077AB" w:rsidRPr="00144F99" w:rsidRDefault="005624F2" w:rsidP="005624F2">
      <w:pPr>
        <w:pStyle w:val="210"/>
        <w:shd w:val="clear" w:color="auto" w:fill="auto"/>
        <w:tabs>
          <w:tab w:val="left" w:pos="1192"/>
          <w:tab w:val="left" w:pos="10284"/>
        </w:tabs>
        <w:spacing w:after="0" w:line="274" w:lineRule="exact"/>
        <w:rPr>
          <w:color w:val="auto"/>
          <w:sz w:val="24"/>
          <w:szCs w:val="24"/>
        </w:rPr>
      </w:pPr>
      <w:r w:rsidRPr="00144F99">
        <w:rPr>
          <w:color w:val="auto"/>
          <w:sz w:val="24"/>
          <w:szCs w:val="24"/>
        </w:rPr>
        <w:t>12.2.</w:t>
      </w:r>
      <w:r w:rsidR="004D666E" w:rsidRPr="00144F99">
        <w:rPr>
          <w:color w:val="auto"/>
          <w:sz w:val="24"/>
          <w:szCs w:val="24"/>
        </w:rPr>
        <w:t xml:space="preserve"> </w:t>
      </w:r>
      <w:r w:rsidR="009077AB" w:rsidRPr="00144F99">
        <w:rPr>
          <w:color w:val="auto"/>
          <w:sz w:val="24"/>
          <w:szCs w:val="24"/>
        </w:rPr>
        <w:t>Соблюдать применительно к своему персоналу требования трудового законодательства, включая законы, относящиеся к занятости, охране здоровья, промышленной</w:t>
      </w:r>
    </w:p>
    <w:p w14:paraId="1D8DA5E1" w14:textId="77777777" w:rsidR="009077AB" w:rsidRPr="00144F99" w:rsidRDefault="009077AB" w:rsidP="009077AB">
      <w:pPr>
        <w:pStyle w:val="210"/>
        <w:shd w:val="clear" w:color="auto" w:fill="auto"/>
        <w:spacing w:after="0" w:line="274" w:lineRule="exact"/>
        <w:rPr>
          <w:color w:val="auto"/>
          <w:sz w:val="24"/>
          <w:szCs w:val="24"/>
        </w:rPr>
      </w:pPr>
      <w:r w:rsidRPr="00144F99">
        <w:rPr>
          <w:color w:val="auto"/>
          <w:sz w:val="24"/>
          <w:szCs w:val="24"/>
        </w:rPr>
        <w:t>и пожарной безопасности, в любое время принимать все разумные меры для обеспечения безопасности и здоровья своего персонала;</w:t>
      </w:r>
    </w:p>
    <w:p w14:paraId="5E2160B5" w14:textId="02FFB57D" w:rsidR="009077AB" w:rsidRPr="00144F99" w:rsidRDefault="005624F2" w:rsidP="005624F2">
      <w:pPr>
        <w:pStyle w:val="210"/>
        <w:shd w:val="clear" w:color="auto" w:fill="auto"/>
        <w:tabs>
          <w:tab w:val="left" w:pos="1071"/>
        </w:tabs>
        <w:spacing w:after="0" w:line="274" w:lineRule="exact"/>
        <w:rPr>
          <w:color w:val="auto"/>
          <w:sz w:val="24"/>
          <w:szCs w:val="24"/>
        </w:rPr>
      </w:pPr>
      <w:r w:rsidRPr="00144F99">
        <w:rPr>
          <w:color w:val="auto"/>
          <w:sz w:val="24"/>
          <w:szCs w:val="24"/>
        </w:rPr>
        <w:t>12.3.</w:t>
      </w:r>
      <w:r w:rsidR="004D666E" w:rsidRPr="00144F99">
        <w:rPr>
          <w:color w:val="auto"/>
          <w:sz w:val="24"/>
          <w:szCs w:val="24"/>
        </w:rPr>
        <w:t xml:space="preserve"> </w:t>
      </w:r>
      <w:r w:rsidR="009077AB" w:rsidRPr="00144F99">
        <w:rPr>
          <w:color w:val="auto"/>
          <w:sz w:val="24"/>
          <w:szCs w:val="24"/>
        </w:rPr>
        <w:t>Соблюдать действующие в Российской Федерации правила охраны труда, промышленной и пожарной безопасности;</w:t>
      </w:r>
    </w:p>
    <w:p w14:paraId="4187F3E5" w14:textId="46C557EB" w:rsidR="009077AB" w:rsidRPr="00144F99" w:rsidRDefault="005624F2" w:rsidP="005624F2">
      <w:pPr>
        <w:pStyle w:val="210"/>
        <w:shd w:val="clear" w:color="auto" w:fill="auto"/>
        <w:tabs>
          <w:tab w:val="left" w:pos="1033"/>
        </w:tabs>
        <w:spacing w:after="0" w:line="274" w:lineRule="exact"/>
        <w:rPr>
          <w:color w:val="auto"/>
          <w:sz w:val="24"/>
          <w:szCs w:val="24"/>
        </w:rPr>
      </w:pPr>
      <w:r w:rsidRPr="00144F99">
        <w:rPr>
          <w:color w:val="auto"/>
          <w:sz w:val="24"/>
          <w:szCs w:val="24"/>
        </w:rPr>
        <w:t>12.4.</w:t>
      </w:r>
      <w:r w:rsidR="004D666E" w:rsidRPr="00144F99">
        <w:rPr>
          <w:color w:val="auto"/>
          <w:sz w:val="24"/>
          <w:szCs w:val="24"/>
        </w:rPr>
        <w:t xml:space="preserve"> </w:t>
      </w:r>
      <w:r w:rsidR="009077AB" w:rsidRPr="00144F99">
        <w:rPr>
          <w:color w:val="auto"/>
          <w:sz w:val="24"/>
          <w:szCs w:val="24"/>
        </w:rPr>
        <w:t>Соблюдать требования локальных нормативных актов, действующих на предприятии Заказчика, в том числе правила внутреннего трудового распорядка, пропус</w:t>
      </w:r>
      <w:r w:rsidR="00BF78D0" w:rsidRPr="00144F99">
        <w:rPr>
          <w:color w:val="auto"/>
          <w:sz w:val="24"/>
          <w:szCs w:val="24"/>
        </w:rPr>
        <w:t xml:space="preserve">кной и внутриобъектовый режим, </w:t>
      </w:r>
      <w:r w:rsidR="009077AB" w:rsidRPr="00144F99">
        <w:rPr>
          <w:color w:val="auto"/>
          <w:sz w:val="24"/>
          <w:szCs w:val="24"/>
        </w:rPr>
        <w:t>Положение о системе управления промышленной безопасностью и охраной труда ООО «Разрез Кирбинский»;</w:t>
      </w:r>
    </w:p>
    <w:p w14:paraId="17A46080" w14:textId="05919D43" w:rsidR="009077AB" w:rsidRPr="00144F99" w:rsidRDefault="005624F2" w:rsidP="005624F2">
      <w:pPr>
        <w:pStyle w:val="210"/>
        <w:shd w:val="clear" w:color="auto" w:fill="auto"/>
        <w:tabs>
          <w:tab w:val="left" w:pos="1071"/>
        </w:tabs>
        <w:spacing w:after="0" w:line="274" w:lineRule="exact"/>
        <w:rPr>
          <w:color w:val="auto"/>
          <w:sz w:val="24"/>
          <w:szCs w:val="24"/>
        </w:rPr>
      </w:pPr>
      <w:r w:rsidRPr="00144F99">
        <w:rPr>
          <w:color w:val="auto"/>
          <w:sz w:val="24"/>
          <w:szCs w:val="24"/>
        </w:rPr>
        <w:t>12.5.</w:t>
      </w:r>
      <w:r w:rsidR="004D666E" w:rsidRPr="00144F99">
        <w:rPr>
          <w:color w:val="auto"/>
          <w:sz w:val="24"/>
          <w:szCs w:val="24"/>
        </w:rPr>
        <w:t xml:space="preserve"> </w:t>
      </w:r>
      <w:r w:rsidR="009077AB" w:rsidRPr="00144F99">
        <w:rPr>
          <w:color w:val="auto"/>
          <w:sz w:val="24"/>
          <w:szCs w:val="24"/>
        </w:rPr>
        <w:t xml:space="preserve">Не позднее, чем за 5 </w:t>
      </w:r>
      <w:r w:rsidR="00742752">
        <w:rPr>
          <w:color w:val="auto"/>
          <w:sz w:val="24"/>
          <w:szCs w:val="24"/>
        </w:rPr>
        <w:t xml:space="preserve">(пять) </w:t>
      </w:r>
      <w:r w:rsidR="009077AB" w:rsidRPr="00144F99">
        <w:rPr>
          <w:color w:val="auto"/>
          <w:sz w:val="24"/>
          <w:szCs w:val="24"/>
        </w:rPr>
        <w:t>рабочих дней до даты фактического оказания услуг по настоящему договору направить Заказчику список персонала (с указанием должности, фамилии, имени, отчества и приложением копий паспортов, задействованных для исполнения настоящего договора, для оформления наряд-допуска на территорию Заказчика;</w:t>
      </w:r>
    </w:p>
    <w:p w14:paraId="1816CCD8" w14:textId="2E7E8573" w:rsidR="009077AB" w:rsidRPr="00144F99" w:rsidRDefault="005624F2" w:rsidP="005624F2">
      <w:pPr>
        <w:pStyle w:val="210"/>
        <w:shd w:val="clear" w:color="auto" w:fill="auto"/>
        <w:tabs>
          <w:tab w:val="left" w:pos="1040"/>
        </w:tabs>
        <w:spacing w:after="0" w:line="274" w:lineRule="exact"/>
        <w:contextualSpacing/>
        <w:rPr>
          <w:color w:val="auto"/>
          <w:sz w:val="24"/>
          <w:szCs w:val="24"/>
        </w:rPr>
      </w:pPr>
      <w:r w:rsidRPr="00144F99">
        <w:rPr>
          <w:color w:val="auto"/>
          <w:sz w:val="24"/>
          <w:szCs w:val="24"/>
        </w:rPr>
        <w:t>12.6.</w:t>
      </w:r>
      <w:r w:rsidR="004D666E" w:rsidRPr="00144F99">
        <w:rPr>
          <w:color w:val="auto"/>
          <w:sz w:val="24"/>
          <w:szCs w:val="24"/>
        </w:rPr>
        <w:t xml:space="preserve"> </w:t>
      </w:r>
      <w:r w:rsidR="009077AB" w:rsidRPr="00144F99">
        <w:rPr>
          <w:color w:val="auto"/>
          <w:sz w:val="24"/>
          <w:szCs w:val="24"/>
        </w:rPr>
        <w:t xml:space="preserve">Не позднее, чем за 2 </w:t>
      </w:r>
      <w:r w:rsidR="00742752">
        <w:rPr>
          <w:color w:val="auto"/>
          <w:sz w:val="24"/>
          <w:szCs w:val="24"/>
        </w:rPr>
        <w:t xml:space="preserve">(два) </w:t>
      </w:r>
      <w:r w:rsidR="009077AB" w:rsidRPr="00144F99">
        <w:rPr>
          <w:color w:val="auto"/>
          <w:sz w:val="24"/>
          <w:szCs w:val="24"/>
        </w:rPr>
        <w:t>рабочих дня до даты фактического оказания услуг по настоящему договору направить работников Исполнителя для получения вводного инструктажа;</w:t>
      </w:r>
    </w:p>
    <w:p w14:paraId="3DBD32BE" w14:textId="4BB5C8D6" w:rsidR="009077AB" w:rsidRPr="00144F99" w:rsidRDefault="005624F2" w:rsidP="005624F2">
      <w:pPr>
        <w:pStyle w:val="210"/>
        <w:shd w:val="clear" w:color="auto" w:fill="auto"/>
        <w:tabs>
          <w:tab w:val="left" w:pos="1071"/>
        </w:tabs>
        <w:spacing w:after="0" w:line="274" w:lineRule="exact"/>
        <w:rPr>
          <w:color w:val="auto"/>
          <w:sz w:val="24"/>
          <w:szCs w:val="24"/>
        </w:rPr>
      </w:pPr>
      <w:r w:rsidRPr="00144F99">
        <w:rPr>
          <w:color w:val="auto"/>
          <w:sz w:val="24"/>
          <w:szCs w:val="24"/>
        </w:rPr>
        <w:t>12.7.</w:t>
      </w:r>
      <w:r w:rsidR="004D666E" w:rsidRPr="00144F99">
        <w:rPr>
          <w:color w:val="auto"/>
          <w:sz w:val="24"/>
          <w:szCs w:val="24"/>
        </w:rPr>
        <w:t xml:space="preserve"> </w:t>
      </w:r>
      <w:r w:rsidR="009077AB" w:rsidRPr="00144F99">
        <w:rPr>
          <w:color w:val="auto"/>
          <w:sz w:val="24"/>
          <w:szCs w:val="24"/>
        </w:rPr>
        <w:t>В течение 3 (Трех) рабочих дней с момента заключения настоящего Догово</w:t>
      </w:r>
      <w:r w:rsidR="00BF78D0" w:rsidRPr="00144F99">
        <w:rPr>
          <w:color w:val="auto"/>
          <w:sz w:val="24"/>
          <w:szCs w:val="24"/>
        </w:rPr>
        <w:t>ра представить Заказчику приказ</w:t>
      </w:r>
      <w:r w:rsidR="009077AB" w:rsidRPr="00144F99">
        <w:rPr>
          <w:color w:val="auto"/>
          <w:sz w:val="24"/>
          <w:szCs w:val="24"/>
        </w:rPr>
        <w:t xml:space="preserve"> о назначении ответственных лиц за обеспечение промышленной безопасности, охраны труда, пожарной и экологической безопасности при производстве работ на территории Заказчика, с указанием Ф.И.О., должностей, зон ответственности, контактных телефонов, электронной почты;</w:t>
      </w:r>
    </w:p>
    <w:p w14:paraId="1E506650" w14:textId="690A8A69" w:rsidR="009077AB" w:rsidRPr="00144F99" w:rsidRDefault="005624F2" w:rsidP="005624F2">
      <w:pPr>
        <w:pStyle w:val="210"/>
        <w:shd w:val="clear" w:color="auto" w:fill="auto"/>
        <w:tabs>
          <w:tab w:val="left" w:pos="1033"/>
        </w:tabs>
        <w:spacing w:after="0" w:line="274" w:lineRule="exact"/>
        <w:rPr>
          <w:color w:val="auto"/>
          <w:sz w:val="24"/>
          <w:szCs w:val="24"/>
        </w:rPr>
      </w:pPr>
      <w:r w:rsidRPr="00144F99">
        <w:rPr>
          <w:color w:val="auto"/>
          <w:sz w:val="24"/>
          <w:szCs w:val="24"/>
        </w:rPr>
        <w:t>12.8.</w:t>
      </w:r>
      <w:r w:rsidR="004D666E" w:rsidRPr="00144F99">
        <w:rPr>
          <w:color w:val="auto"/>
          <w:sz w:val="24"/>
          <w:szCs w:val="24"/>
        </w:rPr>
        <w:t xml:space="preserve"> </w:t>
      </w:r>
      <w:r w:rsidR="009077AB" w:rsidRPr="00144F99">
        <w:rPr>
          <w:color w:val="auto"/>
          <w:sz w:val="24"/>
          <w:szCs w:val="24"/>
        </w:rPr>
        <w:t>При изменении ответственных лиц и/или должностей и/или контактных телефонов и/или электронной почты ответственных лиц</w:t>
      </w:r>
      <w:r w:rsidR="00BF78D0" w:rsidRPr="00144F99">
        <w:rPr>
          <w:color w:val="auto"/>
          <w:sz w:val="24"/>
          <w:szCs w:val="24"/>
        </w:rPr>
        <w:t>,</w:t>
      </w:r>
      <w:r w:rsidR="009077AB" w:rsidRPr="00144F99">
        <w:rPr>
          <w:color w:val="auto"/>
          <w:sz w:val="24"/>
          <w:szCs w:val="24"/>
        </w:rPr>
        <w:t xml:space="preserve"> </w:t>
      </w:r>
      <w:r w:rsidR="00BF78D0" w:rsidRPr="00144F99">
        <w:rPr>
          <w:color w:val="auto"/>
          <w:sz w:val="24"/>
          <w:szCs w:val="24"/>
        </w:rPr>
        <w:t>Исполнитель</w:t>
      </w:r>
      <w:r w:rsidR="009077AB" w:rsidRPr="00144F99">
        <w:rPr>
          <w:color w:val="auto"/>
          <w:sz w:val="24"/>
          <w:szCs w:val="24"/>
        </w:rPr>
        <w:t xml:space="preserve"> обязан официальным письмом посредством электронной почты, за подписью руководителя Исполнителя</w:t>
      </w:r>
      <w:r w:rsidR="00BF78D0" w:rsidRPr="00144F99">
        <w:rPr>
          <w:color w:val="auto"/>
          <w:sz w:val="24"/>
          <w:szCs w:val="24"/>
        </w:rPr>
        <w:t>,</w:t>
      </w:r>
      <w:r w:rsidR="009077AB" w:rsidRPr="00144F99">
        <w:rPr>
          <w:color w:val="auto"/>
          <w:sz w:val="24"/>
          <w:szCs w:val="24"/>
        </w:rPr>
        <w:t xml:space="preserve"> сообщить об этом Заказчику в течение 2 (Двух) рабочих дней с момента соответствующего изменения;</w:t>
      </w:r>
    </w:p>
    <w:p w14:paraId="0D71C2E3" w14:textId="546CDB80" w:rsidR="009077AB" w:rsidRPr="00144F99" w:rsidRDefault="005624F2" w:rsidP="005624F2">
      <w:pPr>
        <w:pStyle w:val="210"/>
        <w:shd w:val="clear" w:color="auto" w:fill="auto"/>
        <w:tabs>
          <w:tab w:val="left" w:pos="1026"/>
        </w:tabs>
        <w:spacing w:after="0" w:line="274" w:lineRule="exact"/>
        <w:rPr>
          <w:color w:val="auto"/>
          <w:sz w:val="24"/>
          <w:szCs w:val="24"/>
        </w:rPr>
      </w:pPr>
      <w:r w:rsidRPr="00144F99">
        <w:rPr>
          <w:color w:val="auto"/>
          <w:sz w:val="24"/>
          <w:szCs w:val="24"/>
        </w:rPr>
        <w:t>12.9.</w:t>
      </w:r>
      <w:r w:rsidR="004D666E" w:rsidRPr="00144F99">
        <w:rPr>
          <w:color w:val="auto"/>
          <w:sz w:val="24"/>
          <w:szCs w:val="24"/>
        </w:rPr>
        <w:t xml:space="preserve"> </w:t>
      </w:r>
      <w:r w:rsidR="009077AB" w:rsidRPr="00144F99">
        <w:rPr>
          <w:color w:val="auto"/>
          <w:sz w:val="24"/>
          <w:szCs w:val="24"/>
        </w:rPr>
        <w:t xml:space="preserve">Привлекать к оказанию Услуг по настоящему Договору работников, имеющих квалификацию, соответствующую выполняемым работам, не имеющих медицинских противопоказаний, а также состоящих в трудовых отношениях с Исполнителем, оформленных в установленном действующим законодательством </w:t>
      </w:r>
      <w:r w:rsidR="009077AB" w:rsidRPr="00144F99">
        <w:rPr>
          <w:color w:val="auto"/>
          <w:sz w:val="24"/>
          <w:szCs w:val="24"/>
        </w:rPr>
        <w:lastRenderedPageBreak/>
        <w:t>Российской Федерации порядке;</w:t>
      </w:r>
    </w:p>
    <w:p w14:paraId="604E3E4D" w14:textId="0BD5E1C8" w:rsidR="009077AB" w:rsidRPr="00144F99" w:rsidRDefault="005624F2" w:rsidP="005624F2">
      <w:pPr>
        <w:pStyle w:val="210"/>
        <w:shd w:val="clear" w:color="auto" w:fill="auto"/>
        <w:spacing w:after="0" w:line="274" w:lineRule="exact"/>
        <w:rPr>
          <w:color w:val="auto"/>
          <w:sz w:val="24"/>
          <w:szCs w:val="24"/>
        </w:rPr>
      </w:pPr>
      <w:r w:rsidRPr="00144F99">
        <w:rPr>
          <w:rStyle w:val="21pt"/>
          <w:color w:val="auto"/>
          <w:sz w:val="24"/>
          <w:szCs w:val="24"/>
        </w:rPr>
        <w:t>12.10.</w:t>
      </w:r>
      <w:r w:rsidR="004D666E" w:rsidRPr="00144F99">
        <w:rPr>
          <w:rStyle w:val="21pt"/>
          <w:color w:val="auto"/>
          <w:sz w:val="24"/>
          <w:szCs w:val="24"/>
        </w:rPr>
        <w:t xml:space="preserve"> </w:t>
      </w:r>
      <w:r w:rsidR="009077AB" w:rsidRPr="00144F99">
        <w:rPr>
          <w:color w:val="auto"/>
          <w:sz w:val="24"/>
          <w:szCs w:val="24"/>
        </w:rPr>
        <w:t>По требованию Заказчика в любое время подтвердить (представ</w:t>
      </w:r>
      <w:r w:rsidR="00BF78D0" w:rsidRPr="00144F99">
        <w:rPr>
          <w:color w:val="auto"/>
          <w:sz w:val="24"/>
          <w:szCs w:val="24"/>
        </w:rPr>
        <w:t>ить доказательства) соответствие</w:t>
      </w:r>
      <w:r w:rsidR="009077AB" w:rsidRPr="00144F99">
        <w:rPr>
          <w:color w:val="auto"/>
          <w:sz w:val="24"/>
          <w:szCs w:val="24"/>
        </w:rPr>
        <w:t xml:space="preserve"> состояния используемого на объектах Заказчика своего производственного оборудования, подготовленность и обеспеченность своего персонала в соответствии с требованиями законодательных и правовых актов, правил и инструкций по ОТ, ПБ и ООС, и пожарной безопасности;</w:t>
      </w:r>
    </w:p>
    <w:p w14:paraId="34B906E3" w14:textId="048A02F4" w:rsidR="009077AB" w:rsidRPr="00144F99" w:rsidRDefault="005624F2" w:rsidP="005624F2">
      <w:pPr>
        <w:pStyle w:val="210"/>
        <w:shd w:val="clear" w:color="auto" w:fill="auto"/>
        <w:spacing w:after="0" w:line="274" w:lineRule="exact"/>
        <w:rPr>
          <w:color w:val="auto"/>
          <w:sz w:val="24"/>
          <w:szCs w:val="24"/>
        </w:rPr>
      </w:pPr>
      <w:r w:rsidRPr="00144F99">
        <w:rPr>
          <w:color w:val="auto"/>
          <w:sz w:val="24"/>
          <w:szCs w:val="24"/>
        </w:rPr>
        <w:t>12.11.</w:t>
      </w:r>
      <w:r w:rsidR="004D666E" w:rsidRPr="00144F99">
        <w:rPr>
          <w:color w:val="auto"/>
          <w:sz w:val="24"/>
          <w:szCs w:val="24"/>
        </w:rPr>
        <w:t xml:space="preserve"> </w:t>
      </w:r>
      <w:r w:rsidR="009077AB" w:rsidRPr="00144F99">
        <w:rPr>
          <w:color w:val="auto"/>
          <w:sz w:val="24"/>
          <w:szCs w:val="24"/>
        </w:rPr>
        <w:t>Нести полную ответственность за обеспечение и за последствия нарушений промышленной безопасности, охраны труда, пожарной и экологической безопасности на строительной площадке, вне зависимости от наличия согласованного проекта производства работ с Заказчиком, обеспечивать свой персонал исправным инструментом, средствами безопасности, средствами индивидуальной защиты, спецодеждой;</w:t>
      </w:r>
    </w:p>
    <w:p w14:paraId="3949F00E" w14:textId="51406088" w:rsidR="009077AB" w:rsidRPr="00144F99" w:rsidRDefault="005624F2" w:rsidP="005624F2">
      <w:pPr>
        <w:pStyle w:val="210"/>
        <w:shd w:val="clear" w:color="auto" w:fill="auto"/>
        <w:spacing w:after="0" w:line="274" w:lineRule="exact"/>
        <w:rPr>
          <w:color w:val="auto"/>
          <w:sz w:val="24"/>
          <w:szCs w:val="24"/>
        </w:rPr>
      </w:pPr>
      <w:r w:rsidRPr="00144F99">
        <w:rPr>
          <w:color w:val="auto"/>
          <w:sz w:val="24"/>
          <w:szCs w:val="24"/>
        </w:rPr>
        <w:t>12.13.</w:t>
      </w:r>
      <w:r w:rsidR="004D666E" w:rsidRPr="00144F99">
        <w:rPr>
          <w:color w:val="auto"/>
          <w:sz w:val="24"/>
          <w:szCs w:val="24"/>
        </w:rPr>
        <w:t xml:space="preserve"> </w:t>
      </w:r>
      <w:r w:rsidR="009077AB" w:rsidRPr="00144F99">
        <w:rPr>
          <w:color w:val="auto"/>
          <w:sz w:val="24"/>
          <w:szCs w:val="24"/>
        </w:rPr>
        <w:t>Обеспечить применение работниками Исполнителя СИЗ в соответствии с отраслевыми нормами. Не допускать нахождение на территории Заказчика</w:t>
      </w:r>
      <w:r w:rsidR="00BF78D0" w:rsidRPr="00144F99">
        <w:rPr>
          <w:color w:val="auto"/>
          <w:sz w:val="24"/>
          <w:szCs w:val="24"/>
        </w:rPr>
        <w:t xml:space="preserve"> своих работников</w:t>
      </w:r>
      <w:r w:rsidR="009077AB" w:rsidRPr="00144F99">
        <w:rPr>
          <w:color w:val="auto"/>
          <w:sz w:val="24"/>
          <w:szCs w:val="24"/>
        </w:rPr>
        <w:t xml:space="preserve"> без средств индивидуальной защиты, в том числе без сигнальных жилетов, защитных касок.</w:t>
      </w:r>
    </w:p>
    <w:p w14:paraId="648B2EC3" w14:textId="3E18543E" w:rsidR="009077AB" w:rsidRPr="00144F99" w:rsidRDefault="007250F0" w:rsidP="007250F0">
      <w:pPr>
        <w:pStyle w:val="210"/>
        <w:shd w:val="clear" w:color="auto" w:fill="auto"/>
        <w:tabs>
          <w:tab w:val="left" w:pos="1148"/>
        </w:tabs>
        <w:spacing w:after="0" w:line="274" w:lineRule="exact"/>
        <w:rPr>
          <w:color w:val="auto"/>
          <w:sz w:val="24"/>
          <w:szCs w:val="24"/>
        </w:rPr>
      </w:pPr>
      <w:r w:rsidRPr="00144F99">
        <w:rPr>
          <w:color w:val="auto"/>
          <w:sz w:val="24"/>
          <w:szCs w:val="24"/>
        </w:rPr>
        <w:t>12.14.</w:t>
      </w:r>
      <w:r w:rsidR="004D666E" w:rsidRPr="00144F99">
        <w:rPr>
          <w:color w:val="auto"/>
          <w:sz w:val="24"/>
          <w:szCs w:val="24"/>
        </w:rPr>
        <w:t xml:space="preserve"> </w:t>
      </w:r>
      <w:r w:rsidR="009077AB" w:rsidRPr="00144F99">
        <w:rPr>
          <w:color w:val="auto"/>
          <w:sz w:val="24"/>
          <w:szCs w:val="24"/>
        </w:rPr>
        <w:t>Обеспечить выполнение работ в соответствии с требованиями Правил по охране труда при работе на высоте, утвержденных Приказом Министерства Труда и социальной защиты РФ от 28.03.2014 №155Н.</w:t>
      </w:r>
    </w:p>
    <w:p w14:paraId="4A8DDB56" w14:textId="4664AA76" w:rsidR="009077AB" w:rsidRPr="00144F99" w:rsidRDefault="007250F0" w:rsidP="007250F0">
      <w:pPr>
        <w:pStyle w:val="210"/>
        <w:shd w:val="clear" w:color="auto" w:fill="auto"/>
        <w:tabs>
          <w:tab w:val="left" w:pos="1148"/>
        </w:tabs>
        <w:spacing w:after="0" w:line="274" w:lineRule="exact"/>
        <w:rPr>
          <w:color w:val="auto"/>
          <w:sz w:val="24"/>
          <w:szCs w:val="24"/>
        </w:rPr>
      </w:pPr>
      <w:r w:rsidRPr="00144F99">
        <w:rPr>
          <w:color w:val="auto"/>
          <w:sz w:val="24"/>
          <w:szCs w:val="24"/>
        </w:rPr>
        <w:t>12.15.</w:t>
      </w:r>
      <w:r w:rsidR="004D666E" w:rsidRPr="00144F99">
        <w:rPr>
          <w:color w:val="auto"/>
          <w:sz w:val="24"/>
          <w:szCs w:val="24"/>
        </w:rPr>
        <w:t xml:space="preserve"> </w:t>
      </w:r>
      <w:r w:rsidR="009077AB" w:rsidRPr="00144F99">
        <w:rPr>
          <w:color w:val="auto"/>
          <w:sz w:val="24"/>
          <w:szCs w:val="24"/>
        </w:rPr>
        <w:t>Обеспечить наличие у ИТР профильного технического образования (высшее или средне — техническое), удостоверений, подтверждающих обучение по охране труда, промышленной и пожарной безопасности.</w:t>
      </w:r>
    </w:p>
    <w:p w14:paraId="27FE1BB1" w14:textId="77777777" w:rsidR="00EE0AF0" w:rsidRPr="00144F99" w:rsidRDefault="00EE0AF0" w:rsidP="007250F0">
      <w:pPr>
        <w:pStyle w:val="210"/>
        <w:shd w:val="clear" w:color="auto" w:fill="auto"/>
        <w:tabs>
          <w:tab w:val="left" w:pos="1148"/>
        </w:tabs>
        <w:spacing w:after="0" w:line="274" w:lineRule="exact"/>
        <w:rPr>
          <w:color w:val="auto"/>
          <w:sz w:val="24"/>
          <w:szCs w:val="24"/>
        </w:rPr>
      </w:pPr>
    </w:p>
    <w:p w14:paraId="3F244CAE" w14:textId="643D1CCD" w:rsidR="009077AB" w:rsidRDefault="007250F0" w:rsidP="00A85BBC">
      <w:pPr>
        <w:pStyle w:val="121"/>
        <w:keepNext/>
        <w:keepLines/>
        <w:shd w:val="clear" w:color="auto" w:fill="auto"/>
        <w:jc w:val="center"/>
        <w:rPr>
          <w:color w:val="auto"/>
        </w:rPr>
      </w:pPr>
      <w:bookmarkStart w:id="15" w:name="bookmark10"/>
      <w:r w:rsidRPr="00144F99">
        <w:rPr>
          <w:color w:val="auto"/>
        </w:rPr>
        <w:t>13.</w:t>
      </w:r>
      <w:r w:rsidR="00700EC5" w:rsidRPr="00144F99">
        <w:rPr>
          <w:color w:val="auto"/>
        </w:rPr>
        <w:t xml:space="preserve"> </w:t>
      </w:r>
      <w:r w:rsidR="009077AB" w:rsidRPr="00144F99">
        <w:rPr>
          <w:color w:val="auto"/>
        </w:rPr>
        <w:t>УСЛОВИЯ ВЗАИМНОЙ КОНДИФИДИЦИАЛЬНОСТИ</w:t>
      </w:r>
      <w:bookmarkEnd w:id="15"/>
    </w:p>
    <w:p w14:paraId="06113992" w14:textId="77777777" w:rsidR="005946BB" w:rsidRPr="00144F99" w:rsidRDefault="005946BB" w:rsidP="00A85BBC">
      <w:pPr>
        <w:pStyle w:val="121"/>
        <w:keepNext/>
        <w:keepLines/>
        <w:shd w:val="clear" w:color="auto" w:fill="auto"/>
        <w:jc w:val="center"/>
        <w:rPr>
          <w:color w:val="auto"/>
        </w:rPr>
      </w:pPr>
    </w:p>
    <w:p w14:paraId="6E9E9243" w14:textId="1EEC45D7" w:rsidR="009077AB" w:rsidRPr="00144F99" w:rsidRDefault="007250F0" w:rsidP="007250F0">
      <w:pPr>
        <w:pStyle w:val="210"/>
        <w:shd w:val="clear" w:color="auto" w:fill="auto"/>
        <w:spacing w:after="425" w:line="240" w:lineRule="auto"/>
        <w:contextualSpacing/>
        <w:rPr>
          <w:color w:val="auto"/>
          <w:sz w:val="24"/>
          <w:szCs w:val="24"/>
        </w:rPr>
      </w:pPr>
      <w:r w:rsidRPr="00144F99">
        <w:rPr>
          <w:color w:val="auto"/>
          <w:sz w:val="24"/>
          <w:szCs w:val="24"/>
        </w:rPr>
        <w:t>13.1.</w:t>
      </w:r>
      <w:r w:rsidR="004D666E" w:rsidRPr="00144F99">
        <w:rPr>
          <w:color w:val="auto"/>
          <w:sz w:val="24"/>
          <w:szCs w:val="24"/>
        </w:rPr>
        <w:t xml:space="preserve"> </w:t>
      </w:r>
      <w:r w:rsidR="009077AB" w:rsidRPr="00144F99">
        <w:rPr>
          <w:color w:val="auto"/>
          <w:sz w:val="24"/>
          <w:szCs w:val="24"/>
        </w:rPr>
        <w:t>Настоящим Стороны договорились, что по настоящему договору конфиденциальной признается вся информация, касающаяся предмета настоящего договора, сроков и хода его выполнения.</w:t>
      </w:r>
    </w:p>
    <w:p w14:paraId="545E197D" w14:textId="70892DE3" w:rsidR="009077AB" w:rsidRPr="00144F99" w:rsidRDefault="007250F0" w:rsidP="007250F0">
      <w:pPr>
        <w:pStyle w:val="210"/>
        <w:shd w:val="clear" w:color="auto" w:fill="auto"/>
        <w:tabs>
          <w:tab w:val="left" w:pos="1045"/>
        </w:tabs>
        <w:spacing w:after="0" w:line="240" w:lineRule="auto"/>
        <w:contextualSpacing/>
        <w:rPr>
          <w:color w:val="auto"/>
          <w:sz w:val="24"/>
          <w:szCs w:val="24"/>
        </w:rPr>
      </w:pPr>
      <w:r w:rsidRPr="00144F99">
        <w:rPr>
          <w:color w:val="auto"/>
          <w:sz w:val="24"/>
          <w:szCs w:val="24"/>
        </w:rPr>
        <w:t>13.2.</w:t>
      </w:r>
      <w:r w:rsidR="004D666E" w:rsidRPr="00144F99">
        <w:rPr>
          <w:color w:val="auto"/>
          <w:sz w:val="24"/>
          <w:szCs w:val="24"/>
        </w:rPr>
        <w:t xml:space="preserve"> </w:t>
      </w:r>
      <w:r w:rsidR="00BC5CC4" w:rsidRPr="00144F99">
        <w:rPr>
          <w:color w:val="auto"/>
          <w:sz w:val="24"/>
          <w:szCs w:val="24"/>
        </w:rPr>
        <w:t>Каждая из С</w:t>
      </w:r>
      <w:r w:rsidR="009077AB" w:rsidRPr="00144F99">
        <w:rPr>
          <w:color w:val="auto"/>
          <w:sz w:val="24"/>
          <w:szCs w:val="24"/>
        </w:rPr>
        <w:t>торон обязана сохранять режим коммерческой тайны по сведениям настоящего договора, обеспечить защиту от несанкционированного доступа, использования или распространения третьим лицам.</w:t>
      </w:r>
    </w:p>
    <w:p w14:paraId="3904A1B5" w14:textId="56ACF318" w:rsidR="009077AB" w:rsidRPr="00144F99" w:rsidRDefault="007250F0" w:rsidP="007250F0">
      <w:pPr>
        <w:pStyle w:val="210"/>
        <w:shd w:val="clear" w:color="auto" w:fill="auto"/>
        <w:tabs>
          <w:tab w:val="left" w:pos="1048"/>
        </w:tabs>
        <w:spacing w:after="0" w:line="274" w:lineRule="exact"/>
        <w:rPr>
          <w:color w:val="auto"/>
          <w:sz w:val="24"/>
          <w:szCs w:val="24"/>
        </w:rPr>
      </w:pPr>
      <w:r w:rsidRPr="00144F99">
        <w:rPr>
          <w:color w:val="auto"/>
          <w:sz w:val="24"/>
          <w:szCs w:val="24"/>
        </w:rPr>
        <w:t>13.3.</w:t>
      </w:r>
      <w:r w:rsidR="004D666E" w:rsidRPr="00144F99">
        <w:rPr>
          <w:color w:val="auto"/>
          <w:sz w:val="24"/>
          <w:szCs w:val="24"/>
        </w:rPr>
        <w:t xml:space="preserve"> </w:t>
      </w:r>
      <w:r w:rsidR="009077AB" w:rsidRPr="00144F99">
        <w:rPr>
          <w:color w:val="auto"/>
          <w:sz w:val="24"/>
          <w:szCs w:val="24"/>
        </w:rPr>
        <w:t>Условия конфиденциальности вступают в силу с момента подписания настоящего соглашения и действуют в течение 1 (одного) года после его прекращения. Стороны обязуются не раскрывать без предварительного письменного согласия второй Стороны договора любую конфиденциальную информацию, ставшую известной в ходе исполнения условий настоящего договора.</w:t>
      </w:r>
    </w:p>
    <w:p w14:paraId="01BC79AB" w14:textId="43F6BBF5" w:rsidR="009077AB" w:rsidRPr="00144F99" w:rsidRDefault="007250F0" w:rsidP="007250F0">
      <w:pPr>
        <w:pStyle w:val="210"/>
        <w:shd w:val="clear" w:color="auto" w:fill="auto"/>
        <w:tabs>
          <w:tab w:val="left" w:pos="1102"/>
        </w:tabs>
        <w:spacing w:after="0" w:line="274" w:lineRule="exact"/>
        <w:rPr>
          <w:color w:val="auto"/>
          <w:sz w:val="24"/>
          <w:szCs w:val="24"/>
        </w:rPr>
      </w:pPr>
      <w:r w:rsidRPr="00144F99">
        <w:rPr>
          <w:color w:val="auto"/>
          <w:sz w:val="24"/>
          <w:szCs w:val="24"/>
        </w:rPr>
        <w:t>13.4.</w:t>
      </w:r>
      <w:r w:rsidR="004D666E" w:rsidRPr="00144F99">
        <w:rPr>
          <w:color w:val="auto"/>
          <w:sz w:val="24"/>
          <w:szCs w:val="24"/>
        </w:rPr>
        <w:t xml:space="preserve"> </w:t>
      </w:r>
      <w:r w:rsidR="009077AB" w:rsidRPr="00144F99">
        <w:rPr>
          <w:color w:val="auto"/>
          <w:sz w:val="24"/>
          <w:szCs w:val="24"/>
        </w:rPr>
        <w:t>Информация не рассматривается как конфиденциальная и у Сторон не возникает обязательств по ее сохранению, если она соответствует одной их характеристик:</w:t>
      </w:r>
    </w:p>
    <w:p w14:paraId="36945197" w14:textId="77777777" w:rsidR="009077AB" w:rsidRPr="00144F99" w:rsidRDefault="009077AB" w:rsidP="009077AB">
      <w:pPr>
        <w:pStyle w:val="210"/>
        <w:shd w:val="clear" w:color="auto" w:fill="auto"/>
        <w:spacing w:after="0" w:line="274" w:lineRule="exact"/>
        <w:ind w:firstLine="880"/>
        <w:jc w:val="left"/>
        <w:rPr>
          <w:color w:val="auto"/>
          <w:sz w:val="24"/>
          <w:szCs w:val="24"/>
        </w:rPr>
      </w:pPr>
      <w:r w:rsidRPr="00144F99">
        <w:rPr>
          <w:color w:val="auto"/>
          <w:sz w:val="24"/>
          <w:szCs w:val="24"/>
        </w:rPr>
        <w:t>Информация является публично известной;</w:t>
      </w:r>
    </w:p>
    <w:p w14:paraId="730AD7BC" w14:textId="77777777" w:rsidR="009077AB" w:rsidRPr="00144F99" w:rsidRDefault="009077AB" w:rsidP="009077AB">
      <w:pPr>
        <w:pStyle w:val="210"/>
        <w:shd w:val="clear" w:color="auto" w:fill="auto"/>
        <w:spacing w:after="0" w:line="274" w:lineRule="exact"/>
        <w:ind w:firstLine="880"/>
        <w:jc w:val="left"/>
        <w:rPr>
          <w:color w:val="auto"/>
          <w:sz w:val="24"/>
          <w:szCs w:val="24"/>
        </w:rPr>
      </w:pPr>
      <w:r w:rsidRPr="00144F99">
        <w:rPr>
          <w:color w:val="auto"/>
          <w:sz w:val="24"/>
          <w:szCs w:val="24"/>
        </w:rPr>
        <w:t>Информация представлена Сторонами договора с письменным указанием на то, что она не является конфиденциальной;</w:t>
      </w:r>
    </w:p>
    <w:p w14:paraId="02033BE4" w14:textId="77777777" w:rsidR="009077AB" w:rsidRPr="00144F99" w:rsidRDefault="009077AB" w:rsidP="009077AB">
      <w:pPr>
        <w:pStyle w:val="210"/>
        <w:shd w:val="clear" w:color="auto" w:fill="auto"/>
        <w:spacing w:after="0" w:line="274" w:lineRule="exact"/>
        <w:ind w:firstLine="880"/>
        <w:jc w:val="left"/>
        <w:rPr>
          <w:color w:val="auto"/>
          <w:sz w:val="24"/>
          <w:szCs w:val="24"/>
        </w:rPr>
      </w:pPr>
      <w:r w:rsidRPr="00144F99">
        <w:rPr>
          <w:color w:val="auto"/>
          <w:sz w:val="24"/>
          <w:szCs w:val="24"/>
        </w:rPr>
        <w:t>Информация получена от любого третьего лица на законных основаниях;</w:t>
      </w:r>
    </w:p>
    <w:p w14:paraId="2F7EBE3A" w14:textId="77777777" w:rsidR="00A83A70" w:rsidRDefault="009077AB" w:rsidP="00A83A70">
      <w:pPr>
        <w:pStyle w:val="210"/>
        <w:shd w:val="clear" w:color="auto" w:fill="auto"/>
        <w:spacing w:after="283" w:line="274" w:lineRule="exact"/>
        <w:ind w:firstLine="880"/>
        <w:contextualSpacing/>
        <w:jc w:val="left"/>
        <w:rPr>
          <w:color w:val="auto"/>
          <w:sz w:val="24"/>
          <w:szCs w:val="24"/>
        </w:rPr>
      </w:pPr>
      <w:r w:rsidRPr="00144F99">
        <w:rPr>
          <w:color w:val="auto"/>
          <w:sz w:val="24"/>
          <w:szCs w:val="24"/>
        </w:rPr>
        <w:t>Не является конфиденциальной в соответствии с законодательством РФ.</w:t>
      </w:r>
    </w:p>
    <w:p w14:paraId="325E19BD" w14:textId="77777777" w:rsidR="00A83A70" w:rsidRDefault="00A83A70" w:rsidP="00A83A70">
      <w:pPr>
        <w:pStyle w:val="210"/>
        <w:shd w:val="clear" w:color="auto" w:fill="auto"/>
        <w:spacing w:after="283" w:line="274" w:lineRule="exact"/>
        <w:ind w:firstLine="880"/>
        <w:contextualSpacing/>
        <w:jc w:val="left"/>
        <w:rPr>
          <w:color w:val="auto"/>
          <w:sz w:val="24"/>
          <w:szCs w:val="24"/>
        </w:rPr>
      </w:pPr>
    </w:p>
    <w:p w14:paraId="15A88ADF" w14:textId="0BDA7295" w:rsidR="00A83A70" w:rsidRDefault="00A83A70" w:rsidP="00031B39">
      <w:pPr>
        <w:pStyle w:val="210"/>
        <w:shd w:val="clear" w:color="auto" w:fill="auto"/>
        <w:spacing w:after="283" w:line="274" w:lineRule="exact"/>
        <w:ind w:firstLine="880"/>
        <w:contextualSpacing/>
        <w:jc w:val="center"/>
        <w:rPr>
          <w:b/>
          <w:bCs/>
          <w:color w:val="000000" w:themeColor="text1"/>
          <w:sz w:val="24"/>
          <w:szCs w:val="24"/>
        </w:rPr>
      </w:pPr>
      <w:r w:rsidRPr="00A83A70">
        <w:rPr>
          <w:b/>
          <w:bCs/>
          <w:color w:val="auto"/>
          <w:sz w:val="24"/>
          <w:szCs w:val="24"/>
        </w:rPr>
        <w:t xml:space="preserve">14. </w:t>
      </w:r>
      <w:bookmarkStart w:id="16" w:name="_Toc8214228"/>
      <w:r w:rsidRPr="008B0547">
        <w:rPr>
          <w:b/>
          <w:bCs/>
          <w:color w:val="000000" w:themeColor="text1"/>
          <w:sz w:val="24"/>
          <w:szCs w:val="24"/>
        </w:rPr>
        <w:t xml:space="preserve">ПЕРЕЧЕНЬ </w:t>
      </w:r>
      <w:r w:rsidR="009B7A6C" w:rsidRPr="008B0547">
        <w:rPr>
          <w:b/>
          <w:bCs/>
          <w:color w:val="000000" w:themeColor="text1"/>
          <w:sz w:val="24"/>
          <w:szCs w:val="24"/>
        </w:rPr>
        <w:t>НЕОТЪЕМЛЕМЫХ ПРИЛОЖЕНИЙ</w:t>
      </w:r>
      <w:r w:rsidRPr="008B0547">
        <w:rPr>
          <w:b/>
          <w:bCs/>
          <w:color w:val="000000" w:themeColor="text1"/>
          <w:sz w:val="24"/>
          <w:szCs w:val="24"/>
        </w:rPr>
        <w:t xml:space="preserve"> </w:t>
      </w:r>
      <w:r>
        <w:rPr>
          <w:b/>
          <w:bCs/>
          <w:color w:val="000000" w:themeColor="text1"/>
          <w:sz w:val="24"/>
          <w:szCs w:val="24"/>
        </w:rPr>
        <w:t>К НАСТОЯЩЕМУ ДОГОВОРУ</w:t>
      </w:r>
      <w:bookmarkEnd w:id="16"/>
    </w:p>
    <w:p w14:paraId="7B7CFC59" w14:textId="64B124EF" w:rsidR="003C302B" w:rsidRP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Приложение</w:t>
      </w: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1</w:t>
      </w:r>
      <w:r>
        <w:rPr>
          <w:rFonts w:ascii="Times New Roman" w:eastAsia="Times New Roman" w:hAnsi="Times New Roman" w:cs="Times New Roman"/>
          <w:color w:val="auto"/>
          <w:lang w:bidi="ar-SA"/>
        </w:rPr>
        <w:t xml:space="preserve"> - </w:t>
      </w:r>
      <w:r w:rsidRPr="003C302B">
        <w:rPr>
          <w:rFonts w:ascii="Times New Roman" w:eastAsia="Times New Roman" w:hAnsi="Times New Roman" w:cs="Times New Roman"/>
          <w:color w:val="auto"/>
          <w:lang w:bidi="ar-SA"/>
        </w:rPr>
        <w:t>Стоимость услуг</w:t>
      </w:r>
      <w:r>
        <w:rPr>
          <w:rFonts w:ascii="Times New Roman" w:eastAsia="Times New Roman" w:hAnsi="Times New Roman" w:cs="Times New Roman"/>
          <w:color w:val="auto"/>
          <w:lang w:bidi="ar-SA"/>
        </w:rPr>
        <w:t>.</w:t>
      </w:r>
    </w:p>
    <w:p w14:paraId="04E9ED07" w14:textId="43D88FFA" w:rsidR="003C302B" w:rsidRP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Приложения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1.1.-1.5.</w:t>
      </w:r>
      <w:r>
        <w:rPr>
          <w:rFonts w:ascii="Times New Roman" w:eastAsia="Times New Roman" w:hAnsi="Times New Roman" w:cs="Times New Roman"/>
          <w:color w:val="auto"/>
          <w:lang w:bidi="ar-SA"/>
        </w:rPr>
        <w:t xml:space="preserve"> - </w:t>
      </w:r>
      <w:r w:rsidRPr="003C302B">
        <w:rPr>
          <w:rFonts w:ascii="Times New Roman" w:eastAsia="Times New Roman" w:hAnsi="Times New Roman" w:cs="Times New Roman"/>
          <w:color w:val="auto"/>
          <w:lang w:bidi="ar-SA"/>
        </w:rPr>
        <w:t>Калькуляция стоимости технического обслуживания</w:t>
      </w:r>
      <w:r>
        <w:rPr>
          <w:rFonts w:ascii="Times New Roman" w:eastAsia="Times New Roman" w:hAnsi="Times New Roman" w:cs="Times New Roman"/>
          <w:color w:val="auto"/>
          <w:lang w:bidi="ar-SA"/>
        </w:rPr>
        <w:t>.</w:t>
      </w:r>
    </w:p>
    <w:p w14:paraId="1D36E16A" w14:textId="22A69E45" w:rsidR="003C302B" w:rsidRP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Приложение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2</w:t>
      </w:r>
      <w:r>
        <w:rPr>
          <w:rFonts w:ascii="Times New Roman" w:eastAsia="Times New Roman" w:hAnsi="Times New Roman" w:cs="Times New Roman"/>
          <w:color w:val="auto"/>
          <w:lang w:bidi="ar-SA"/>
        </w:rPr>
        <w:t xml:space="preserve"> </w:t>
      </w:r>
      <w:r w:rsidR="009A30F5">
        <w:rPr>
          <w:rFonts w:ascii="Times New Roman" w:eastAsia="Times New Roman" w:hAnsi="Times New Roman" w:cs="Times New Roman"/>
          <w:color w:val="auto"/>
          <w:lang w:bidi="ar-SA"/>
        </w:rPr>
        <w:t>–</w:t>
      </w:r>
      <w:r>
        <w:rPr>
          <w:rFonts w:ascii="Times New Roman" w:eastAsia="Times New Roman" w:hAnsi="Times New Roman" w:cs="Times New Roman"/>
          <w:color w:val="auto"/>
          <w:lang w:bidi="ar-SA"/>
        </w:rPr>
        <w:t xml:space="preserve"> </w:t>
      </w:r>
      <w:r w:rsidR="009A30F5">
        <w:rPr>
          <w:rFonts w:ascii="Times New Roman" w:eastAsia="Times New Roman" w:hAnsi="Times New Roman" w:cs="Times New Roman"/>
          <w:color w:val="auto"/>
          <w:lang w:bidi="ar-SA"/>
        </w:rPr>
        <w:t xml:space="preserve">Форма </w:t>
      </w:r>
      <w:r w:rsidRPr="003C302B">
        <w:rPr>
          <w:rFonts w:ascii="Times New Roman" w:eastAsia="Times New Roman" w:hAnsi="Times New Roman" w:cs="Times New Roman"/>
          <w:color w:val="auto"/>
          <w:lang w:bidi="ar-SA"/>
        </w:rPr>
        <w:t>Заказ-наряд</w:t>
      </w:r>
      <w:r w:rsidR="009A30F5">
        <w:rPr>
          <w:rFonts w:ascii="Times New Roman" w:eastAsia="Times New Roman" w:hAnsi="Times New Roman" w:cs="Times New Roman"/>
          <w:color w:val="auto"/>
          <w:lang w:bidi="ar-SA"/>
        </w:rPr>
        <w:t>а</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 xml:space="preserve"> </w:t>
      </w:r>
    </w:p>
    <w:p w14:paraId="5D725801" w14:textId="6D127E8D" w:rsid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Приложение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3</w:t>
      </w:r>
      <w:r>
        <w:rPr>
          <w:rFonts w:ascii="Times New Roman" w:eastAsia="Times New Roman" w:hAnsi="Times New Roman" w:cs="Times New Roman"/>
          <w:color w:val="auto"/>
          <w:lang w:bidi="ar-SA"/>
        </w:rPr>
        <w:t xml:space="preserve"> </w:t>
      </w:r>
      <w:r w:rsidR="009A30F5">
        <w:rPr>
          <w:rFonts w:ascii="Times New Roman" w:eastAsia="Times New Roman" w:hAnsi="Times New Roman" w:cs="Times New Roman"/>
          <w:color w:val="auto"/>
          <w:lang w:bidi="ar-SA"/>
        </w:rPr>
        <w:t>–</w:t>
      </w:r>
      <w:r>
        <w:rPr>
          <w:rFonts w:ascii="Times New Roman" w:eastAsia="Times New Roman" w:hAnsi="Times New Roman" w:cs="Times New Roman"/>
          <w:color w:val="auto"/>
          <w:lang w:bidi="ar-SA"/>
        </w:rPr>
        <w:t xml:space="preserve"> </w:t>
      </w:r>
      <w:r w:rsidR="009A30F5">
        <w:rPr>
          <w:rFonts w:ascii="Times New Roman" w:eastAsia="Times New Roman" w:hAnsi="Times New Roman" w:cs="Times New Roman"/>
          <w:color w:val="auto"/>
          <w:lang w:bidi="ar-SA"/>
        </w:rPr>
        <w:t xml:space="preserve">Форма </w:t>
      </w:r>
      <w:r w:rsidRPr="003C302B">
        <w:rPr>
          <w:rFonts w:ascii="Times New Roman" w:eastAsia="Times New Roman" w:hAnsi="Times New Roman" w:cs="Times New Roman"/>
          <w:color w:val="auto"/>
          <w:lang w:bidi="ar-SA"/>
        </w:rPr>
        <w:t>Акт</w:t>
      </w:r>
      <w:r w:rsidR="009A30F5">
        <w:rPr>
          <w:rFonts w:ascii="Times New Roman" w:eastAsia="Times New Roman" w:hAnsi="Times New Roman" w:cs="Times New Roman"/>
          <w:color w:val="auto"/>
          <w:lang w:bidi="ar-SA"/>
        </w:rPr>
        <w:t>а</w:t>
      </w:r>
      <w:r w:rsidRPr="003C302B">
        <w:rPr>
          <w:rFonts w:ascii="Times New Roman" w:eastAsia="Times New Roman" w:hAnsi="Times New Roman" w:cs="Times New Roman"/>
          <w:color w:val="auto"/>
          <w:lang w:bidi="ar-SA"/>
        </w:rPr>
        <w:t xml:space="preserve"> сдачи-приемки работ</w:t>
      </w:r>
      <w:r>
        <w:rPr>
          <w:rFonts w:ascii="Times New Roman" w:eastAsia="Times New Roman" w:hAnsi="Times New Roman" w:cs="Times New Roman"/>
          <w:color w:val="auto"/>
          <w:lang w:bidi="ar-SA"/>
        </w:rPr>
        <w:t>.</w:t>
      </w:r>
    </w:p>
    <w:p w14:paraId="40EB34A1" w14:textId="3C50B8F1" w:rsid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Приложение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4</w:t>
      </w:r>
      <w:r>
        <w:rPr>
          <w:rFonts w:ascii="Times New Roman" w:eastAsia="Times New Roman" w:hAnsi="Times New Roman" w:cs="Times New Roman"/>
          <w:color w:val="auto"/>
          <w:lang w:bidi="ar-SA"/>
        </w:rPr>
        <w:t xml:space="preserve"> </w:t>
      </w:r>
      <w:r w:rsidR="009A30F5">
        <w:rPr>
          <w:rFonts w:ascii="Times New Roman" w:eastAsia="Times New Roman" w:hAnsi="Times New Roman" w:cs="Times New Roman"/>
          <w:color w:val="auto"/>
          <w:lang w:bidi="ar-SA"/>
        </w:rPr>
        <w:t>–</w:t>
      </w:r>
      <w:r>
        <w:rPr>
          <w:rFonts w:ascii="Times New Roman" w:eastAsia="Times New Roman" w:hAnsi="Times New Roman" w:cs="Times New Roman"/>
          <w:color w:val="auto"/>
          <w:lang w:bidi="ar-SA"/>
        </w:rPr>
        <w:t xml:space="preserve"> </w:t>
      </w:r>
      <w:r w:rsidR="009A30F5">
        <w:rPr>
          <w:rFonts w:ascii="Times New Roman" w:eastAsia="Times New Roman" w:hAnsi="Times New Roman" w:cs="Times New Roman"/>
          <w:color w:val="auto"/>
          <w:lang w:bidi="ar-SA"/>
        </w:rPr>
        <w:t xml:space="preserve">Форма </w:t>
      </w:r>
      <w:r w:rsidRPr="003C302B">
        <w:rPr>
          <w:rFonts w:ascii="Times New Roman" w:eastAsia="Times New Roman" w:hAnsi="Times New Roman" w:cs="Times New Roman"/>
          <w:color w:val="auto"/>
          <w:lang w:bidi="ar-SA"/>
        </w:rPr>
        <w:t>Спецификаци</w:t>
      </w:r>
      <w:r w:rsidR="009A30F5">
        <w:rPr>
          <w:rFonts w:ascii="Times New Roman" w:eastAsia="Times New Roman" w:hAnsi="Times New Roman" w:cs="Times New Roman"/>
          <w:color w:val="auto"/>
          <w:lang w:bidi="ar-SA"/>
        </w:rPr>
        <w:t>и</w:t>
      </w:r>
      <w:r>
        <w:rPr>
          <w:rFonts w:ascii="Times New Roman" w:eastAsia="Times New Roman" w:hAnsi="Times New Roman" w:cs="Times New Roman"/>
          <w:color w:val="auto"/>
          <w:lang w:bidi="ar-SA"/>
        </w:rPr>
        <w:t>.</w:t>
      </w:r>
    </w:p>
    <w:p w14:paraId="72DE8993" w14:textId="7FD3D348" w:rsid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 xml:space="preserve">Приложение </w:t>
      </w:r>
      <w:r>
        <w:rPr>
          <w:rFonts w:ascii="Times New Roman" w:eastAsia="Times New Roman" w:hAnsi="Times New Roman" w:cs="Times New Roman"/>
          <w:color w:val="auto"/>
          <w:lang w:bidi="ar-SA"/>
        </w:rPr>
        <w:t>№</w:t>
      </w:r>
      <w:r w:rsidRPr="003C302B">
        <w:rPr>
          <w:rFonts w:ascii="Times New Roman" w:eastAsia="Times New Roman" w:hAnsi="Times New Roman" w:cs="Times New Roman"/>
          <w:color w:val="auto"/>
          <w:lang w:bidi="ar-SA"/>
        </w:rPr>
        <w:t>5</w:t>
      </w:r>
      <w:r>
        <w:rPr>
          <w:rFonts w:ascii="Times New Roman" w:eastAsia="Times New Roman" w:hAnsi="Times New Roman" w:cs="Times New Roman"/>
          <w:color w:val="auto"/>
          <w:lang w:bidi="ar-SA"/>
        </w:rPr>
        <w:t xml:space="preserve"> </w:t>
      </w:r>
      <w:r w:rsidR="009A30F5">
        <w:rPr>
          <w:rFonts w:ascii="Times New Roman" w:eastAsia="Times New Roman" w:hAnsi="Times New Roman" w:cs="Times New Roman"/>
          <w:color w:val="auto"/>
          <w:lang w:bidi="ar-SA"/>
        </w:rPr>
        <w:t>–</w:t>
      </w:r>
      <w:r>
        <w:rPr>
          <w:rFonts w:ascii="Times New Roman" w:eastAsia="Times New Roman" w:hAnsi="Times New Roman" w:cs="Times New Roman"/>
          <w:color w:val="auto"/>
          <w:lang w:bidi="ar-SA"/>
        </w:rPr>
        <w:t xml:space="preserve"> Фо</w:t>
      </w:r>
      <w:r w:rsidR="009A30F5">
        <w:rPr>
          <w:rFonts w:ascii="Times New Roman" w:eastAsia="Times New Roman" w:hAnsi="Times New Roman" w:cs="Times New Roman"/>
          <w:color w:val="auto"/>
          <w:lang w:bidi="ar-SA"/>
        </w:rPr>
        <w:t xml:space="preserve">рма </w:t>
      </w:r>
      <w:r w:rsidR="00AE167B">
        <w:rPr>
          <w:rFonts w:ascii="Times New Roman" w:eastAsia="Times New Roman" w:hAnsi="Times New Roman" w:cs="Times New Roman"/>
          <w:color w:val="auto"/>
          <w:lang w:bidi="ar-SA"/>
        </w:rPr>
        <w:t>О</w:t>
      </w:r>
      <w:r w:rsidR="009A30F5">
        <w:rPr>
          <w:rFonts w:ascii="Times New Roman" w:eastAsia="Times New Roman" w:hAnsi="Times New Roman" w:cs="Times New Roman"/>
          <w:color w:val="auto"/>
          <w:lang w:bidi="ar-SA"/>
        </w:rPr>
        <w:t>тчета ТО и Р</w:t>
      </w:r>
      <w:r>
        <w:rPr>
          <w:rFonts w:ascii="Times New Roman" w:eastAsia="Times New Roman" w:hAnsi="Times New Roman" w:cs="Times New Roman"/>
          <w:color w:val="auto"/>
          <w:lang w:bidi="ar-SA"/>
        </w:rPr>
        <w:t>.</w:t>
      </w:r>
    </w:p>
    <w:p w14:paraId="7B600589" w14:textId="0EC87C2E" w:rsidR="003C302B" w:rsidRPr="003C302B" w:rsidRDefault="003C302B" w:rsidP="003C302B">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xml:space="preserve">- </w:t>
      </w:r>
      <w:r w:rsidRPr="003C302B">
        <w:rPr>
          <w:rFonts w:ascii="Times New Roman" w:eastAsia="Times New Roman" w:hAnsi="Times New Roman" w:cs="Times New Roman"/>
          <w:color w:val="auto"/>
          <w:lang w:bidi="ar-SA"/>
        </w:rPr>
        <w:t>Приложение №6</w:t>
      </w:r>
      <w:r>
        <w:rPr>
          <w:rFonts w:ascii="Times New Roman" w:eastAsia="Times New Roman" w:hAnsi="Times New Roman" w:cs="Times New Roman"/>
          <w:color w:val="auto"/>
          <w:lang w:bidi="ar-SA"/>
        </w:rPr>
        <w:t xml:space="preserve"> </w:t>
      </w:r>
      <w:r w:rsidR="00AE167B">
        <w:rPr>
          <w:rFonts w:ascii="Times New Roman" w:eastAsia="Times New Roman" w:hAnsi="Times New Roman" w:cs="Times New Roman"/>
          <w:color w:val="auto"/>
          <w:lang w:bidi="ar-SA"/>
        </w:rPr>
        <w:t>–</w:t>
      </w:r>
      <w:r>
        <w:rPr>
          <w:rFonts w:ascii="Times New Roman" w:eastAsia="Times New Roman" w:hAnsi="Times New Roman" w:cs="Times New Roman"/>
          <w:color w:val="auto"/>
          <w:lang w:bidi="ar-SA"/>
        </w:rPr>
        <w:t xml:space="preserve"> </w:t>
      </w:r>
      <w:r w:rsidR="00AE167B">
        <w:rPr>
          <w:rFonts w:ascii="Times New Roman" w:eastAsia="Times New Roman" w:hAnsi="Times New Roman" w:cs="Times New Roman"/>
          <w:color w:val="auto"/>
          <w:lang w:bidi="ar-SA"/>
        </w:rPr>
        <w:t xml:space="preserve">Форма </w:t>
      </w:r>
      <w:r w:rsidRPr="003C302B">
        <w:rPr>
          <w:rFonts w:ascii="Times New Roman" w:eastAsia="Times New Roman" w:hAnsi="Times New Roman" w:cs="Times New Roman"/>
          <w:color w:val="auto"/>
          <w:lang w:bidi="ar-SA"/>
        </w:rPr>
        <w:t>Акт</w:t>
      </w:r>
      <w:r w:rsidR="00AE167B">
        <w:rPr>
          <w:rFonts w:ascii="Times New Roman" w:eastAsia="Times New Roman" w:hAnsi="Times New Roman" w:cs="Times New Roman"/>
          <w:color w:val="auto"/>
          <w:lang w:bidi="ar-SA"/>
        </w:rPr>
        <w:t>а</w:t>
      </w:r>
      <w:r w:rsidRPr="003C302B">
        <w:rPr>
          <w:rFonts w:ascii="Times New Roman" w:eastAsia="Times New Roman" w:hAnsi="Times New Roman" w:cs="Times New Roman"/>
          <w:color w:val="auto"/>
          <w:lang w:bidi="ar-SA"/>
        </w:rPr>
        <w:t xml:space="preserve"> приема-передачи агрегатов/ узлов</w:t>
      </w:r>
      <w:r>
        <w:rPr>
          <w:rFonts w:ascii="Times New Roman" w:eastAsia="Times New Roman" w:hAnsi="Times New Roman" w:cs="Times New Roman"/>
          <w:color w:val="auto"/>
          <w:lang w:bidi="ar-SA"/>
        </w:rPr>
        <w:t>.</w:t>
      </w:r>
    </w:p>
    <w:p w14:paraId="1282C2AC" w14:textId="0777B788" w:rsidR="00750E40" w:rsidRPr="005946BB" w:rsidRDefault="00750E40" w:rsidP="00750E40">
      <w:pPr>
        <w:widowControl/>
        <w:autoSpaceDE w:val="0"/>
        <w:autoSpaceDN w:val="0"/>
        <w:adjustRightInd w:val="0"/>
        <w:jc w:val="both"/>
        <w:rPr>
          <w:rFonts w:ascii="Times New Roman" w:eastAsia="Times New Roman" w:hAnsi="Times New Roman" w:cs="Times New Roman"/>
          <w:color w:val="000000" w:themeColor="text1"/>
          <w:lang w:bidi="ar-SA"/>
        </w:rPr>
      </w:pPr>
      <w:r w:rsidRPr="00750E40">
        <w:rPr>
          <w:rFonts w:ascii="Times New Roman" w:eastAsia="Times New Roman" w:hAnsi="Times New Roman" w:cs="Times New Roman"/>
          <w:color w:val="auto"/>
          <w:lang w:bidi="ar-SA"/>
        </w:rPr>
        <w:t>- Приложение №</w:t>
      </w:r>
      <w:r w:rsidR="00F32743">
        <w:rPr>
          <w:rFonts w:ascii="Times New Roman" w:eastAsia="Times New Roman" w:hAnsi="Times New Roman" w:cs="Times New Roman"/>
          <w:color w:val="auto"/>
          <w:lang w:bidi="ar-SA"/>
        </w:rPr>
        <w:t>7</w:t>
      </w:r>
      <w:r w:rsidRPr="00750E40">
        <w:rPr>
          <w:rFonts w:ascii="Times New Roman" w:eastAsia="Times New Roman" w:hAnsi="Times New Roman" w:cs="Times New Roman"/>
          <w:color w:val="auto"/>
          <w:lang w:bidi="ar-SA"/>
        </w:rPr>
        <w:t xml:space="preserve"> - Перечень </w:t>
      </w:r>
      <w:r w:rsidRPr="005946BB">
        <w:rPr>
          <w:rFonts w:ascii="Times New Roman" w:eastAsia="Times New Roman" w:hAnsi="Times New Roman" w:cs="Times New Roman"/>
          <w:color w:val="000000" w:themeColor="text1"/>
          <w:lang w:bidi="ar-SA"/>
        </w:rPr>
        <w:t xml:space="preserve">требований к </w:t>
      </w:r>
      <w:r w:rsidR="003C302B" w:rsidRPr="005946BB">
        <w:rPr>
          <w:rFonts w:ascii="Times New Roman" w:eastAsia="Times New Roman" w:hAnsi="Times New Roman" w:cs="Times New Roman"/>
          <w:color w:val="000000" w:themeColor="text1"/>
          <w:lang w:bidi="ar-SA"/>
        </w:rPr>
        <w:t>Исполнителю</w:t>
      </w:r>
      <w:r w:rsidRPr="005946BB">
        <w:rPr>
          <w:rFonts w:ascii="Times New Roman" w:eastAsia="Times New Roman" w:hAnsi="Times New Roman" w:cs="Times New Roman"/>
          <w:color w:val="000000" w:themeColor="text1"/>
          <w:lang w:bidi="ar-SA"/>
        </w:rPr>
        <w:t xml:space="preserve"> по охране труда, промышленной, экологической, пожарной и иной безопасности и ответственность за их нарушение.</w:t>
      </w:r>
    </w:p>
    <w:p w14:paraId="7752085D" w14:textId="3CB69164" w:rsidR="00750E40" w:rsidRPr="005946BB" w:rsidRDefault="00750E40" w:rsidP="00750E40">
      <w:pPr>
        <w:widowControl/>
        <w:autoSpaceDE w:val="0"/>
        <w:autoSpaceDN w:val="0"/>
        <w:adjustRightInd w:val="0"/>
        <w:jc w:val="both"/>
        <w:rPr>
          <w:rFonts w:ascii="Times New Roman" w:eastAsia="Times New Roman" w:hAnsi="Times New Roman" w:cs="Times New Roman"/>
          <w:color w:val="000000" w:themeColor="text1"/>
          <w:lang w:bidi="ar-SA"/>
        </w:rPr>
      </w:pPr>
      <w:r w:rsidRPr="005946BB">
        <w:rPr>
          <w:rFonts w:ascii="Times New Roman" w:eastAsia="Times New Roman" w:hAnsi="Times New Roman" w:cs="Times New Roman"/>
          <w:color w:val="000000" w:themeColor="text1"/>
          <w:lang w:bidi="ar-SA"/>
        </w:rPr>
        <w:t>- Приложение №</w:t>
      </w:r>
      <w:r w:rsidR="00F32743" w:rsidRPr="005946BB">
        <w:rPr>
          <w:rFonts w:ascii="Times New Roman" w:eastAsia="Times New Roman" w:hAnsi="Times New Roman" w:cs="Times New Roman"/>
          <w:color w:val="000000" w:themeColor="text1"/>
          <w:lang w:bidi="ar-SA"/>
        </w:rPr>
        <w:t>8</w:t>
      </w:r>
      <w:r w:rsidRPr="005946BB">
        <w:rPr>
          <w:rFonts w:ascii="Times New Roman" w:eastAsia="Times New Roman" w:hAnsi="Times New Roman" w:cs="Times New Roman"/>
          <w:color w:val="000000" w:themeColor="text1"/>
          <w:lang w:bidi="ar-SA"/>
        </w:rPr>
        <w:t xml:space="preserve"> - Соглашение о соблюдении </w:t>
      </w:r>
      <w:r w:rsidR="003C302B" w:rsidRPr="005946BB">
        <w:rPr>
          <w:rFonts w:ascii="Times New Roman" w:eastAsia="Times New Roman" w:hAnsi="Times New Roman" w:cs="Times New Roman"/>
          <w:color w:val="000000" w:themeColor="text1"/>
          <w:lang w:bidi="ar-SA"/>
        </w:rPr>
        <w:t>Исполнителем</w:t>
      </w:r>
      <w:r w:rsidRPr="005946BB">
        <w:rPr>
          <w:rFonts w:ascii="Times New Roman" w:eastAsia="Times New Roman" w:hAnsi="Times New Roman" w:cs="Times New Roman"/>
          <w:color w:val="000000" w:themeColor="text1"/>
          <w:lang w:bidi="ar-SA"/>
        </w:rPr>
        <w:t xml:space="preserve"> требований в области охраны труда, охраны окружающей среды, промышленной и пожарной безопасности.</w:t>
      </w:r>
    </w:p>
    <w:p w14:paraId="2117C449" w14:textId="5996B5FC" w:rsidR="00750E40" w:rsidRDefault="00750E40" w:rsidP="00750E40">
      <w:pPr>
        <w:widowControl/>
        <w:autoSpaceDE w:val="0"/>
        <w:autoSpaceDN w:val="0"/>
        <w:adjustRightInd w:val="0"/>
        <w:jc w:val="both"/>
        <w:rPr>
          <w:rFonts w:ascii="Times New Roman" w:eastAsia="Times New Roman" w:hAnsi="Times New Roman" w:cs="Times New Roman"/>
          <w:color w:val="auto"/>
          <w:lang w:bidi="ar-SA"/>
        </w:rPr>
      </w:pPr>
      <w:r w:rsidRPr="005946BB">
        <w:rPr>
          <w:rFonts w:ascii="Times New Roman" w:eastAsia="Times New Roman" w:hAnsi="Times New Roman" w:cs="Times New Roman"/>
          <w:color w:val="000000" w:themeColor="text1"/>
          <w:lang w:bidi="ar-SA"/>
        </w:rPr>
        <w:t>- Приложение №</w:t>
      </w:r>
      <w:r w:rsidR="00F32743" w:rsidRPr="005946BB">
        <w:rPr>
          <w:rFonts w:ascii="Times New Roman" w:eastAsia="Times New Roman" w:hAnsi="Times New Roman" w:cs="Times New Roman"/>
          <w:color w:val="000000" w:themeColor="text1"/>
          <w:lang w:bidi="ar-SA"/>
        </w:rPr>
        <w:t>9</w:t>
      </w:r>
      <w:r w:rsidRPr="005946BB">
        <w:rPr>
          <w:rFonts w:ascii="Times New Roman" w:eastAsia="Times New Roman" w:hAnsi="Times New Roman" w:cs="Times New Roman"/>
          <w:color w:val="000000" w:themeColor="text1"/>
          <w:lang w:bidi="ar-SA"/>
        </w:rPr>
        <w:t xml:space="preserve"> - Соглашение о соблюдении </w:t>
      </w:r>
      <w:r w:rsidR="003C302B" w:rsidRPr="005946BB">
        <w:rPr>
          <w:rFonts w:ascii="Times New Roman" w:eastAsia="Times New Roman" w:hAnsi="Times New Roman" w:cs="Times New Roman"/>
          <w:color w:val="000000" w:themeColor="text1"/>
          <w:lang w:bidi="ar-SA"/>
        </w:rPr>
        <w:t>Исполнителем</w:t>
      </w:r>
      <w:r w:rsidRPr="005946BB">
        <w:rPr>
          <w:rFonts w:ascii="Times New Roman" w:eastAsia="Times New Roman" w:hAnsi="Times New Roman" w:cs="Times New Roman"/>
          <w:color w:val="000000" w:themeColor="text1"/>
          <w:lang w:bidi="ar-SA"/>
        </w:rPr>
        <w:t xml:space="preserve"> требований </w:t>
      </w:r>
      <w:r w:rsidRPr="00750E40">
        <w:rPr>
          <w:rFonts w:ascii="Times New Roman" w:eastAsia="Times New Roman" w:hAnsi="Times New Roman" w:cs="Times New Roman"/>
          <w:color w:val="auto"/>
          <w:lang w:bidi="ar-SA"/>
        </w:rPr>
        <w:t>в области антитеррористической безопасности.</w:t>
      </w:r>
    </w:p>
    <w:p w14:paraId="6B453199" w14:textId="0B642587" w:rsidR="003C302B" w:rsidRDefault="003C302B" w:rsidP="00750E40">
      <w:pPr>
        <w:widowControl/>
        <w:autoSpaceDE w:val="0"/>
        <w:autoSpaceDN w:val="0"/>
        <w:adjustRightInd w:val="0"/>
        <w:jc w:val="both"/>
        <w:rPr>
          <w:rFonts w:ascii="Times New Roman" w:eastAsia="Times New Roman" w:hAnsi="Times New Roman" w:cs="Times New Roman"/>
          <w:color w:val="auto"/>
          <w:lang w:bidi="ar-SA"/>
        </w:rPr>
      </w:pPr>
      <w:r>
        <w:rPr>
          <w:rFonts w:ascii="Times New Roman" w:eastAsia="Times New Roman" w:hAnsi="Times New Roman" w:cs="Times New Roman"/>
          <w:color w:val="auto"/>
          <w:lang w:bidi="ar-SA"/>
        </w:rPr>
        <w:t>- Приложение №10 – Соглашение об обмене электронными документами.</w:t>
      </w:r>
    </w:p>
    <w:p w14:paraId="5F6528AC" w14:textId="01DA11F4" w:rsidR="009077AB" w:rsidRPr="00144F99" w:rsidRDefault="009077AB" w:rsidP="00D53880">
      <w:pPr>
        <w:pStyle w:val="210"/>
        <w:shd w:val="clear" w:color="auto" w:fill="auto"/>
        <w:spacing w:after="0" w:line="220" w:lineRule="exact"/>
        <w:ind w:firstLine="500"/>
        <w:contextualSpacing/>
        <w:rPr>
          <w:color w:val="auto"/>
          <w:sz w:val="24"/>
          <w:szCs w:val="24"/>
        </w:rPr>
      </w:pPr>
    </w:p>
    <w:p w14:paraId="3306A860" w14:textId="384CDEBF" w:rsidR="005B7D99" w:rsidRPr="00144F99" w:rsidRDefault="00CF784A" w:rsidP="007250F0">
      <w:pPr>
        <w:pStyle w:val="30"/>
        <w:shd w:val="clear" w:color="auto" w:fill="auto"/>
        <w:tabs>
          <w:tab w:val="left" w:pos="3198"/>
          <w:tab w:val="left" w:pos="8805"/>
        </w:tabs>
        <w:spacing w:line="360" w:lineRule="exact"/>
        <w:jc w:val="both"/>
        <w:rPr>
          <w:color w:val="auto"/>
          <w:sz w:val="24"/>
          <w:szCs w:val="24"/>
        </w:rPr>
      </w:pPr>
      <w:r w:rsidRPr="00144F99">
        <w:rPr>
          <w:color w:val="auto"/>
          <w:sz w:val="24"/>
          <w:szCs w:val="24"/>
        </w:rPr>
        <w:t xml:space="preserve">                          </w:t>
      </w:r>
      <w:r w:rsidR="007250F0" w:rsidRPr="00144F99">
        <w:rPr>
          <w:color w:val="auto"/>
          <w:sz w:val="24"/>
          <w:szCs w:val="24"/>
        </w:rPr>
        <w:t>1</w:t>
      </w:r>
      <w:r w:rsidR="00031B39">
        <w:rPr>
          <w:color w:val="auto"/>
          <w:sz w:val="24"/>
          <w:szCs w:val="24"/>
        </w:rPr>
        <w:t>5</w:t>
      </w:r>
      <w:r w:rsidR="007250F0" w:rsidRPr="00144F99">
        <w:rPr>
          <w:color w:val="auto"/>
          <w:sz w:val="24"/>
          <w:szCs w:val="24"/>
        </w:rPr>
        <w:t>.</w:t>
      </w:r>
      <w:r w:rsidR="00700EC5" w:rsidRPr="00144F99">
        <w:rPr>
          <w:color w:val="auto"/>
          <w:sz w:val="24"/>
          <w:szCs w:val="24"/>
        </w:rPr>
        <w:t xml:space="preserve"> </w:t>
      </w:r>
      <w:r w:rsidR="009077AB" w:rsidRPr="00144F99">
        <w:rPr>
          <w:color w:val="auto"/>
          <w:sz w:val="24"/>
          <w:szCs w:val="24"/>
        </w:rPr>
        <w:t>АДРЕСА, РЕКВИЗИТЫ И ПОДПИСИ СТОРО</w:t>
      </w:r>
      <w:r w:rsidR="009077AB" w:rsidRPr="00144F99">
        <w:rPr>
          <w:noProof/>
          <w:color w:val="auto"/>
          <w:sz w:val="24"/>
          <w:szCs w:val="24"/>
          <w:lang w:bidi="ar-SA"/>
        </w:rPr>
        <mc:AlternateContent>
          <mc:Choice Requires="wps">
            <w:drawing>
              <wp:anchor distT="0" distB="0" distL="63500" distR="63500" simplePos="0" relativeHeight="251657216" behindDoc="0" locked="0" layoutInCell="1" allowOverlap="1" wp14:anchorId="47AA1E1B" wp14:editId="6451D589">
                <wp:simplePos x="0" y="0"/>
                <wp:positionH relativeFrom="margin">
                  <wp:posOffset>635</wp:posOffset>
                </wp:positionH>
                <wp:positionV relativeFrom="paragraph">
                  <wp:posOffset>0</wp:posOffset>
                </wp:positionV>
                <wp:extent cx="6318250" cy="14605"/>
                <wp:effectExtent l="635" t="0" r="0" b="0"/>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18250" cy="14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FFEB2C" w14:textId="77777777" w:rsidR="002616D2" w:rsidRDefault="002616D2" w:rsidP="009077AB">
                            <w:pPr>
                              <w:rPr>
                                <w:sz w:val="2"/>
                                <w:szCs w:val="2"/>
                              </w:rPr>
                            </w:pP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7AA1E1B" id="_x0000_t202" coordsize="21600,21600" o:spt="202" path="m,l,21600r21600,l21600,xe">
                <v:stroke joinstyle="miter"/>
                <v:path gradientshapeok="t" o:connecttype="rect"/>
              </v:shapetype>
              <v:shape id="Text Box 8" o:spid="_x0000_s1026" type="#_x0000_t202" style="position:absolute;left:0;text-align:left;margin-left:.05pt;margin-top:0;width:497.5pt;height:1.15pt;z-index:251657216;visibility:visible;mso-wrap-style:square;mso-width-percent:0;mso-height-percent:0;mso-wrap-distance-left:5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" filled="f" stroked="f">
                <v:textbox style="mso-fit-shape-to-text:t" inset="0,0,0,0">
                  <w:txbxContent>
                    <w:p w14:paraId="35FFEB2C" w14:textId="77777777" w:rsidR="002616D2" w:rsidRDefault="002616D2" w:rsidP="009077AB">
                      <w:pPr>
                        <w:rPr>
                          <w:sz w:val="2"/>
                          <w:szCs w:val="2"/>
                        </w:rPr>
                      </w:pPr>
                    </w:p>
                  </w:txbxContent>
                </v:textbox>
                <w10:wrap anchorx="margin"/>
              </v:shape>
            </w:pict>
          </mc:Fallback>
        </mc:AlternateContent>
      </w:r>
      <w:r w:rsidR="00113834" w:rsidRPr="00144F99">
        <w:rPr>
          <w:color w:val="auto"/>
          <w:sz w:val="24"/>
          <w:szCs w:val="24"/>
        </w:rPr>
        <w:t>Н:</w:t>
      </w:r>
    </w:p>
    <w:p w14:paraId="2CBFBEA5" w14:textId="03A9C173" w:rsidR="00FE778B" w:rsidRPr="00144F99" w:rsidRDefault="00FE778B" w:rsidP="00FE778B">
      <w:pPr>
        <w:jc w:val="both"/>
        <w:rPr>
          <w:rFonts w:ascii="Times New Roman" w:hAnsi="Times New Roman" w:cs="Times New Roman"/>
          <w:b/>
          <w:color w:val="auto"/>
        </w:rPr>
      </w:pPr>
      <w:r w:rsidRPr="00144F99">
        <w:rPr>
          <w:rFonts w:ascii="Times New Roman" w:hAnsi="Times New Roman" w:cs="Times New Roman"/>
          <w:b/>
          <w:color w:val="auto"/>
        </w:rPr>
        <w:t xml:space="preserve">                                             </w:t>
      </w:r>
    </w:p>
    <w:tbl>
      <w:tblPr>
        <w:tblW w:w="93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00" w:firstRow="0" w:lastRow="0" w:firstColumn="0" w:lastColumn="0" w:noHBand="0" w:noVBand="1"/>
      </w:tblPr>
      <w:tblGrid>
        <w:gridCol w:w="2268"/>
        <w:gridCol w:w="2410"/>
        <w:gridCol w:w="4676"/>
      </w:tblGrid>
      <w:tr w:rsidR="0046738D" w:rsidRPr="00144F99" w14:paraId="5E4CF15D" w14:textId="77777777" w:rsidTr="00144F99">
        <w:trPr>
          <w:trHeight w:val="429"/>
          <w:jc w:val="center"/>
        </w:trPr>
        <w:tc>
          <w:tcPr>
            <w:tcW w:w="4678" w:type="dxa"/>
            <w:gridSpan w:val="2"/>
            <w:tcMar>
              <w:top w:w="0" w:type="dxa"/>
              <w:left w:w="115" w:type="dxa"/>
              <w:bottom w:w="0" w:type="dxa"/>
              <w:right w:w="115" w:type="dxa"/>
            </w:tcMar>
            <w:vAlign w:val="center"/>
          </w:tcPr>
          <w:p w14:paraId="6F82D0A5" w14:textId="77777777" w:rsidR="0046738D" w:rsidRPr="00144F99" w:rsidRDefault="0046738D" w:rsidP="00144F99">
            <w:pPr>
              <w:widowControl/>
              <w:shd w:val="clear" w:color="auto" w:fill="FFFFFF"/>
              <w:spacing w:after="60"/>
              <w:ind w:right="1434"/>
              <w:rPr>
                <w:rFonts w:ascii="Times New Roman" w:eastAsia="Times New Roman" w:hAnsi="Times New Roman" w:cs="Times New Roman"/>
                <w:color w:val="auto"/>
                <w:lang w:bidi="ar-SA"/>
              </w:rPr>
            </w:pPr>
            <w:r w:rsidRPr="00144F99">
              <w:rPr>
                <w:rFonts w:ascii="Times New Roman" w:eastAsia="Times New Roman" w:hAnsi="Times New Roman" w:cs="Times New Roman"/>
                <w:b/>
                <w:color w:val="auto"/>
                <w:lang w:bidi="ar-SA"/>
              </w:rPr>
              <w:lastRenderedPageBreak/>
              <w:t>«ЗАКАЗЧИК»</w:t>
            </w:r>
          </w:p>
        </w:tc>
        <w:tc>
          <w:tcPr>
            <w:tcW w:w="4676" w:type="dxa"/>
            <w:tcMar>
              <w:top w:w="0" w:type="dxa"/>
              <w:left w:w="115" w:type="dxa"/>
              <w:bottom w:w="0" w:type="dxa"/>
              <w:right w:w="115" w:type="dxa"/>
            </w:tcMar>
            <w:vAlign w:val="center"/>
          </w:tcPr>
          <w:p w14:paraId="088B2D13" w14:textId="77777777" w:rsidR="0046738D" w:rsidRPr="00144F99" w:rsidRDefault="0046738D" w:rsidP="00144F99">
            <w:pPr>
              <w:widowControl/>
              <w:shd w:val="clear" w:color="auto" w:fill="FFFFFF"/>
              <w:spacing w:after="60"/>
              <w:rPr>
                <w:rFonts w:ascii="Times New Roman" w:eastAsia="Times New Roman" w:hAnsi="Times New Roman" w:cs="Times New Roman"/>
                <w:color w:val="auto"/>
                <w:lang w:bidi="ar-SA"/>
              </w:rPr>
            </w:pPr>
            <w:r w:rsidRPr="00144F99">
              <w:rPr>
                <w:rFonts w:ascii="Times New Roman" w:eastAsia="Times New Roman" w:hAnsi="Times New Roman" w:cs="Times New Roman"/>
                <w:b/>
                <w:color w:val="auto"/>
                <w:lang w:bidi="ar-SA"/>
              </w:rPr>
              <w:t>«ИСПОЛНИТЕЛЬ»</w:t>
            </w:r>
          </w:p>
        </w:tc>
      </w:tr>
      <w:tr w:rsidR="0046738D" w:rsidRPr="00144F99" w14:paraId="5F96F6EA" w14:textId="77777777" w:rsidTr="00DD5EB5">
        <w:trPr>
          <w:trHeight w:val="832"/>
          <w:jc w:val="center"/>
        </w:trPr>
        <w:tc>
          <w:tcPr>
            <w:tcW w:w="4678" w:type="dxa"/>
            <w:gridSpan w:val="2"/>
            <w:tcMar>
              <w:top w:w="0" w:type="dxa"/>
              <w:left w:w="115" w:type="dxa"/>
              <w:bottom w:w="0" w:type="dxa"/>
              <w:right w:w="115" w:type="dxa"/>
            </w:tcMar>
          </w:tcPr>
          <w:p w14:paraId="48D47738"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Общество с ограниченной ответственностью «Разрез Кирбинский»</w:t>
            </w:r>
          </w:p>
          <w:p w14:paraId="19EE718B"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ИНН/КПП 1901116323/190301001</w:t>
            </w:r>
          </w:p>
          <w:p w14:paraId="6B869EEF"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ОГРН 1131901005620</w:t>
            </w:r>
          </w:p>
          <w:p w14:paraId="268C34EE" w14:textId="77777777" w:rsidR="0046738D" w:rsidRPr="00144F99" w:rsidRDefault="0046738D" w:rsidP="00144F99">
            <w:pPr>
              <w:widowControl/>
              <w:shd w:val="clear" w:color="auto" w:fill="FFFFFF"/>
              <w:rPr>
                <w:rFonts w:ascii="Times New Roman" w:eastAsia="Times New Roman" w:hAnsi="Times New Roman" w:cs="Times New Roman"/>
                <w:b/>
                <w:color w:val="auto"/>
                <w:lang w:bidi="ar-SA"/>
              </w:rPr>
            </w:pPr>
            <w:r w:rsidRPr="00144F99">
              <w:rPr>
                <w:rFonts w:ascii="Times New Roman" w:eastAsia="Times New Roman" w:hAnsi="Times New Roman" w:cs="Times New Roman"/>
                <w:bCs/>
                <w:color w:val="auto"/>
                <w:lang w:bidi="ar-SA"/>
              </w:rPr>
              <w:t>ОКПО 26649063</w:t>
            </w:r>
          </w:p>
        </w:tc>
        <w:tc>
          <w:tcPr>
            <w:tcW w:w="4676" w:type="dxa"/>
            <w:tcMar>
              <w:top w:w="0" w:type="dxa"/>
              <w:left w:w="115" w:type="dxa"/>
              <w:bottom w:w="0" w:type="dxa"/>
              <w:right w:w="115" w:type="dxa"/>
            </w:tcMar>
          </w:tcPr>
          <w:p w14:paraId="6BD75CE9" w14:textId="77777777" w:rsidR="0046738D" w:rsidRPr="00144F99" w:rsidRDefault="0046738D" w:rsidP="00144F99">
            <w:pPr>
              <w:widowControl/>
              <w:shd w:val="clear" w:color="auto" w:fill="FFFFFF"/>
              <w:rPr>
                <w:rFonts w:ascii="Times New Roman" w:eastAsia="Times New Roman" w:hAnsi="Times New Roman" w:cs="Times New Roman"/>
                <w:color w:val="35383B"/>
                <w:lang w:bidi="ar-SA"/>
              </w:rPr>
            </w:pPr>
            <w:r w:rsidRPr="00144F99">
              <w:rPr>
                <w:rFonts w:ascii="Times New Roman" w:eastAsia="Times New Roman" w:hAnsi="Times New Roman" w:cs="Times New Roman"/>
                <w:color w:val="35383B"/>
                <w:lang w:bidi="ar-SA"/>
              </w:rPr>
              <w:t xml:space="preserve">Общество с ограниченной </w:t>
            </w:r>
          </w:p>
          <w:p w14:paraId="4014374D" w14:textId="740E8B62" w:rsidR="0046738D" w:rsidRPr="00144F99" w:rsidRDefault="0046738D" w:rsidP="00144F99">
            <w:pPr>
              <w:widowControl/>
              <w:shd w:val="clear" w:color="auto" w:fill="FFFFFF"/>
              <w:rPr>
                <w:rFonts w:ascii="Times New Roman" w:eastAsia="Times New Roman" w:hAnsi="Times New Roman" w:cs="Times New Roman"/>
                <w:color w:val="35383B"/>
                <w:lang w:bidi="ar-SA"/>
              </w:rPr>
            </w:pPr>
            <w:r w:rsidRPr="00144F99">
              <w:rPr>
                <w:rFonts w:ascii="Times New Roman" w:eastAsia="Times New Roman" w:hAnsi="Times New Roman" w:cs="Times New Roman"/>
                <w:color w:val="35383B"/>
                <w:lang w:bidi="ar-SA"/>
              </w:rPr>
              <w:t>ответственностью «»</w:t>
            </w:r>
          </w:p>
          <w:p w14:paraId="629A6B19" w14:textId="46062036" w:rsidR="0046738D" w:rsidRPr="00144F99" w:rsidRDefault="0046738D" w:rsidP="00144F99">
            <w:pPr>
              <w:widowControl/>
              <w:shd w:val="clear" w:color="auto" w:fill="FFFFFF"/>
              <w:rPr>
                <w:rFonts w:ascii="Times New Roman" w:eastAsia="Times New Roman" w:hAnsi="Times New Roman" w:cs="Times New Roman"/>
                <w:color w:val="35383B"/>
                <w:lang w:bidi="ar-SA"/>
              </w:rPr>
            </w:pPr>
            <w:r w:rsidRPr="00144F99">
              <w:rPr>
                <w:rFonts w:ascii="Times New Roman" w:eastAsia="Times New Roman" w:hAnsi="Times New Roman" w:cs="Times New Roman"/>
                <w:color w:val="35383B"/>
                <w:lang w:bidi="ar-SA"/>
              </w:rPr>
              <w:t xml:space="preserve">ИНН/КПП </w:t>
            </w:r>
            <w:r w:rsidR="000C1FC0" w:rsidRPr="00144F99">
              <w:rPr>
                <w:rFonts w:ascii="Times New Roman" w:eastAsia="Times New Roman" w:hAnsi="Times New Roman" w:cs="Times New Roman"/>
                <w:color w:val="35383B"/>
                <w:lang w:bidi="ar-SA"/>
              </w:rPr>
              <w:t>/</w:t>
            </w:r>
          </w:p>
          <w:p w14:paraId="2B546442" w14:textId="18C4CFD4" w:rsidR="0046738D" w:rsidRPr="00144F99" w:rsidRDefault="0046738D" w:rsidP="005946BB">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35383B"/>
                <w:lang w:bidi="ar-SA"/>
              </w:rPr>
              <w:t xml:space="preserve">ОГРН ОКПО </w:t>
            </w:r>
          </w:p>
        </w:tc>
      </w:tr>
      <w:tr w:rsidR="0046738D" w:rsidRPr="00144F99" w14:paraId="6E58A34E" w14:textId="77777777" w:rsidTr="00DD5EB5">
        <w:trPr>
          <w:trHeight w:val="959"/>
          <w:jc w:val="center"/>
        </w:trPr>
        <w:tc>
          <w:tcPr>
            <w:tcW w:w="4678" w:type="dxa"/>
            <w:gridSpan w:val="2"/>
            <w:tcMar>
              <w:top w:w="0" w:type="dxa"/>
              <w:left w:w="115" w:type="dxa"/>
              <w:bottom w:w="0" w:type="dxa"/>
              <w:right w:w="115" w:type="dxa"/>
            </w:tcMar>
            <w:vAlign w:val="center"/>
          </w:tcPr>
          <w:p w14:paraId="3D8B5F07" w14:textId="77777777" w:rsidR="0046738D" w:rsidRPr="00144F99" w:rsidRDefault="0046738D" w:rsidP="00144F99">
            <w:pPr>
              <w:autoSpaceDE w:val="0"/>
              <w:autoSpaceDN w:val="0"/>
              <w:adjustRightInd w:val="0"/>
              <w:spacing w:line="252" w:lineRule="auto"/>
              <w:rPr>
                <w:rFonts w:ascii="Times New Roman" w:hAnsi="Times New Roman" w:cs="Times New Roman"/>
              </w:rPr>
            </w:pPr>
            <w:r w:rsidRPr="00144F99">
              <w:rPr>
                <w:rFonts w:ascii="Times New Roman" w:hAnsi="Times New Roman" w:cs="Times New Roman"/>
              </w:rPr>
              <w:t>Юридический адрес: 655016, Республика Хакассия, городской округ города Абакан, пр-кт Дружбы Народов, д. 43, помещ. 405Н, ком. 20</w:t>
            </w:r>
          </w:p>
          <w:p w14:paraId="26C9583A"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p>
        </w:tc>
        <w:tc>
          <w:tcPr>
            <w:tcW w:w="4676" w:type="dxa"/>
            <w:tcMar>
              <w:top w:w="0" w:type="dxa"/>
              <w:left w:w="115" w:type="dxa"/>
              <w:bottom w:w="0" w:type="dxa"/>
              <w:right w:w="115" w:type="dxa"/>
            </w:tcMar>
          </w:tcPr>
          <w:p w14:paraId="21ABA1AC" w14:textId="77777777" w:rsidR="005946BB" w:rsidRDefault="0046738D" w:rsidP="005946BB">
            <w:pPr>
              <w:autoSpaceDE w:val="0"/>
              <w:autoSpaceDN w:val="0"/>
              <w:adjustRightInd w:val="0"/>
              <w:rPr>
                <w:rFonts w:ascii="Times New Roman" w:eastAsia="Times New Roman" w:hAnsi="Times New Roman" w:cs="Times New Roman"/>
                <w:bCs/>
                <w:lang w:bidi="ar-SA"/>
              </w:rPr>
            </w:pPr>
            <w:r w:rsidRPr="00144F99">
              <w:rPr>
                <w:rFonts w:ascii="Times New Roman" w:eastAsia="Times New Roman" w:hAnsi="Times New Roman" w:cs="Times New Roman"/>
                <w:bCs/>
                <w:lang w:bidi="ar-SA"/>
              </w:rPr>
              <w:t>Юридический адрес:</w:t>
            </w:r>
          </w:p>
          <w:p w14:paraId="73891E34" w14:textId="1D6818FF" w:rsidR="0046738D" w:rsidRPr="00DD5EB5" w:rsidRDefault="0046738D" w:rsidP="005946BB">
            <w:pPr>
              <w:autoSpaceDE w:val="0"/>
              <w:autoSpaceDN w:val="0"/>
              <w:adjustRightInd w:val="0"/>
              <w:rPr>
                <w:rFonts w:ascii="Times New Roman" w:hAnsi="Times New Roman" w:cs="Times New Roman"/>
              </w:rPr>
            </w:pPr>
          </w:p>
        </w:tc>
      </w:tr>
      <w:tr w:rsidR="0046738D" w:rsidRPr="00144F99" w14:paraId="61243C2F" w14:textId="77777777" w:rsidTr="00144F99">
        <w:trPr>
          <w:trHeight w:val="1440"/>
          <w:jc w:val="center"/>
        </w:trPr>
        <w:tc>
          <w:tcPr>
            <w:tcW w:w="4678" w:type="dxa"/>
            <w:gridSpan w:val="2"/>
            <w:tcMar>
              <w:top w:w="0" w:type="dxa"/>
              <w:left w:w="115" w:type="dxa"/>
              <w:bottom w:w="0" w:type="dxa"/>
              <w:right w:w="115" w:type="dxa"/>
            </w:tcMar>
          </w:tcPr>
          <w:p w14:paraId="597DCF43" w14:textId="77777777" w:rsidR="0046738D" w:rsidRPr="00144F99" w:rsidRDefault="0046738D" w:rsidP="00144F99">
            <w:pPr>
              <w:widowControl/>
              <w:shd w:val="clear" w:color="auto" w:fill="FFFFFF"/>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Банковские реквизиты:</w:t>
            </w:r>
          </w:p>
          <w:p w14:paraId="4A8514C8" w14:textId="77777777" w:rsidR="0046738D" w:rsidRPr="00144F99" w:rsidRDefault="0046738D" w:rsidP="00144F99">
            <w:pPr>
              <w:widowControl/>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 xml:space="preserve">р/с 40702810671000003072 в Абаканском отделение № 8602 ПАО Сбербанк </w:t>
            </w:r>
          </w:p>
          <w:p w14:paraId="6E7B1585" w14:textId="77777777" w:rsidR="0046738D" w:rsidRPr="00144F99" w:rsidRDefault="0046738D" w:rsidP="00144F99">
            <w:pPr>
              <w:widowControl/>
              <w:rPr>
                <w:rFonts w:ascii="Times New Roman" w:eastAsia="Times New Roman" w:hAnsi="Times New Roman" w:cs="Times New Roman"/>
                <w:bCs/>
                <w:color w:val="auto"/>
                <w:lang w:bidi="ar-SA"/>
              </w:rPr>
            </w:pPr>
            <w:r w:rsidRPr="00144F99">
              <w:rPr>
                <w:rFonts w:ascii="Times New Roman" w:eastAsia="Times New Roman" w:hAnsi="Times New Roman" w:cs="Times New Roman"/>
                <w:bCs/>
                <w:color w:val="auto"/>
                <w:lang w:bidi="ar-SA"/>
              </w:rPr>
              <w:t>к/с 30101810500000000608</w:t>
            </w:r>
          </w:p>
          <w:p w14:paraId="02F5797E" w14:textId="77777777" w:rsidR="0046738D" w:rsidRPr="00144F99" w:rsidRDefault="0046738D" w:rsidP="00144F99">
            <w:pPr>
              <w:widowControl/>
              <w:rPr>
                <w:rFonts w:ascii="Times New Roman" w:eastAsia="Calibri" w:hAnsi="Times New Roman" w:cs="Times New Roman"/>
                <w:b/>
                <w:color w:val="auto"/>
                <w:lang w:eastAsia="en-US" w:bidi="ar-SA"/>
              </w:rPr>
            </w:pPr>
          </w:p>
        </w:tc>
        <w:tc>
          <w:tcPr>
            <w:tcW w:w="4676" w:type="dxa"/>
            <w:tcMar>
              <w:top w:w="0" w:type="dxa"/>
              <w:left w:w="115" w:type="dxa"/>
              <w:bottom w:w="0" w:type="dxa"/>
              <w:right w:w="115" w:type="dxa"/>
            </w:tcMar>
          </w:tcPr>
          <w:p w14:paraId="1E429916" w14:textId="77777777" w:rsidR="0046738D" w:rsidRPr="00DD5EB5" w:rsidRDefault="0046738D" w:rsidP="00144F99">
            <w:pPr>
              <w:widowControl/>
              <w:shd w:val="clear" w:color="auto" w:fill="FFFFFF"/>
              <w:rPr>
                <w:rFonts w:ascii="Times New Roman" w:eastAsia="Times New Roman" w:hAnsi="Times New Roman" w:cs="Times New Roman"/>
                <w:bCs/>
                <w:color w:val="auto"/>
                <w:lang w:bidi="ar-SA"/>
              </w:rPr>
            </w:pPr>
            <w:r w:rsidRPr="00DD5EB5">
              <w:rPr>
                <w:rFonts w:ascii="Times New Roman" w:eastAsia="Times New Roman" w:hAnsi="Times New Roman" w:cs="Times New Roman"/>
                <w:bCs/>
                <w:lang w:bidi="ar-SA"/>
              </w:rPr>
              <w:t>Банковские реквизиты:</w:t>
            </w:r>
          </w:p>
          <w:p w14:paraId="522E47CB" w14:textId="3D93A7CF" w:rsidR="00DD5EB5" w:rsidRPr="00DD5EB5" w:rsidRDefault="00DD5EB5" w:rsidP="00DD5EB5">
            <w:pPr>
              <w:widowControl/>
              <w:shd w:val="clear" w:color="auto" w:fill="FFFFFF"/>
              <w:rPr>
                <w:rFonts w:ascii="Times New Roman" w:eastAsia="Times New Roman" w:hAnsi="Times New Roman" w:cs="Times New Roman"/>
                <w:bCs/>
                <w:lang w:bidi="ar-SA"/>
              </w:rPr>
            </w:pPr>
            <w:r w:rsidRPr="00DD5EB5">
              <w:rPr>
                <w:rFonts w:ascii="Times New Roman" w:eastAsia="Times New Roman" w:hAnsi="Times New Roman" w:cs="Times New Roman"/>
                <w:bCs/>
                <w:lang w:bidi="ar-SA"/>
              </w:rPr>
              <w:t xml:space="preserve">р/сч: </w:t>
            </w:r>
          </w:p>
          <w:p w14:paraId="138611E1" w14:textId="64997A60" w:rsidR="00DD5EB5" w:rsidRPr="00DD5EB5" w:rsidRDefault="00DD5EB5" w:rsidP="00DD5EB5">
            <w:pPr>
              <w:widowControl/>
              <w:shd w:val="clear" w:color="auto" w:fill="FFFFFF"/>
              <w:rPr>
                <w:rFonts w:ascii="Times New Roman" w:eastAsia="Times New Roman" w:hAnsi="Times New Roman" w:cs="Times New Roman"/>
                <w:bCs/>
                <w:lang w:bidi="ar-SA"/>
              </w:rPr>
            </w:pPr>
            <w:r w:rsidRPr="00DD5EB5">
              <w:rPr>
                <w:rFonts w:ascii="Times New Roman" w:eastAsia="Times New Roman" w:hAnsi="Times New Roman" w:cs="Times New Roman"/>
                <w:bCs/>
                <w:lang w:bidi="ar-SA"/>
              </w:rPr>
              <w:t xml:space="preserve">к/с </w:t>
            </w:r>
          </w:p>
          <w:p w14:paraId="6CB46F71" w14:textId="6EF8AE55" w:rsidR="0046738D" w:rsidRPr="00DD5EB5" w:rsidRDefault="00DD5EB5" w:rsidP="005946BB">
            <w:pPr>
              <w:widowControl/>
              <w:shd w:val="clear" w:color="auto" w:fill="FFFFFF"/>
              <w:rPr>
                <w:rFonts w:ascii="Times New Roman" w:eastAsia="Times New Roman" w:hAnsi="Times New Roman" w:cs="Times New Roman"/>
                <w:bCs/>
                <w:color w:val="auto"/>
                <w:lang w:bidi="ar-SA"/>
              </w:rPr>
            </w:pPr>
            <w:r w:rsidRPr="00DD5EB5">
              <w:rPr>
                <w:rFonts w:ascii="Times New Roman" w:eastAsia="Times New Roman" w:hAnsi="Times New Roman" w:cs="Times New Roman"/>
                <w:bCs/>
                <w:lang w:bidi="ar-SA"/>
              </w:rPr>
              <w:t xml:space="preserve">БИК </w:t>
            </w:r>
          </w:p>
        </w:tc>
      </w:tr>
      <w:tr w:rsidR="0046738D" w:rsidRPr="00144F99" w14:paraId="73EB0847" w14:textId="77777777" w:rsidTr="00144F99">
        <w:trPr>
          <w:trHeight w:val="360"/>
          <w:jc w:val="center"/>
        </w:trPr>
        <w:tc>
          <w:tcPr>
            <w:tcW w:w="2268" w:type="dxa"/>
            <w:tcMar>
              <w:top w:w="0" w:type="dxa"/>
              <w:left w:w="115" w:type="dxa"/>
              <w:bottom w:w="0" w:type="dxa"/>
              <w:right w:w="115" w:type="dxa"/>
            </w:tcMar>
            <w:vAlign w:val="center"/>
          </w:tcPr>
          <w:p w14:paraId="4625B3E9" w14:textId="77777777" w:rsidR="0046738D" w:rsidRPr="00144F99" w:rsidRDefault="0046738D" w:rsidP="00144F99">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auto"/>
                <w:lang w:bidi="ar-SA"/>
              </w:rPr>
              <w:t>Электронная почта: </w:t>
            </w:r>
          </w:p>
        </w:tc>
        <w:tc>
          <w:tcPr>
            <w:tcW w:w="2410" w:type="dxa"/>
            <w:tcMar>
              <w:top w:w="0" w:type="dxa"/>
              <w:left w:w="115" w:type="dxa"/>
              <w:bottom w:w="0" w:type="dxa"/>
              <w:right w:w="115" w:type="dxa"/>
            </w:tcMar>
            <w:vAlign w:val="center"/>
          </w:tcPr>
          <w:p w14:paraId="2F73CD82" w14:textId="77777777" w:rsidR="0046738D" w:rsidRPr="00144F99" w:rsidRDefault="0046738D" w:rsidP="00144F99">
            <w:pPr>
              <w:widowControl/>
              <w:shd w:val="clear" w:color="auto" w:fill="FFFFFF"/>
              <w:rPr>
                <w:rFonts w:ascii="Times New Roman" w:eastAsia="Times New Roman" w:hAnsi="Times New Roman" w:cs="Times New Roman"/>
                <w:color w:val="auto"/>
                <w:lang w:bidi="ar-SA"/>
              </w:rPr>
            </w:pPr>
            <w:hyperlink r:id="rId8" w:history="1">
              <w:r w:rsidRPr="00144F99">
                <w:rPr>
                  <w:rFonts w:ascii="Times New Roman" w:eastAsia="Times New Roman" w:hAnsi="Times New Roman" w:cs="Times New Roman"/>
                  <w:color w:val="auto"/>
                  <w:u w:val="single"/>
                  <w:lang w:val="en-US" w:bidi="ar-SA"/>
                </w:rPr>
                <w:t>kirb</w:t>
              </w:r>
              <w:r w:rsidRPr="00144F99">
                <w:rPr>
                  <w:rFonts w:ascii="Times New Roman" w:eastAsia="Times New Roman" w:hAnsi="Times New Roman" w:cs="Times New Roman"/>
                  <w:color w:val="auto"/>
                  <w:u w:val="single"/>
                  <w:lang w:bidi="ar-SA"/>
                </w:rPr>
                <w:t>@</w:t>
              </w:r>
              <w:r w:rsidRPr="00144F99">
                <w:rPr>
                  <w:rFonts w:ascii="Times New Roman" w:eastAsia="Times New Roman" w:hAnsi="Times New Roman" w:cs="Times New Roman"/>
                  <w:color w:val="auto"/>
                  <w:u w:val="single"/>
                  <w:lang w:val="en-US" w:bidi="ar-SA"/>
                </w:rPr>
                <w:t>ruscoal</w:t>
              </w:r>
              <w:r w:rsidRPr="00144F99">
                <w:rPr>
                  <w:rFonts w:ascii="Times New Roman" w:eastAsia="Times New Roman" w:hAnsi="Times New Roman" w:cs="Times New Roman"/>
                  <w:color w:val="auto"/>
                  <w:u w:val="single"/>
                  <w:lang w:bidi="ar-SA"/>
                </w:rPr>
                <w:t>.</w:t>
              </w:r>
              <w:r w:rsidRPr="00144F99">
                <w:rPr>
                  <w:rFonts w:ascii="Times New Roman" w:eastAsia="Times New Roman" w:hAnsi="Times New Roman" w:cs="Times New Roman"/>
                  <w:color w:val="auto"/>
                  <w:u w:val="single"/>
                  <w:lang w:val="en-US" w:bidi="ar-SA"/>
                </w:rPr>
                <w:t>ru</w:t>
              </w:r>
            </w:hyperlink>
          </w:p>
        </w:tc>
        <w:tc>
          <w:tcPr>
            <w:tcW w:w="4676" w:type="dxa"/>
            <w:tcMar>
              <w:top w:w="0" w:type="dxa"/>
              <w:left w:w="115" w:type="dxa"/>
              <w:bottom w:w="0" w:type="dxa"/>
              <w:right w:w="115" w:type="dxa"/>
            </w:tcMar>
            <w:vAlign w:val="center"/>
          </w:tcPr>
          <w:p w14:paraId="089FC23B" w14:textId="5544DD93" w:rsidR="0046738D" w:rsidRPr="00144F99" w:rsidRDefault="0046738D" w:rsidP="005946BB">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lang w:bidi="ar-SA"/>
              </w:rPr>
              <w:t xml:space="preserve">Электронная почта: </w:t>
            </w:r>
          </w:p>
        </w:tc>
      </w:tr>
      <w:tr w:rsidR="0046738D" w:rsidRPr="00144F99" w14:paraId="02346F73" w14:textId="77777777" w:rsidTr="00144F99">
        <w:trPr>
          <w:trHeight w:val="379"/>
          <w:jc w:val="center"/>
        </w:trPr>
        <w:tc>
          <w:tcPr>
            <w:tcW w:w="2268" w:type="dxa"/>
            <w:tcMar>
              <w:top w:w="0" w:type="dxa"/>
              <w:left w:w="115" w:type="dxa"/>
              <w:bottom w:w="0" w:type="dxa"/>
              <w:right w:w="115" w:type="dxa"/>
            </w:tcMar>
            <w:vAlign w:val="center"/>
          </w:tcPr>
          <w:p w14:paraId="1AA98A80" w14:textId="77777777" w:rsidR="0046738D" w:rsidRPr="00144F99" w:rsidRDefault="0046738D" w:rsidP="00144F99">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auto"/>
                <w:lang w:bidi="ar-SA"/>
              </w:rPr>
              <w:t>Телефон: </w:t>
            </w:r>
          </w:p>
        </w:tc>
        <w:tc>
          <w:tcPr>
            <w:tcW w:w="2410" w:type="dxa"/>
            <w:tcMar>
              <w:top w:w="0" w:type="dxa"/>
              <w:left w:w="115" w:type="dxa"/>
              <w:bottom w:w="0" w:type="dxa"/>
              <w:right w:w="115" w:type="dxa"/>
            </w:tcMar>
            <w:vAlign w:val="center"/>
          </w:tcPr>
          <w:p w14:paraId="753309F8" w14:textId="77777777" w:rsidR="0046738D" w:rsidRPr="00144F99" w:rsidRDefault="0046738D" w:rsidP="00144F99">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auto"/>
                <w:lang w:bidi="ar-SA"/>
              </w:rPr>
              <w:t>8-3902-300-500</w:t>
            </w:r>
          </w:p>
        </w:tc>
        <w:tc>
          <w:tcPr>
            <w:tcW w:w="4676" w:type="dxa"/>
            <w:tcMar>
              <w:top w:w="0" w:type="dxa"/>
              <w:left w:w="115" w:type="dxa"/>
              <w:bottom w:w="0" w:type="dxa"/>
              <w:right w:w="115" w:type="dxa"/>
            </w:tcMar>
            <w:vAlign w:val="center"/>
          </w:tcPr>
          <w:p w14:paraId="54595591" w14:textId="4DF5436B" w:rsidR="0046738D" w:rsidRPr="00144F99" w:rsidRDefault="0046738D" w:rsidP="005946BB">
            <w:pPr>
              <w:widowControl/>
              <w:shd w:val="clear" w:color="auto" w:fill="FFFFFF"/>
              <w:rPr>
                <w:rFonts w:ascii="Times New Roman" w:eastAsia="Times New Roman" w:hAnsi="Times New Roman" w:cs="Times New Roman"/>
                <w:color w:val="auto"/>
                <w:lang w:bidi="ar-SA"/>
              </w:rPr>
            </w:pPr>
            <w:r w:rsidRPr="00144F99">
              <w:rPr>
                <w:rFonts w:ascii="Times New Roman" w:eastAsia="Times New Roman" w:hAnsi="Times New Roman" w:cs="Times New Roman"/>
                <w:color w:val="auto"/>
                <w:lang w:bidi="ar-SA"/>
              </w:rPr>
              <w:t>Телефон</w:t>
            </w:r>
            <w:r w:rsidR="002511E3">
              <w:rPr>
                <w:rFonts w:ascii="Times New Roman" w:eastAsia="Times New Roman" w:hAnsi="Times New Roman" w:cs="Times New Roman"/>
                <w:color w:val="auto"/>
                <w:lang w:bidi="ar-SA"/>
              </w:rPr>
              <w:t xml:space="preserve">: </w:t>
            </w:r>
          </w:p>
        </w:tc>
      </w:tr>
    </w:tbl>
    <w:p w14:paraId="215BF0D7" w14:textId="563586AF" w:rsidR="00FE778B" w:rsidRPr="00144F99" w:rsidRDefault="00FE778B" w:rsidP="00FE778B">
      <w:pPr>
        <w:jc w:val="both"/>
        <w:rPr>
          <w:rFonts w:ascii="Times New Roman" w:hAnsi="Times New Roman" w:cs="Times New Roman"/>
          <w:bCs/>
          <w:color w:val="auto"/>
        </w:rPr>
      </w:pPr>
    </w:p>
    <w:p w14:paraId="362DF4E3" w14:textId="77777777" w:rsidR="00C149F2" w:rsidRDefault="002511E3" w:rsidP="00FE778B">
      <w:pPr>
        <w:jc w:val="both"/>
        <w:rPr>
          <w:rFonts w:ascii="Times New Roman" w:hAnsi="Times New Roman" w:cs="Times New Roman"/>
          <w:bCs/>
          <w:color w:val="auto"/>
        </w:rPr>
      </w:pPr>
      <w:r>
        <w:rPr>
          <w:rFonts w:ascii="Times New Roman" w:hAnsi="Times New Roman" w:cs="Times New Roman"/>
          <w:bCs/>
          <w:color w:val="auto"/>
        </w:rPr>
        <w:t xml:space="preserve">   </w:t>
      </w:r>
    </w:p>
    <w:p w14:paraId="0A0B26AC" w14:textId="51C750F4" w:rsidR="000C1FC0" w:rsidRPr="00144F99" w:rsidRDefault="00B7717A" w:rsidP="00FE778B">
      <w:pPr>
        <w:jc w:val="both"/>
        <w:rPr>
          <w:rFonts w:ascii="Times New Roman" w:hAnsi="Times New Roman" w:cs="Times New Roman"/>
          <w:bCs/>
          <w:color w:val="auto"/>
        </w:rPr>
      </w:pPr>
      <w:r>
        <w:rPr>
          <w:rFonts w:ascii="Times New Roman" w:hAnsi="Times New Roman" w:cs="Times New Roman"/>
          <w:bCs/>
          <w:color w:val="auto"/>
        </w:rPr>
        <w:t xml:space="preserve">                 </w:t>
      </w:r>
      <w:r w:rsidR="002511E3">
        <w:rPr>
          <w:rFonts w:ascii="Times New Roman" w:hAnsi="Times New Roman" w:cs="Times New Roman"/>
          <w:bCs/>
          <w:color w:val="auto"/>
        </w:rPr>
        <w:t xml:space="preserve">    </w:t>
      </w:r>
      <w:r w:rsidR="00FE778B" w:rsidRPr="00144F99">
        <w:rPr>
          <w:rFonts w:ascii="Times New Roman" w:hAnsi="Times New Roman" w:cs="Times New Roman"/>
          <w:bCs/>
          <w:color w:val="auto"/>
        </w:rPr>
        <w:t>Генеральный директор</w:t>
      </w:r>
      <w:r w:rsidR="000C1FC0" w:rsidRPr="00144F99">
        <w:rPr>
          <w:rFonts w:ascii="Times New Roman" w:hAnsi="Times New Roman" w:cs="Times New Roman"/>
          <w:bCs/>
          <w:color w:val="auto"/>
        </w:rPr>
        <w:t xml:space="preserve">                                       </w:t>
      </w:r>
      <w:r w:rsidR="002511E3">
        <w:rPr>
          <w:rFonts w:ascii="Times New Roman" w:hAnsi="Times New Roman" w:cs="Times New Roman"/>
          <w:bCs/>
          <w:color w:val="auto"/>
        </w:rPr>
        <w:t>Д</w:t>
      </w:r>
      <w:r w:rsidR="000C1FC0" w:rsidRPr="00144F99">
        <w:rPr>
          <w:rFonts w:ascii="Times New Roman" w:hAnsi="Times New Roman" w:cs="Times New Roman"/>
          <w:bCs/>
          <w:color w:val="auto"/>
        </w:rPr>
        <w:t xml:space="preserve">иректор </w:t>
      </w:r>
    </w:p>
    <w:p w14:paraId="10AEB81D" w14:textId="660D7807" w:rsidR="00FE778B" w:rsidRDefault="002511E3" w:rsidP="00FE778B">
      <w:pPr>
        <w:jc w:val="both"/>
        <w:rPr>
          <w:rFonts w:ascii="Times New Roman" w:hAnsi="Times New Roman" w:cs="Times New Roman"/>
          <w:bCs/>
          <w:color w:val="auto"/>
        </w:rPr>
      </w:pPr>
      <w:r>
        <w:rPr>
          <w:rFonts w:ascii="Times New Roman" w:hAnsi="Times New Roman" w:cs="Times New Roman"/>
          <w:bCs/>
          <w:color w:val="auto"/>
        </w:rPr>
        <w:t xml:space="preserve">      </w:t>
      </w:r>
      <w:r w:rsidR="00B7717A">
        <w:rPr>
          <w:rFonts w:ascii="Times New Roman" w:hAnsi="Times New Roman" w:cs="Times New Roman"/>
          <w:bCs/>
          <w:color w:val="auto"/>
        </w:rPr>
        <w:t xml:space="preserve">              </w:t>
      </w:r>
      <w:r>
        <w:rPr>
          <w:rFonts w:ascii="Times New Roman" w:hAnsi="Times New Roman" w:cs="Times New Roman"/>
          <w:bCs/>
          <w:color w:val="auto"/>
        </w:rPr>
        <w:t xml:space="preserve"> </w:t>
      </w:r>
      <w:r w:rsidR="00FE778B" w:rsidRPr="00144F99">
        <w:rPr>
          <w:rFonts w:ascii="Times New Roman" w:hAnsi="Times New Roman" w:cs="Times New Roman"/>
          <w:bCs/>
          <w:color w:val="auto"/>
        </w:rPr>
        <w:t>ООО «Разрез Кирбинский»</w:t>
      </w:r>
      <w:r w:rsidR="000C1FC0" w:rsidRPr="00144F99">
        <w:rPr>
          <w:rFonts w:ascii="Times New Roman" w:hAnsi="Times New Roman" w:cs="Times New Roman"/>
          <w:bCs/>
          <w:color w:val="auto"/>
        </w:rPr>
        <w:t>.                              ООО «</w:t>
      </w:r>
      <w:r w:rsidR="005946BB">
        <w:rPr>
          <w:rFonts w:ascii="Times New Roman" w:hAnsi="Times New Roman" w:cs="Times New Roman"/>
          <w:bCs/>
          <w:color w:val="auto"/>
        </w:rPr>
        <w:t>___________________</w:t>
      </w:r>
      <w:r w:rsidR="000C1FC0" w:rsidRPr="00144F99">
        <w:rPr>
          <w:rFonts w:ascii="Times New Roman" w:hAnsi="Times New Roman" w:cs="Times New Roman"/>
          <w:bCs/>
          <w:color w:val="auto"/>
        </w:rPr>
        <w:t>»</w:t>
      </w:r>
    </w:p>
    <w:p w14:paraId="57A571E8" w14:textId="77777777" w:rsidR="00FE778B" w:rsidRPr="00144F99" w:rsidRDefault="00FE778B" w:rsidP="00FE778B">
      <w:pPr>
        <w:jc w:val="both"/>
        <w:rPr>
          <w:rFonts w:ascii="Times New Roman" w:hAnsi="Times New Roman" w:cs="Times New Roman"/>
          <w:bCs/>
          <w:color w:val="auto"/>
        </w:rPr>
      </w:pPr>
    </w:p>
    <w:p w14:paraId="062F0463" w14:textId="44402F52" w:rsidR="00031B39" w:rsidRDefault="009B5408" w:rsidP="002511E3">
      <w:pPr>
        <w:pStyle w:val="30"/>
        <w:shd w:val="clear" w:color="auto" w:fill="auto"/>
        <w:tabs>
          <w:tab w:val="left" w:pos="426"/>
          <w:tab w:val="left" w:pos="3198"/>
          <w:tab w:val="left" w:pos="8805"/>
        </w:tabs>
        <w:spacing w:line="360" w:lineRule="exact"/>
        <w:jc w:val="both"/>
      </w:pPr>
      <w:r w:rsidRPr="002511E3">
        <w:rPr>
          <w:b w:val="0"/>
          <w:color w:val="auto"/>
          <w:sz w:val="24"/>
          <w:szCs w:val="24"/>
        </w:rPr>
        <w:t xml:space="preserve">      </w:t>
      </w:r>
      <w:r w:rsidR="00B7717A">
        <w:rPr>
          <w:b w:val="0"/>
          <w:color w:val="auto"/>
          <w:sz w:val="24"/>
          <w:szCs w:val="24"/>
        </w:rPr>
        <w:t xml:space="preserve">              </w:t>
      </w:r>
      <w:r w:rsidRPr="002511E3">
        <w:rPr>
          <w:b w:val="0"/>
          <w:color w:val="auto"/>
          <w:sz w:val="24"/>
          <w:szCs w:val="24"/>
        </w:rPr>
        <w:t xml:space="preserve"> </w:t>
      </w:r>
      <w:r w:rsidR="00FE778B" w:rsidRPr="002511E3">
        <w:rPr>
          <w:b w:val="0"/>
          <w:color w:val="auto"/>
          <w:sz w:val="24"/>
          <w:szCs w:val="24"/>
        </w:rPr>
        <w:t>___________________</w:t>
      </w:r>
      <w:r w:rsidR="006B189C">
        <w:rPr>
          <w:b w:val="0"/>
          <w:color w:val="auto"/>
          <w:sz w:val="24"/>
          <w:szCs w:val="24"/>
        </w:rPr>
        <w:t>В</w:t>
      </w:r>
      <w:r w:rsidR="002511E3" w:rsidRPr="002511E3">
        <w:rPr>
          <w:b w:val="0"/>
          <w:color w:val="auto"/>
          <w:sz w:val="24"/>
          <w:szCs w:val="24"/>
        </w:rPr>
        <w:t xml:space="preserve">.В. </w:t>
      </w:r>
      <w:r w:rsidR="006B189C">
        <w:rPr>
          <w:b w:val="0"/>
          <w:color w:val="auto"/>
          <w:sz w:val="24"/>
          <w:szCs w:val="24"/>
        </w:rPr>
        <w:t xml:space="preserve">Сидоров        </w:t>
      </w:r>
      <w:r w:rsidR="000C1FC0" w:rsidRPr="002511E3">
        <w:rPr>
          <w:b w:val="0"/>
          <w:color w:val="auto"/>
          <w:sz w:val="24"/>
          <w:szCs w:val="24"/>
        </w:rPr>
        <w:t xml:space="preserve">          </w:t>
      </w:r>
      <w:r w:rsidR="002511E3" w:rsidRPr="002511E3">
        <w:rPr>
          <w:b w:val="0"/>
          <w:color w:val="auto"/>
          <w:sz w:val="24"/>
          <w:szCs w:val="24"/>
        </w:rPr>
        <w:t>___________________</w:t>
      </w:r>
      <w:r w:rsidR="002511E3">
        <w:rPr>
          <w:b w:val="0"/>
          <w:color w:val="auto"/>
          <w:sz w:val="24"/>
          <w:szCs w:val="24"/>
        </w:rPr>
        <w:t xml:space="preserve"> </w:t>
      </w:r>
    </w:p>
    <w:p w14:paraId="180AA173" w14:textId="77777777" w:rsidR="00031B39" w:rsidRDefault="00031B39" w:rsidP="0004415C">
      <w:pPr>
        <w:rPr>
          <w:rFonts w:ascii="Times New Roman" w:hAnsi="Times New Roman" w:cs="Times New Roman"/>
        </w:rPr>
      </w:pPr>
    </w:p>
    <w:p w14:paraId="3F4C83C9" w14:textId="77777777" w:rsidR="00031B39" w:rsidRDefault="00031B39" w:rsidP="0004415C">
      <w:pPr>
        <w:rPr>
          <w:rFonts w:ascii="Times New Roman" w:hAnsi="Times New Roman" w:cs="Times New Roman"/>
        </w:rPr>
      </w:pPr>
    </w:p>
    <w:p w14:paraId="45FF4CA1" w14:textId="77777777" w:rsidR="00031B39" w:rsidRDefault="00031B39" w:rsidP="0004415C">
      <w:pPr>
        <w:rPr>
          <w:rFonts w:ascii="Times New Roman" w:hAnsi="Times New Roman" w:cs="Times New Roman"/>
        </w:rPr>
      </w:pPr>
    </w:p>
    <w:tbl>
      <w:tblPr>
        <w:tblW w:w="10949" w:type="dxa"/>
        <w:tblInd w:w="108" w:type="dxa"/>
        <w:tblLook w:val="01E0" w:firstRow="1" w:lastRow="1" w:firstColumn="1" w:lastColumn="1" w:noHBand="0" w:noVBand="0"/>
      </w:tblPr>
      <w:tblGrid>
        <w:gridCol w:w="5032"/>
        <w:gridCol w:w="5917"/>
      </w:tblGrid>
      <w:tr w:rsidR="00031B39" w:rsidRPr="00377AD0" w14:paraId="2B69020E" w14:textId="77777777" w:rsidTr="0086392B">
        <w:tc>
          <w:tcPr>
            <w:tcW w:w="5032" w:type="dxa"/>
          </w:tcPr>
          <w:p w14:paraId="5B5AB9B7" w14:textId="01138B47" w:rsidR="00031B39" w:rsidRPr="00377AD0" w:rsidRDefault="00031B39" w:rsidP="003E506D">
            <w:pPr>
              <w:ind w:left="-108"/>
              <w:rPr>
                <w:rFonts w:ascii="Times New Roman" w:hAnsi="Times New Roman" w:cs="Times New Roman"/>
              </w:rPr>
            </w:pPr>
          </w:p>
        </w:tc>
        <w:tc>
          <w:tcPr>
            <w:tcW w:w="5917" w:type="dxa"/>
          </w:tcPr>
          <w:p w14:paraId="6AB3E07B" w14:textId="77777777" w:rsidR="008C4AF7" w:rsidRDefault="00031B39" w:rsidP="00055214">
            <w:pPr>
              <w:tabs>
                <w:tab w:val="left" w:pos="-7195"/>
              </w:tabs>
              <w:ind w:left="3082" w:hanging="2055"/>
              <w:jc w:val="right"/>
              <w:rPr>
                <w:rFonts w:ascii="Times New Roman" w:hAnsi="Times New Roman" w:cs="Times New Roman"/>
              </w:rPr>
            </w:pPr>
            <w:r w:rsidRPr="00377AD0">
              <w:rPr>
                <w:rFonts w:ascii="Times New Roman" w:hAnsi="Times New Roman" w:cs="Times New Roman"/>
              </w:rPr>
              <w:t xml:space="preserve">    </w:t>
            </w:r>
          </w:p>
          <w:p w14:paraId="50750F92" w14:textId="77777777" w:rsidR="008C4AF7" w:rsidRDefault="008C4AF7" w:rsidP="00055214">
            <w:pPr>
              <w:tabs>
                <w:tab w:val="left" w:pos="-7195"/>
              </w:tabs>
              <w:ind w:left="3082" w:hanging="2055"/>
              <w:jc w:val="right"/>
              <w:rPr>
                <w:rFonts w:ascii="Times New Roman" w:hAnsi="Times New Roman" w:cs="Times New Roman"/>
              </w:rPr>
            </w:pPr>
          </w:p>
          <w:p w14:paraId="35E33E10" w14:textId="77777777" w:rsidR="008C4AF7" w:rsidRDefault="008C4AF7" w:rsidP="00055214">
            <w:pPr>
              <w:tabs>
                <w:tab w:val="left" w:pos="-7195"/>
              </w:tabs>
              <w:ind w:left="3082" w:hanging="2055"/>
              <w:jc w:val="right"/>
              <w:rPr>
                <w:rFonts w:ascii="Times New Roman" w:hAnsi="Times New Roman" w:cs="Times New Roman"/>
              </w:rPr>
            </w:pPr>
          </w:p>
          <w:p w14:paraId="69D0C679" w14:textId="77777777" w:rsidR="008C4AF7" w:rsidRDefault="008C4AF7" w:rsidP="00055214">
            <w:pPr>
              <w:tabs>
                <w:tab w:val="left" w:pos="-7195"/>
              </w:tabs>
              <w:ind w:left="3082" w:hanging="2055"/>
              <w:jc w:val="right"/>
              <w:rPr>
                <w:rFonts w:ascii="Times New Roman" w:hAnsi="Times New Roman" w:cs="Times New Roman"/>
              </w:rPr>
            </w:pPr>
          </w:p>
          <w:p w14:paraId="095B07EC" w14:textId="77777777" w:rsidR="008C4AF7" w:rsidRDefault="008C4AF7" w:rsidP="00055214">
            <w:pPr>
              <w:tabs>
                <w:tab w:val="left" w:pos="-7195"/>
              </w:tabs>
              <w:ind w:left="3082" w:hanging="2055"/>
              <w:jc w:val="right"/>
              <w:rPr>
                <w:rFonts w:ascii="Times New Roman" w:hAnsi="Times New Roman" w:cs="Times New Roman"/>
              </w:rPr>
            </w:pPr>
          </w:p>
          <w:p w14:paraId="044B94CC" w14:textId="77777777" w:rsidR="008C4AF7" w:rsidRDefault="008C4AF7" w:rsidP="00055214">
            <w:pPr>
              <w:tabs>
                <w:tab w:val="left" w:pos="-7195"/>
              </w:tabs>
              <w:ind w:left="3082" w:hanging="2055"/>
              <w:jc w:val="right"/>
              <w:rPr>
                <w:rFonts w:ascii="Times New Roman" w:hAnsi="Times New Roman" w:cs="Times New Roman"/>
              </w:rPr>
            </w:pPr>
          </w:p>
          <w:p w14:paraId="62980217" w14:textId="77777777" w:rsidR="008C4AF7" w:rsidRDefault="008C4AF7" w:rsidP="00055214">
            <w:pPr>
              <w:tabs>
                <w:tab w:val="left" w:pos="-7195"/>
              </w:tabs>
              <w:ind w:left="3082" w:hanging="2055"/>
              <w:jc w:val="right"/>
              <w:rPr>
                <w:rFonts w:ascii="Times New Roman" w:hAnsi="Times New Roman" w:cs="Times New Roman"/>
              </w:rPr>
            </w:pPr>
          </w:p>
          <w:p w14:paraId="7C951E18" w14:textId="77777777" w:rsidR="008C4AF7" w:rsidRDefault="008C4AF7" w:rsidP="00055214">
            <w:pPr>
              <w:tabs>
                <w:tab w:val="left" w:pos="-7195"/>
              </w:tabs>
              <w:ind w:left="3082" w:hanging="2055"/>
              <w:jc w:val="right"/>
              <w:rPr>
                <w:rFonts w:ascii="Times New Roman" w:hAnsi="Times New Roman" w:cs="Times New Roman"/>
              </w:rPr>
            </w:pPr>
          </w:p>
          <w:p w14:paraId="7FB07494" w14:textId="77777777" w:rsidR="008C4AF7" w:rsidRDefault="008C4AF7" w:rsidP="00055214">
            <w:pPr>
              <w:tabs>
                <w:tab w:val="left" w:pos="-7195"/>
              </w:tabs>
              <w:ind w:left="3082" w:hanging="2055"/>
              <w:jc w:val="right"/>
              <w:rPr>
                <w:rFonts w:ascii="Times New Roman" w:hAnsi="Times New Roman" w:cs="Times New Roman"/>
              </w:rPr>
            </w:pPr>
          </w:p>
          <w:p w14:paraId="2F754754" w14:textId="77777777" w:rsidR="008C4AF7" w:rsidRDefault="008C4AF7" w:rsidP="00055214">
            <w:pPr>
              <w:tabs>
                <w:tab w:val="left" w:pos="-7195"/>
              </w:tabs>
              <w:ind w:left="3082" w:hanging="2055"/>
              <w:jc w:val="right"/>
              <w:rPr>
                <w:rFonts w:ascii="Times New Roman" w:hAnsi="Times New Roman" w:cs="Times New Roman"/>
              </w:rPr>
            </w:pPr>
          </w:p>
          <w:p w14:paraId="413E3B34" w14:textId="77777777" w:rsidR="008C4AF7" w:rsidRDefault="008C4AF7" w:rsidP="00055214">
            <w:pPr>
              <w:tabs>
                <w:tab w:val="left" w:pos="-7195"/>
              </w:tabs>
              <w:ind w:left="3082" w:hanging="2055"/>
              <w:jc w:val="right"/>
              <w:rPr>
                <w:rFonts w:ascii="Times New Roman" w:hAnsi="Times New Roman" w:cs="Times New Roman"/>
              </w:rPr>
            </w:pPr>
          </w:p>
          <w:p w14:paraId="3708423C" w14:textId="77777777" w:rsidR="00992CE5" w:rsidRDefault="00992CE5" w:rsidP="00055214">
            <w:pPr>
              <w:tabs>
                <w:tab w:val="left" w:pos="-7195"/>
              </w:tabs>
              <w:ind w:left="3082" w:hanging="2055"/>
              <w:jc w:val="right"/>
              <w:rPr>
                <w:rFonts w:ascii="Times New Roman" w:hAnsi="Times New Roman" w:cs="Times New Roman"/>
              </w:rPr>
            </w:pPr>
          </w:p>
          <w:p w14:paraId="52E1CE0A" w14:textId="77777777" w:rsidR="00992CE5" w:rsidRDefault="00992CE5" w:rsidP="00055214">
            <w:pPr>
              <w:tabs>
                <w:tab w:val="left" w:pos="-7195"/>
              </w:tabs>
              <w:ind w:left="3082" w:hanging="2055"/>
              <w:jc w:val="right"/>
              <w:rPr>
                <w:rFonts w:ascii="Times New Roman" w:hAnsi="Times New Roman" w:cs="Times New Roman"/>
              </w:rPr>
            </w:pPr>
          </w:p>
          <w:p w14:paraId="3BAA3218" w14:textId="77777777" w:rsidR="00992CE5" w:rsidRDefault="00992CE5" w:rsidP="00055214">
            <w:pPr>
              <w:tabs>
                <w:tab w:val="left" w:pos="-7195"/>
              </w:tabs>
              <w:ind w:left="3082" w:hanging="2055"/>
              <w:jc w:val="right"/>
              <w:rPr>
                <w:rFonts w:ascii="Times New Roman" w:hAnsi="Times New Roman" w:cs="Times New Roman"/>
              </w:rPr>
            </w:pPr>
          </w:p>
          <w:p w14:paraId="0B50A21B" w14:textId="77777777" w:rsidR="00992CE5" w:rsidRDefault="00992CE5" w:rsidP="00055214">
            <w:pPr>
              <w:tabs>
                <w:tab w:val="left" w:pos="-7195"/>
              </w:tabs>
              <w:ind w:left="3082" w:hanging="2055"/>
              <w:jc w:val="right"/>
              <w:rPr>
                <w:rFonts w:ascii="Times New Roman" w:hAnsi="Times New Roman" w:cs="Times New Roman"/>
              </w:rPr>
            </w:pPr>
          </w:p>
          <w:p w14:paraId="2F67A20D" w14:textId="77777777" w:rsidR="00992CE5" w:rsidRDefault="00992CE5" w:rsidP="00055214">
            <w:pPr>
              <w:tabs>
                <w:tab w:val="left" w:pos="-7195"/>
              </w:tabs>
              <w:ind w:left="3082" w:hanging="2055"/>
              <w:jc w:val="right"/>
              <w:rPr>
                <w:rFonts w:ascii="Times New Roman" w:hAnsi="Times New Roman" w:cs="Times New Roman"/>
              </w:rPr>
            </w:pPr>
          </w:p>
          <w:p w14:paraId="35C0A810" w14:textId="77777777" w:rsidR="00992CE5" w:rsidRDefault="00992CE5" w:rsidP="00055214">
            <w:pPr>
              <w:tabs>
                <w:tab w:val="left" w:pos="-7195"/>
              </w:tabs>
              <w:ind w:left="3082" w:hanging="2055"/>
              <w:jc w:val="right"/>
              <w:rPr>
                <w:rFonts w:ascii="Times New Roman" w:hAnsi="Times New Roman" w:cs="Times New Roman"/>
              </w:rPr>
            </w:pPr>
          </w:p>
          <w:p w14:paraId="3AFC3166" w14:textId="77777777" w:rsidR="00992CE5" w:rsidRDefault="00992CE5" w:rsidP="00055214">
            <w:pPr>
              <w:tabs>
                <w:tab w:val="left" w:pos="-7195"/>
              </w:tabs>
              <w:ind w:left="3082" w:hanging="2055"/>
              <w:jc w:val="right"/>
              <w:rPr>
                <w:rFonts w:ascii="Times New Roman" w:hAnsi="Times New Roman" w:cs="Times New Roman"/>
              </w:rPr>
            </w:pPr>
          </w:p>
          <w:p w14:paraId="77FFE9BF" w14:textId="77777777" w:rsidR="00992CE5" w:rsidRDefault="00992CE5" w:rsidP="00055214">
            <w:pPr>
              <w:tabs>
                <w:tab w:val="left" w:pos="-7195"/>
              </w:tabs>
              <w:ind w:left="3082" w:hanging="2055"/>
              <w:jc w:val="right"/>
              <w:rPr>
                <w:rFonts w:ascii="Times New Roman" w:hAnsi="Times New Roman" w:cs="Times New Roman"/>
              </w:rPr>
            </w:pPr>
          </w:p>
          <w:p w14:paraId="2FB74078" w14:textId="77777777" w:rsidR="00992CE5" w:rsidRDefault="00992CE5" w:rsidP="00055214">
            <w:pPr>
              <w:tabs>
                <w:tab w:val="left" w:pos="-7195"/>
              </w:tabs>
              <w:ind w:left="3082" w:hanging="2055"/>
              <w:jc w:val="right"/>
              <w:rPr>
                <w:rFonts w:ascii="Times New Roman" w:hAnsi="Times New Roman" w:cs="Times New Roman"/>
              </w:rPr>
            </w:pPr>
          </w:p>
          <w:p w14:paraId="24310DA4" w14:textId="77777777" w:rsidR="00992CE5" w:rsidRDefault="00992CE5" w:rsidP="00055214">
            <w:pPr>
              <w:tabs>
                <w:tab w:val="left" w:pos="-7195"/>
              </w:tabs>
              <w:ind w:left="3082" w:hanging="2055"/>
              <w:jc w:val="right"/>
              <w:rPr>
                <w:rFonts w:ascii="Times New Roman" w:hAnsi="Times New Roman" w:cs="Times New Roman"/>
              </w:rPr>
            </w:pPr>
          </w:p>
          <w:p w14:paraId="08E52273" w14:textId="77777777" w:rsidR="00992CE5" w:rsidRDefault="00992CE5" w:rsidP="00055214">
            <w:pPr>
              <w:tabs>
                <w:tab w:val="left" w:pos="-7195"/>
              </w:tabs>
              <w:ind w:left="3082" w:hanging="2055"/>
              <w:jc w:val="right"/>
              <w:rPr>
                <w:rFonts w:ascii="Times New Roman" w:hAnsi="Times New Roman" w:cs="Times New Roman"/>
              </w:rPr>
            </w:pPr>
          </w:p>
          <w:p w14:paraId="59674F65" w14:textId="77777777" w:rsidR="00992CE5" w:rsidRDefault="00992CE5" w:rsidP="00055214">
            <w:pPr>
              <w:tabs>
                <w:tab w:val="left" w:pos="-7195"/>
              </w:tabs>
              <w:ind w:left="3082" w:hanging="2055"/>
              <w:jc w:val="right"/>
              <w:rPr>
                <w:rFonts w:ascii="Times New Roman" w:hAnsi="Times New Roman" w:cs="Times New Roman"/>
              </w:rPr>
            </w:pPr>
          </w:p>
          <w:p w14:paraId="452C0840" w14:textId="77777777" w:rsidR="00DA0EC6" w:rsidRDefault="00DA0EC6" w:rsidP="0086392B">
            <w:pPr>
              <w:tabs>
                <w:tab w:val="left" w:pos="-7195"/>
              </w:tabs>
              <w:rPr>
                <w:rFonts w:ascii="Times New Roman" w:hAnsi="Times New Roman" w:cs="Times New Roman"/>
              </w:rPr>
            </w:pPr>
          </w:p>
          <w:p w14:paraId="5857886C" w14:textId="77777777" w:rsidR="00992CE5" w:rsidRDefault="00992CE5" w:rsidP="00055214">
            <w:pPr>
              <w:tabs>
                <w:tab w:val="left" w:pos="-7195"/>
              </w:tabs>
              <w:ind w:left="3082" w:hanging="2055"/>
              <w:jc w:val="right"/>
              <w:rPr>
                <w:rFonts w:ascii="Times New Roman" w:hAnsi="Times New Roman" w:cs="Times New Roman"/>
              </w:rPr>
            </w:pPr>
          </w:p>
          <w:p w14:paraId="42023B7F" w14:textId="77777777" w:rsidR="00DA0EC6" w:rsidRDefault="00DA0EC6" w:rsidP="0086392B">
            <w:pPr>
              <w:tabs>
                <w:tab w:val="left" w:pos="-7195"/>
              </w:tabs>
              <w:rPr>
                <w:rFonts w:ascii="Times New Roman" w:hAnsi="Times New Roman" w:cs="Times New Roman"/>
              </w:rPr>
            </w:pPr>
          </w:p>
          <w:p w14:paraId="18ADD7A9" w14:textId="77777777" w:rsidR="00DA0EC6" w:rsidRDefault="00031B39" w:rsidP="00DA0EC6">
            <w:pPr>
              <w:tabs>
                <w:tab w:val="left" w:pos="-7195"/>
              </w:tabs>
              <w:ind w:right="-850"/>
              <w:rPr>
                <w:rFonts w:ascii="Times New Roman" w:hAnsi="Times New Roman" w:cs="Times New Roman"/>
              </w:rPr>
            </w:pPr>
            <w:r w:rsidRPr="00377AD0">
              <w:rPr>
                <w:rFonts w:ascii="Times New Roman" w:hAnsi="Times New Roman" w:cs="Times New Roman"/>
              </w:rPr>
              <w:lastRenderedPageBreak/>
              <w:t>Приложение №</w:t>
            </w:r>
            <w:r w:rsidR="00F32743">
              <w:rPr>
                <w:rFonts w:ascii="Times New Roman" w:hAnsi="Times New Roman" w:cs="Times New Roman"/>
              </w:rPr>
              <w:t>7</w:t>
            </w:r>
            <w:r w:rsidR="00DA0EC6">
              <w:rPr>
                <w:rFonts w:ascii="Times New Roman" w:hAnsi="Times New Roman" w:cs="Times New Roman"/>
              </w:rPr>
              <w:t xml:space="preserve"> к договору на возмездное оказание </w:t>
            </w:r>
          </w:p>
          <w:p w14:paraId="7F0409A9" w14:textId="0F1AFB30" w:rsidR="000B234A" w:rsidRDefault="00DA0EC6" w:rsidP="00DA0EC6">
            <w:pPr>
              <w:tabs>
                <w:tab w:val="left" w:pos="-7195"/>
              </w:tabs>
              <w:ind w:right="-850"/>
              <w:rPr>
                <w:rFonts w:ascii="Times New Roman" w:hAnsi="Times New Roman" w:cs="Times New Roman"/>
              </w:rPr>
            </w:pPr>
            <w:r>
              <w:rPr>
                <w:rFonts w:ascii="Times New Roman" w:hAnsi="Times New Roman" w:cs="Times New Roman"/>
              </w:rPr>
              <w:t>услуг по техническому обслуживанию и ремонту №___________ от «__» _________202</w:t>
            </w:r>
            <w:r w:rsidR="008B7699">
              <w:rPr>
                <w:rFonts w:ascii="Times New Roman" w:hAnsi="Times New Roman" w:cs="Times New Roman"/>
              </w:rPr>
              <w:t>_</w:t>
            </w:r>
            <w:r w:rsidR="008B7699">
              <w:t xml:space="preserve">, </w:t>
            </w:r>
            <w:r w:rsidR="008B7699" w:rsidRPr="0086392B">
              <w:rPr>
                <w:rFonts w:ascii="Times New Roman" w:hAnsi="Times New Roman" w:cs="Times New Roman"/>
              </w:rPr>
              <w:t>заключенному</w:t>
            </w:r>
          </w:p>
          <w:p w14:paraId="05B06A17" w14:textId="6A064406" w:rsidR="00031B39" w:rsidRDefault="000B234A" w:rsidP="0086392B">
            <w:pPr>
              <w:tabs>
                <w:tab w:val="left" w:pos="-7195"/>
              </w:tabs>
              <w:ind w:right="-850"/>
              <w:rPr>
                <w:rFonts w:ascii="Times New Roman" w:hAnsi="Times New Roman" w:cs="Times New Roman"/>
              </w:rPr>
            </w:pPr>
            <w:r w:rsidRPr="000B234A">
              <w:rPr>
                <w:rFonts w:ascii="Times New Roman" w:hAnsi="Times New Roman" w:cs="Times New Roman"/>
              </w:rPr>
              <w:t xml:space="preserve"> </w:t>
            </w:r>
            <w:r w:rsidR="008B7699" w:rsidRPr="000B234A">
              <w:rPr>
                <w:rFonts w:ascii="Times New Roman" w:hAnsi="Times New Roman" w:cs="Times New Roman"/>
              </w:rPr>
              <w:t>между ООО</w:t>
            </w:r>
            <w:r w:rsidRPr="000B234A">
              <w:rPr>
                <w:rFonts w:ascii="Times New Roman" w:hAnsi="Times New Roman" w:cs="Times New Roman"/>
              </w:rPr>
              <w:t xml:space="preserve"> "___________"и ООО "Разрез Кирбинский"</w:t>
            </w:r>
          </w:p>
          <w:p w14:paraId="1DD5BAB9" w14:textId="01BEAD6E" w:rsidR="00992CE5" w:rsidRPr="0086392B" w:rsidRDefault="00992CE5" w:rsidP="00055214">
            <w:pPr>
              <w:tabs>
                <w:tab w:val="left" w:pos="-7195"/>
              </w:tabs>
              <w:ind w:left="3082" w:hanging="2055"/>
              <w:jc w:val="right"/>
              <w:rPr>
                <w:rFonts w:ascii="Times New Roman" w:hAnsi="Times New Roman" w:cs="Times New Roman"/>
              </w:rPr>
            </w:pPr>
          </w:p>
        </w:tc>
      </w:tr>
    </w:tbl>
    <w:p w14:paraId="7680AB6C" w14:textId="74D8B7E0" w:rsidR="00031B39" w:rsidRPr="00377AD0" w:rsidRDefault="00031B39" w:rsidP="00031B39">
      <w:pPr>
        <w:pStyle w:val="1"/>
        <w:keepNext w:val="0"/>
        <w:keepLines w:val="0"/>
        <w:widowControl w:val="0"/>
        <w:spacing w:before="0" w:after="120" w:line="264" w:lineRule="auto"/>
        <w:jc w:val="center"/>
        <w:rPr>
          <w:rFonts w:ascii="Times New Roman" w:hAnsi="Times New Roman" w:cs="Times New Roman"/>
          <w:b w:val="0"/>
          <w:sz w:val="24"/>
          <w:szCs w:val="24"/>
        </w:rPr>
      </w:pPr>
      <w:r w:rsidRPr="00377AD0">
        <w:rPr>
          <w:rFonts w:ascii="Times New Roman" w:eastAsiaTheme="minorHAnsi" w:hAnsi="Times New Roman" w:cs="Times New Roman"/>
          <w:color w:val="000000" w:themeColor="text1"/>
          <w:sz w:val="24"/>
          <w:szCs w:val="24"/>
          <w:lang w:eastAsia="en-US"/>
        </w:rPr>
        <w:lastRenderedPageBreak/>
        <w:tab/>
      </w:r>
      <w:bookmarkStart w:id="17" w:name="_Toc504140802"/>
      <w:bookmarkStart w:id="18" w:name="_Ref513221922"/>
      <w:bookmarkStart w:id="19" w:name="_Ref513221966"/>
      <w:bookmarkStart w:id="20" w:name="_Ref513223794"/>
      <w:bookmarkStart w:id="21" w:name="_Ref513223971"/>
      <w:bookmarkStart w:id="22" w:name="_Ref513481846"/>
      <w:bookmarkStart w:id="23" w:name="_Ref513481950"/>
      <w:bookmarkStart w:id="24" w:name="_Ref513482739"/>
      <w:bookmarkStart w:id="25" w:name="_Ref513482749"/>
      <w:bookmarkStart w:id="26" w:name="_Toc518653292"/>
      <w:r w:rsidRPr="00377AD0">
        <w:rPr>
          <w:rFonts w:ascii="Times New Roman" w:hAnsi="Times New Roman" w:cs="Times New Roman"/>
          <w:color w:val="auto"/>
          <w:sz w:val="24"/>
          <w:szCs w:val="24"/>
        </w:rPr>
        <w:t xml:space="preserve">Перечень требований к </w:t>
      </w:r>
      <w:r w:rsidR="003C302B">
        <w:rPr>
          <w:rFonts w:ascii="Times New Roman" w:hAnsi="Times New Roman" w:cs="Times New Roman"/>
          <w:color w:val="auto"/>
          <w:sz w:val="24"/>
          <w:szCs w:val="24"/>
        </w:rPr>
        <w:t>Исполнителю</w:t>
      </w:r>
      <w:r w:rsidRPr="00377AD0">
        <w:rPr>
          <w:rFonts w:ascii="Times New Roman" w:hAnsi="Times New Roman" w:cs="Times New Roman"/>
          <w:color w:val="auto"/>
          <w:sz w:val="24"/>
          <w:szCs w:val="24"/>
        </w:rPr>
        <w:t xml:space="preserve"> по охране труда, промышленной, экологической, пожарной и иной безопасности и ответственность за их нарушение</w:t>
      </w:r>
      <w:bookmarkEnd w:id="17"/>
      <w:bookmarkEnd w:id="18"/>
      <w:bookmarkEnd w:id="19"/>
      <w:bookmarkEnd w:id="20"/>
      <w:bookmarkEnd w:id="21"/>
      <w:bookmarkEnd w:id="22"/>
      <w:bookmarkEnd w:id="23"/>
      <w:bookmarkEnd w:id="24"/>
      <w:bookmarkEnd w:id="25"/>
      <w:bookmarkEnd w:id="26"/>
    </w:p>
    <w:p w14:paraId="413D545B" w14:textId="77777777" w:rsidR="00031B39" w:rsidRPr="00377AD0" w:rsidRDefault="00031B39" w:rsidP="00031B39">
      <w:pPr>
        <w:numPr>
          <w:ilvl w:val="0"/>
          <w:numId w:val="26"/>
        </w:numPr>
        <w:spacing w:after="120" w:line="264" w:lineRule="auto"/>
        <w:ind w:left="0" w:right="141"/>
        <w:jc w:val="center"/>
        <w:rPr>
          <w:rFonts w:ascii="Times New Roman" w:hAnsi="Times New Roman" w:cs="Times New Roman"/>
          <w:b/>
        </w:rPr>
      </w:pPr>
    </w:p>
    <w:p w14:paraId="68DA064A" w14:textId="77777777" w:rsidR="00031B39" w:rsidRPr="00377AD0" w:rsidRDefault="00031B39" w:rsidP="00031B39">
      <w:pPr>
        <w:ind w:right="142"/>
        <w:jc w:val="center"/>
        <w:rPr>
          <w:rFonts w:ascii="Times New Roman" w:hAnsi="Times New Roman" w:cs="Times New Roman"/>
          <w:b/>
        </w:rPr>
      </w:pPr>
      <w:r w:rsidRPr="00377AD0">
        <w:rPr>
          <w:rFonts w:ascii="Times New Roman" w:hAnsi="Times New Roman" w:cs="Times New Roman"/>
          <w:b/>
        </w:rPr>
        <w:t>Перечень нарушений и штрафов за нарушение правил охраны труда, промышленной, экологической и пожарной безопасности</w:t>
      </w:r>
    </w:p>
    <w:p w14:paraId="0F303FEB" w14:textId="77777777" w:rsidR="00031B39" w:rsidRPr="00377AD0" w:rsidRDefault="00031B39" w:rsidP="00031B39">
      <w:pPr>
        <w:ind w:right="142"/>
        <w:jc w:val="center"/>
        <w:rPr>
          <w:rFonts w:ascii="Times New Roman" w:hAnsi="Times New Roman" w:cs="Times New Roman"/>
          <w:b/>
        </w:rPr>
      </w:pPr>
    </w:p>
    <w:tbl>
      <w:tblPr>
        <w:tblW w:w="480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8"/>
        <w:gridCol w:w="4979"/>
        <w:gridCol w:w="1353"/>
        <w:gridCol w:w="4054"/>
      </w:tblGrid>
      <w:tr w:rsidR="00031B39" w:rsidRPr="00377AD0" w14:paraId="66EE8332" w14:textId="77777777" w:rsidTr="00031B39">
        <w:tc>
          <w:tcPr>
            <w:tcW w:w="263" w:type="pct"/>
            <w:vMerge w:val="restart"/>
            <w:vAlign w:val="center"/>
          </w:tcPr>
          <w:p w14:paraId="4910D796" w14:textId="77777777" w:rsidR="00031B39" w:rsidRPr="00377AD0" w:rsidRDefault="00031B39" w:rsidP="00031B39">
            <w:pPr>
              <w:jc w:val="center"/>
              <w:rPr>
                <w:rFonts w:ascii="Times New Roman" w:hAnsi="Times New Roman" w:cs="Times New Roman"/>
              </w:rPr>
            </w:pPr>
          </w:p>
        </w:tc>
        <w:tc>
          <w:tcPr>
            <w:tcW w:w="2270" w:type="pct"/>
            <w:vMerge w:val="restart"/>
            <w:vAlign w:val="center"/>
          </w:tcPr>
          <w:p w14:paraId="262B7EB2"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Вид нарушения*</w:t>
            </w:r>
          </w:p>
        </w:tc>
        <w:tc>
          <w:tcPr>
            <w:tcW w:w="2466" w:type="pct"/>
            <w:gridSpan w:val="2"/>
            <w:vAlign w:val="center"/>
          </w:tcPr>
          <w:p w14:paraId="6DA82709"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Мера ответственности / штрафная санкция</w:t>
            </w:r>
          </w:p>
        </w:tc>
      </w:tr>
      <w:tr w:rsidR="00377AD0" w:rsidRPr="00377AD0" w14:paraId="28090B40" w14:textId="77777777" w:rsidTr="00031B39">
        <w:tc>
          <w:tcPr>
            <w:tcW w:w="263" w:type="pct"/>
            <w:vMerge/>
            <w:vAlign w:val="center"/>
          </w:tcPr>
          <w:p w14:paraId="672C09FA" w14:textId="77777777" w:rsidR="00031B39" w:rsidRPr="00377AD0" w:rsidRDefault="00031B39" w:rsidP="00031B39">
            <w:pPr>
              <w:jc w:val="center"/>
              <w:rPr>
                <w:rFonts w:ascii="Times New Roman" w:hAnsi="Times New Roman" w:cs="Times New Roman"/>
              </w:rPr>
            </w:pPr>
          </w:p>
        </w:tc>
        <w:tc>
          <w:tcPr>
            <w:tcW w:w="2270" w:type="pct"/>
            <w:vMerge/>
            <w:vAlign w:val="center"/>
          </w:tcPr>
          <w:p w14:paraId="1F879C7B" w14:textId="77777777" w:rsidR="00031B39" w:rsidRPr="00377AD0" w:rsidRDefault="00031B39" w:rsidP="003E506D">
            <w:pPr>
              <w:jc w:val="center"/>
              <w:rPr>
                <w:rFonts w:ascii="Times New Roman" w:hAnsi="Times New Roman" w:cs="Times New Roman"/>
                <w:b/>
              </w:rPr>
            </w:pPr>
          </w:p>
        </w:tc>
        <w:tc>
          <w:tcPr>
            <w:tcW w:w="617" w:type="pct"/>
            <w:vAlign w:val="center"/>
          </w:tcPr>
          <w:p w14:paraId="308ADA4D"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Штраф</w:t>
            </w:r>
          </w:p>
          <w:p w14:paraId="59E5779D"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(тыс. руб.)</w:t>
            </w:r>
          </w:p>
        </w:tc>
        <w:tc>
          <w:tcPr>
            <w:tcW w:w="1849" w:type="pct"/>
            <w:vAlign w:val="center"/>
          </w:tcPr>
          <w:p w14:paraId="532AB25A"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Дополнительная санкция</w:t>
            </w:r>
          </w:p>
        </w:tc>
      </w:tr>
      <w:tr w:rsidR="00377AD0" w:rsidRPr="00377AD0" w14:paraId="21536F76" w14:textId="77777777" w:rsidTr="00031B39">
        <w:trPr>
          <w:trHeight w:val="2342"/>
        </w:trPr>
        <w:tc>
          <w:tcPr>
            <w:tcW w:w="263" w:type="pct"/>
          </w:tcPr>
          <w:p w14:paraId="7E0166F2"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bookmarkStart w:id="27" w:name="_Ref500766363"/>
          </w:p>
        </w:tc>
        <w:bookmarkEnd w:id="27"/>
        <w:tc>
          <w:tcPr>
            <w:tcW w:w="2270" w:type="pct"/>
          </w:tcPr>
          <w:p w14:paraId="16D743CF" w14:textId="77777777" w:rsidR="00031B39" w:rsidRPr="00377AD0" w:rsidRDefault="00031B39" w:rsidP="003E506D">
            <w:pPr>
              <w:rPr>
                <w:rFonts w:ascii="Times New Roman" w:hAnsi="Times New Roman" w:cs="Times New Roman"/>
                <w:i/>
              </w:rPr>
            </w:pPr>
            <w:r w:rsidRPr="00377AD0">
              <w:rPr>
                <w:rFonts w:ascii="Times New Roman" w:hAnsi="Times New Roman" w:cs="Times New Roman"/>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617" w:type="pct"/>
          </w:tcPr>
          <w:p w14:paraId="5B511345"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100</w:t>
            </w:r>
          </w:p>
        </w:tc>
        <w:tc>
          <w:tcPr>
            <w:tcW w:w="1849" w:type="pct"/>
          </w:tcPr>
          <w:p w14:paraId="505D2B50"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w:t>
            </w:r>
          </w:p>
        </w:tc>
      </w:tr>
      <w:tr w:rsidR="00377AD0" w:rsidRPr="00377AD0" w14:paraId="79DD45E7" w14:textId="77777777" w:rsidTr="00031B39">
        <w:tc>
          <w:tcPr>
            <w:tcW w:w="263" w:type="pct"/>
          </w:tcPr>
          <w:p w14:paraId="18E7BBB7"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0D1917A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Отсутствие у работников документов, подтверждающих их аттестацию, квалификацию, прохождение вводного инструктажа, инструктажа на рабочем месте (первичного / повторного / целевого), 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tc>
        <w:tc>
          <w:tcPr>
            <w:tcW w:w="617" w:type="pct"/>
          </w:tcPr>
          <w:p w14:paraId="16AD0FAD"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083F278F"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с территории объекта (блокирование пропуска нарушителя (-ей)).</w:t>
            </w:r>
          </w:p>
        </w:tc>
      </w:tr>
      <w:tr w:rsidR="00377AD0" w:rsidRPr="00377AD0" w14:paraId="3AFD5542" w14:textId="77777777" w:rsidTr="00031B39">
        <w:trPr>
          <w:trHeight w:val="366"/>
        </w:trPr>
        <w:tc>
          <w:tcPr>
            <w:tcW w:w="263" w:type="pct"/>
          </w:tcPr>
          <w:p w14:paraId="38CFAE86"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12670B0C"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Отсутствие на месте производства работ ответственных руководителей работ.</w:t>
            </w:r>
          </w:p>
        </w:tc>
        <w:tc>
          <w:tcPr>
            <w:tcW w:w="617" w:type="pct"/>
          </w:tcPr>
          <w:p w14:paraId="161F7FF6"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517CC779"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w:t>
            </w:r>
          </w:p>
        </w:tc>
      </w:tr>
      <w:tr w:rsidR="00377AD0" w:rsidRPr="00377AD0" w14:paraId="7994C0CE" w14:textId="77777777" w:rsidTr="00031B39">
        <w:tc>
          <w:tcPr>
            <w:tcW w:w="263" w:type="pct"/>
          </w:tcPr>
          <w:p w14:paraId="23BC98D3"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153F93F2"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Несоответствующее содержание рабочих мест и территории (захламление рабочих мест и т.п.) </w:t>
            </w:r>
          </w:p>
        </w:tc>
        <w:tc>
          <w:tcPr>
            <w:tcW w:w="617" w:type="pct"/>
          </w:tcPr>
          <w:p w14:paraId="431B74B8"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30</w:t>
            </w:r>
          </w:p>
        </w:tc>
        <w:tc>
          <w:tcPr>
            <w:tcW w:w="1849" w:type="pct"/>
          </w:tcPr>
          <w:p w14:paraId="0F598D7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Остановка работ.</w:t>
            </w:r>
          </w:p>
        </w:tc>
      </w:tr>
      <w:tr w:rsidR="00377AD0" w:rsidRPr="00377AD0" w14:paraId="6A27CA1A" w14:textId="77777777" w:rsidTr="00031B39">
        <w:tc>
          <w:tcPr>
            <w:tcW w:w="263" w:type="pct"/>
          </w:tcPr>
          <w:p w14:paraId="5AB58FFA"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02614E74"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Нарушение требований пожарной безопасности.</w:t>
            </w:r>
          </w:p>
        </w:tc>
        <w:tc>
          <w:tcPr>
            <w:tcW w:w="617" w:type="pct"/>
          </w:tcPr>
          <w:p w14:paraId="6A0B6971"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52D901D2"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01F168F4" w14:textId="77777777" w:rsidTr="00031B39">
        <w:tc>
          <w:tcPr>
            <w:tcW w:w="263" w:type="pct"/>
          </w:tcPr>
          <w:p w14:paraId="1381281B"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5CEC536C"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Нарушение требований электробезопасности.</w:t>
            </w:r>
          </w:p>
        </w:tc>
        <w:tc>
          <w:tcPr>
            <w:tcW w:w="617" w:type="pct"/>
          </w:tcPr>
          <w:p w14:paraId="7149383D"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20FF6C7B"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4BCADBEC" w14:textId="77777777" w:rsidTr="00031B39">
        <w:tc>
          <w:tcPr>
            <w:tcW w:w="263" w:type="pct"/>
          </w:tcPr>
          <w:p w14:paraId="255409F2"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240E5053" w14:textId="77777777" w:rsidR="00031B39" w:rsidRPr="00377AD0" w:rsidRDefault="00031B39" w:rsidP="003E506D">
            <w:pPr>
              <w:jc w:val="both"/>
              <w:rPr>
                <w:rFonts w:ascii="Times New Roman" w:hAnsi="Times New Roman" w:cs="Times New Roman"/>
              </w:rPr>
            </w:pPr>
            <w:r w:rsidRPr="00377AD0">
              <w:rPr>
                <w:rFonts w:ascii="Times New Roman" w:hAnsi="Times New Roman" w:cs="Times New Roman"/>
              </w:rPr>
              <w:t>Нарушения требований промышленной безопасности.</w:t>
            </w:r>
          </w:p>
        </w:tc>
        <w:tc>
          <w:tcPr>
            <w:tcW w:w="617" w:type="pct"/>
          </w:tcPr>
          <w:p w14:paraId="542C4E9A"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849" w:type="pct"/>
          </w:tcPr>
          <w:p w14:paraId="42D04A9A" w14:textId="77777777" w:rsidR="00031B39" w:rsidRPr="00377AD0" w:rsidRDefault="00031B39" w:rsidP="003E506D">
            <w:pPr>
              <w:ind w:left="-89" w:right="-268" w:firstLine="89"/>
              <w:rPr>
                <w:rFonts w:ascii="Times New Roman" w:hAnsi="Times New Roman" w:cs="Times New Roman"/>
              </w:rPr>
            </w:pPr>
            <w:r w:rsidRPr="00377AD0">
              <w:rPr>
                <w:rFonts w:ascii="Times New Roman" w:hAnsi="Times New Roman" w:cs="Times New Roman"/>
              </w:rPr>
              <w:t xml:space="preserve">Отстранение от работы, удаление исполнителей с места производства работ. Остановка работ. Блокирование </w:t>
            </w:r>
            <w:r w:rsidRPr="00377AD0">
              <w:rPr>
                <w:rFonts w:ascii="Times New Roman" w:hAnsi="Times New Roman" w:cs="Times New Roman"/>
              </w:rPr>
              <w:lastRenderedPageBreak/>
              <w:t>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0D0A44EF" w14:textId="77777777" w:rsidTr="00031B39">
        <w:tc>
          <w:tcPr>
            <w:tcW w:w="263" w:type="pct"/>
          </w:tcPr>
          <w:p w14:paraId="4063CEBE"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4FFF18FA" w14:textId="77777777" w:rsidR="00031B39" w:rsidRPr="00377AD0" w:rsidRDefault="00031B39" w:rsidP="003E506D">
            <w:pPr>
              <w:ind w:right="-83"/>
              <w:rPr>
                <w:rFonts w:ascii="Times New Roman" w:hAnsi="Times New Roman" w:cs="Times New Roman"/>
              </w:rPr>
            </w:pPr>
            <w:r w:rsidRPr="00377AD0">
              <w:rPr>
                <w:rFonts w:ascii="Times New Roman" w:hAnsi="Times New Roman" w:cs="Times New Roman"/>
              </w:rPr>
              <w:t>Нарушение требований экологической безопасности.</w:t>
            </w:r>
          </w:p>
        </w:tc>
        <w:tc>
          <w:tcPr>
            <w:tcW w:w="617" w:type="pct"/>
          </w:tcPr>
          <w:p w14:paraId="086E1361" w14:textId="77777777" w:rsidR="00031B39" w:rsidRPr="00377AD0" w:rsidRDefault="00031B39" w:rsidP="003E506D">
            <w:pPr>
              <w:jc w:val="center"/>
              <w:rPr>
                <w:rFonts w:ascii="Times New Roman" w:hAnsi="Times New Roman" w:cs="Times New Roman"/>
                <w:lang w:val="en-US"/>
              </w:rPr>
            </w:pPr>
            <w:r w:rsidRPr="00377AD0">
              <w:rPr>
                <w:rFonts w:ascii="Times New Roman" w:hAnsi="Times New Roman" w:cs="Times New Roman"/>
                <w:lang w:val="en-US"/>
              </w:rPr>
              <w:t>[5</w:t>
            </w:r>
            <w:r w:rsidRPr="00377AD0">
              <w:rPr>
                <w:rFonts w:ascii="Times New Roman" w:hAnsi="Times New Roman" w:cs="Times New Roman"/>
              </w:rPr>
              <w:t>0</w:t>
            </w:r>
            <w:r w:rsidRPr="00377AD0">
              <w:rPr>
                <w:rFonts w:ascii="Times New Roman" w:hAnsi="Times New Roman" w:cs="Times New Roman"/>
                <w:lang w:val="en-US"/>
              </w:rPr>
              <w:t>]</w:t>
            </w:r>
          </w:p>
        </w:tc>
        <w:tc>
          <w:tcPr>
            <w:tcW w:w="1849" w:type="pct"/>
          </w:tcPr>
          <w:p w14:paraId="01EA1A94"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Остановка работ.</w:t>
            </w:r>
          </w:p>
        </w:tc>
      </w:tr>
      <w:tr w:rsidR="00377AD0" w:rsidRPr="00377AD0" w14:paraId="4DA4DECA" w14:textId="77777777" w:rsidTr="00031B39">
        <w:tc>
          <w:tcPr>
            <w:tcW w:w="263" w:type="pct"/>
          </w:tcPr>
          <w:p w14:paraId="5E033BE6"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bookmarkStart w:id="28" w:name="_Ref500766364"/>
          </w:p>
        </w:tc>
        <w:bookmarkEnd w:id="28"/>
        <w:tc>
          <w:tcPr>
            <w:tcW w:w="2270" w:type="pct"/>
          </w:tcPr>
          <w:p w14:paraId="3D1DC46E"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Причинение ущерба окружающей среде и / или имуществу Заказчика (выплачивается сверх возмещения убытков).</w:t>
            </w:r>
          </w:p>
        </w:tc>
        <w:tc>
          <w:tcPr>
            <w:tcW w:w="617" w:type="pct"/>
          </w:tcPr>
          <w:p w14:paraId="3A05915E"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40</w:t>
            </w:r>
          </w:p>
        </w:tc>
        <w:tc>
          <w:tcPr>
            <w:tcW w:w="1849" w:type="pct"/>
          </w:tcPr>
          <w:p w14:paraId="02A6A21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1F1E25C8" w14:textId="77777777" w:rsidTr="00031B39">
        <w:tc>
          <w:tcPr>
            <w:tcW w:w="263" w:type="pct"/>
          </w:tcPr>
          <w:p w14:paraId="4903B916"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2EE0595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Иные нарушения требований охраны труда, промышленной, экологической, пожарной и иной безопасности, не указанные в пп. </w:t>
            </w:r>
            <w:r w:rsidRPr="00377AD0">
              <w:rPr>
                <w:rFonts w:ascii="Times New Roman" w:hAnsi="Times New Roman" w:cs="Times New Roman"/>
              </w:rPr>
              <w:fldChar w:fldCharType="begin"/>
            </w:r>
            <w:r w:rsidRPr="00377AD0">
              <w:rPr>
                <w:rFonts w:ascii="Times New Roman" w:hAnsi="Times New Roman" w:cs="Times New Roman"/>
              </w:rPr>
              <w:instrText xml:space="preserve"> REF _Ref500766363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w:t>
            </w:r>
            <w:r w:rsidRPr="00377AD0">
              <w:rPr>
                <w:rFonts w:ascii="Times New Roman" w:hAnsi="Times New Roman" w:cs="Times New Roman"/>
              </w:rPr>
              <w:fldChar w:fldCharType="end"/>
            </w:r>
            <w:r w:rsidRPr="00377AD0">
              <w:rPr>
                <w:rFonts w:ascii="Times New Roman" w:hAnsi="Times New Roman" w:cs="Times New Roman"/>
              </w:rPr>
              <w:t>-</w:t>
            </w:r>
            <w:r w:rsidRPr="00377AD0">
              <w:rPr>
                <w:rFonts w:ascii="Times New Roman" w:hAnsi="Times New Roman" w:cs="Times New Roman"/>
              </w:rPr>
              <w:fldChar w:fldCharType="begin"/>
            </w:r>
            <w:r w:rsidRPr="00377AD0">
              <w:rPr>
                <w:rFonts w:ascii="Times New Roman" w:hAnsi="Times New Roman" w:cs="Times New Roman"/>
              </w:rPr>
              <w:instrText xml:space="preserve"> REF _Ref500766364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9</w:t>
            </w:r>
            <w:r w:rsidRPr="00377AD0">
              <w:rPr>
                <w:rFonts w:ascii="Times New Roman" w:hAnsi="Times New Roman" w:cs="Times New Roman"/>
              </w:rPr>
              <w:fldChar w:fldCharType="end"/>
            </w:r>
            <w:r w:rsidRPr="00377AD0">
              <w:rPr>
                <w:rFonts w:ascii="Times New Roman" w:hAnsi="Times New Roman" w:cs="Times New Roman"/>
              </w:rPr>
              <w:t xml:space="preserve">, а также санитарно-эпидемиологических требований законодательства </w:t>
            </w:r>
            <w:r w:rsidRPr="00377AD0">
              <w:rPr>
                <w:rFonts w:ascii="Times New Roman" w:hAnsi="Times New Roman" w:cs="Times New Roman"/>
                <w:bCs/>
                <w:iCs/>
              </w:rPr>
              <w:t>Российской Федерации</w:t>
            </w:r>
            <w:r w:rsidRPr="00377AD0">
              <w:rPr>
                <w:rFonts w:ascii="Times New Roman" w:hAnsi="Times New Roman" w:cs="Times New Roman"/>
              </w:rPr>
              <w:t>.</w:t>
            </w:r>
          </w:p>
        </w:tc>
        <w:tc>
          <w:tcPr>
            <w:tcW w:w="617" w:type="pct"/>
          </w:tcPr>
          <w:p w14:paraId="6FCFF1A2"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849" w:type="pct"/>
          </w:tcPr>
          <w:p w14:paraId="1775D94D"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75F8EB54" w14:textId="77777777" w:rsidTr="00031B39">
        <w:trPr>
          <w:trHeight w:val="1329"/>
        </w:trPr>
        <w:tc>
          <w:tcPr>
            <w:tcW w:w="263" w:type="pct"/>
          </w:tcPr>
          <w:p w14:paraId="629C3615"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1DD3A7F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Сокрытие от Заказчика информации о несчастном случае, произошедшем на территории Заказчика.</w:t>
            </w:r>
          </w:p>
        </w:tc>
        <w:tc>
          <w:tcPr>
            <w:tcW w:w="617" w:type="pct"/>
          </w:tcPr>
          <w:p w14:paraId="5BDF4429"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40</w:t>
            </w:r>
          </w:p>
        </w:tc>
        <w:tc>
          <w:tcPr>
            <w:tcW w:w="1849" w:type="pct"/>
          </w:tcPr>
          <w:p w14:paraId="1F46B0CA"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w:t>
            </w:r>
            <w:r w:rsidRPr="00377AD0">
              <w:rPr>
                <w:rFonts w:ascii="Times New Roman" w:hAnsi="Times New Roman" w:cs="Times New Roman"/>
                <w:lang w:val="en-US"/>
              </w:rPr>
              <w:t> </w:t>
            </w:r>
            <w:r w:rsidRPr="00377AD0">
              <w:rPr>
                <w:rFonts w:ascii="Times New Roman" w:hAnsi="Times New Roman" w:cs="Times New Roman"/>
              </w:rPr>
              <w:t>(-ей).</w:t>
            </w:r>
          </w:p>
        </w:tc>
      </w:tr>
      <w:tr w:rsidR="00377AD0" w:rsidRPr="00377AD0" w14:paraId="59D5C888" w14:textId="77777777" w:rsidTr="00031B39">
        <w:tc>
          <w:tcPr>
            <w:tcW w:w="263" w:type="pct"/>
          </w:tcPr>
          <w:p w14:paraId="6968ED53" w14:textId="77777777" w:rsidR="00031B39" w:rsidRPr="00377AD0" w:rsidRDefault="00031B39" w:rsidP="00031B39">
            <w:pPr>
              <w:numPr>
                <w:ilvl w:val="0"/>
                <w:numId w:val="24"/>
              </w:numPr>
              <w:spacing w:after="120" w:line="264" w:lineRule="auto"/>
              <w:ind w:left="0"/>
              <w:jc w:val="both"/>
              <w:rPr>
                <w:rFonts w:ascii="Times New Roman" w:hAnsi="Times New Roman" w:cs="Times New Roman"/>
              </w:rPr>
            </w:pPr>
          </w:p>
        </w:tc>
        <w:tc>
          <w:tcPr>
            <w:tcW w:w="2270" w:type="pct"/>
          </w:tcPr>
          <w:p w14:paraId="79657412"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617" w:type="pct"/>
          </w:tcPr>
          <w:p w14:paraId="4422DE76" w14:textId="77777777" w:rsidR="00031B39" w:rsidRPr="00377AD0" w:rsidRDefault="00031B39" w:rsidP="003E506D">
            <w:pPr>
              <w:jc w:val="center"/>
              <w:rPr>
                <w:rFonts w:ascii="Times New Roman" w:hAnsi="Times New Roman" w:cs="Times New Roman"/>
                <w:lang w:val="en-US"/>
              </w:rPr>
            </w:pPr>
            <w:r w:rsidRPr="00377AD0">
              <w:rPr>
                <w:rFonts w:ascii="Times New Roman" w:hAnsi="Times New Roman" w:cs="Times New Roman"/>
                <w:lang w:val="en-US"/>
              </w:rPr>
              <w:t>1</w:t>
            </w:r>
          </w:p>
        </w:tc>
        <w:tc>
          <w:tcPr>
            <w:tcW w:w="1849" w:type="pct"/>
          </w:tcPr>
          <w:p w14:paraId="08BD1B8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Не применяется.</w:t>
            </w:r>
          </w:p>
        </w:tc>
      </w:tr>
    </w:tbl>
    <w:p w14:paraId="797AF5F9" w14:textId="77777777" w:rsidR="00031B39" w:rsidRPr="00377AD0" w:rsidRDefault="00031B39" w:rsidP="00031B39">
      <w:pPr>
        <w:numPr>
          <w:ilvl w:val="0"/>
          <w:numId w:val="26"/>
        </w:numPr>
        <w:spacing w:after="120" w:line="264" w:lineRule="auto"/>
        <w:ind w:left="0" w:right="141"/>
        <w:jc w:val="center"/>
        <w:rPr>
          <w:rFonts w:ascii="Times New Roman" w:hAnsi="Times New Roman" w:cs="Times New Roman"/>
          <w:b/>
        </w:rPr>
      </w:pPr>
      <w:bookmarkStart w:id="29" w:name="_Ref500770565"/>
    </w:p>
    <w:bookmarkEnd w:id="29"/>
    <w:p w14:paraId="7D3B5939" w14:textId="63E9BE31" w:rsidR="00031B39" w:rsidRPr="00377AD0" w:rsidRDefault="00031B39" w:rsidP="00031B39">
      <w:pPr>
        <w:ind w:right="141"/>
        <w:jc w:val="center"/>
        <w:rPr>
          <w:rFonts w:ascii="Times New Roman" w:hAnsi="Times New Roman" w:cs="Times New Roman"/>
          <w:b/>
        </w:rPr>
      </w:pPr>
      <w:r w:rsidRPr="00377AD0">
        <w:rPr>
          <w:rFonts w:ascii="Times New Roman" w:hAnsi="Times New Roman" w:cs="Times New Roman"/>
          <w:b/>
        </w:rPr>
        <w:t xml:space="preserve">Перечень нарушений </w:t>
      </w:r>
      <w:r w:rsidR="00EC23B9">
        <w:rPr>
          <w:rFonts w:ascii="Times New Roman" w:hAnsi="Times New Roman" w:cs="Times New Roman"/>
          <w:b/>
        </w:rPr>
        <w:t>Исполнителем</w:t>
      </w:r>
      <w:r w:rsidRPr="00377AD0">
        <w:rPr>
          <w:rFonts w:ascii="Times New Roman" w:hAnsi="Times New Roman" w:cs="Times New Roman"/>
          <w:b/>
        </w:rPr>
        <w:t xml:space="preserve"> (работниками </w:t>
      </w:r>
      <w:r w:rsidR="00EC23B9">
        <w:rPr>
          <w:rFonts w:ascii="Times New Roman" w:hAnsi="Times New Roman" w:cs="Times New Roman"/>
          <w:b/>
        </w:rPr>
        <w:t>Исполнителя</w:t>
      </w:r>
      <w:r w:rsidRPr="00377AD0">
        <w:rPr>
          <w:rFonts w:ascii="Times New Roman" w:hAnsi="Times New Roman" w:cs="Times New Roman"/>
          <w:b/>
        </w:rPr>
        <w:t>,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68DAE501" w14:textId="77777777" w:rsidR="00031B39" w:rsidRPr="00377AD0" w:rsidRDefault="00031B39" w:rsidP="00031B39">
      <w:pPr>
        <w:ind w:right="141"/>
        <w:rPr>
          <w:rFonts w:ascii="Times New Roman" w:hAnsi="Times New Roman" w:cs="Times New Roman"/>
          <w:b/>
        </w:rPr>
      </w:pPr>
    </w:p>
    <w:tbl>
      <w:tblPr>
        <w:tblW w:w="4754" w:type="pct"/>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2"/>
        <w:gridCol w:w="5209"/>
        <w:gridCol w:w="2420"/>
        <w:gridCol w:w="2522"/>
      </w:tblGrid>
      <w:tr w:rsidR="00031B39" w:rsidRPr="00377AD0" w14:paraId="2FBC2172" w14:textId="77777777" w:rsidTr="00031B39">
        <w:tc>
          <w:tcPr>
            <w:tcW w:w="319" w:type="pct"/>
          </w:tcPr>
          <w:p w14:paraId="30903699" w14:textId="77777777" w:rsidR="00031B39" w:rsidRPr="00377AD0" w:rsidRDefault="00031B39" w:rsidP="003E506D">
            <w:pPr>
              <w:jc w:val="both"/>
              <w:rPr>
                <w:rFonts w:ascii="Times New Roman" w:hAnsi="Times New Roman" w:cs="Times New Roman"/>
              </w:rPr>
            </w:pPr>
          </w:p>
        </w:tc>
        <w:tc>
          <w:tcPr>
            <w:tcW w:w="2402" w:type="pct"/>
          </w:tcPr>
          <w:p w14:paraId="278B6041"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Название / описание действия (бездействия)</w:t>
            </w:r>
          </w:p>
        </w:tc>
        <w:tc>
          <w:tcPr>
            <w:tcW w:w="1116" w:type="pct"/>
          </w:tcPr>
          <w:p w14:paraId="28F85AD5"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Основная санкция</w:t>
            </w:r>
          </w:p>
          <w:p w14:paraId="5AC16037"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Штраф*,</w:t>
            </w:r>
          </w:p>
          <w:p w14:paraId="4794F8B8" w14:textId="77777777" w:rsidR="00031B39" w:rsidRPr="00377AD0" w:rsidRDefault="00031B39" w:rsidP="003E506D">
            <w:pPr>
              <w:jc w:val="center"/>
              <w:rPr>
                <w:rFonts w:ascii="Times New Roman" w:hAnsi="Times New Roman" w:cs="Times New Roman"/>
                <w:b/>
              </w:rPr>
            </w:pPr>
            <w:r w:rsidRPr="00377AD0">
              <w:rPr>
                <w:rFonts w:ascii="Times New Roman" w:hAnsi="Times New Roman" w:cs="Times New Roman"/>
                <w:b/>
              </w:rPr>
              <w:t>(тыс. руб.)</w:t>
            </w:r>
          </w:p>
        </w:tc>
        <w:tc>
          <w:tcPr>
            <w:tcW w:w="1163" w:type="pct"/>
          </w:tcPr>
          <w:p w14:paraId="39168369" w14:textId="77777777" w:rsidR="00031B39" w:rsidRPr="00377AD0" w:rsidRDefault="00031B39" w:rsidP="003E506D">
            <w:pPr>
              <w:rPr>
                <w:rFonts w:ascii="Times New Roman" w:hAnsi="Times New Roman" w:cs="Times New Roman"/>
                <w:b/>
              </w:rPr>
            </w:pPr>
            <w:r w:rsidRPr="00377AD0">
              <w:rPr>
                <w:rFonts w:ascii="Times New Roman" w:hAnsi="Times New Roman" w:cs="Times New Roman"/>
                <w:b/>
              </w:rPr>
              <w:t>Дополнительная санкция</w:t>
            </w:r>
          </w:p>
        </w:tc>
      </w:tr>
      <w:tr w:rsidR="00031B39" w:rsidRPr="00377AD0" w14:paraId="415E6AB6" w14:textId="77777777" w:rsidTr="00031B39">
        <w:tc>
          <w:tcPr>
            <w:tcW w:w="319" w:type="pct"/>
          </w:tcPr>
          <w:p w14:paraId="5F5BE522"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3723792" w14:textId="77777777" w:rsidR="00031B39" w:rsidRPr="00377AD0" w:rsidRDefault="00031B39" w:rsidP="003E506D">
            <w:pPr>
              <w:autoSpaceDE w:val="0"/>
              <w:autoSpaceDN w:val="0"/>
              <w:adjustRightInd w:val="0"/>
              <w:ind w:left="23"/>
              <w:rPr>
                <w:rFonts w:ascii="Times New Roman" w:hAnsi="Times New Roman" w:cs="Times New Roman"/>
              </w:rPr>
            </w:pPr>
            <w:r w:rsidRPr="00377AD0">
              <w:rPr>
                <w:rFonts w:ascii="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77AD0">
              <w:rPr>
                <w:rFonts w:ascii="Times New Roman" w:hAnsi="Times New Roman" w:cs="Times New Roman"/>
                <w:iCs/>
              </w:rPr>
              <w:t>проникновения / выхода (выезда) на территорию объекта в неустановленном месте (через периметр ограждения)</w:t>
            </w:r>
            <w:r w:rsidRPr="00377AD0">
              <w:rPr>
                <w:rFonts w:ascii="Times New Roman" w:hAnsi="Times New Roman" w:cs="Times New Roman"/>
              </w:rPr>
              <w:t>.</w:t>
            </w:r>
          </w:p>
        </w:tc>
        <w:tc>
          <w:tcPr>
            <w:tcW w:w="1116" w:type="pct"/>
          </w:tcPr>
          <w:p w14:paraId="2FCABD4C"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30</w:t>
            </w:r>
          </w:p>
        </w:tc>
        <w:tc>
          <w:tcPr>
            <w:tcW w:w="1163" w:type="pct"/>
          </w:tcPr>
          <w:p w14:paraId="0FCCDD9C"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54416740" w14:textId="77777777" w:rsidTr="00031B39">
        <w:tc>
          <w:tcPr>
            <w:tcW w:w="319" w:type="pct"/>
          </w:tcPr>
          <w:p w14:paraId="5E309511"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08D39BEC"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tc>
        <w:tc>
          <w:tcPr>
            <w:tcW w:w="1116" w:type="pct"/>
          </w:tcPr>
          <w:p w14:paraId="3911720B"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163" w:type="pct"/>
          </w:tcPr>
          <w:p w14:paraId="6D50EA82"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 Также изъятие чужого или поддельного документа.</w:t>
            </w:r>
          </w:p>
        </w:tc>
      </w:tr>
      <w:tr w:rsidR="00031B39" w:rsidRPr="00377AD0" w14:paraId="51CE2AAF" w14:textId="77777777" w:rsidTr="00031B39">
        <w:tc>
          <w:tcPr>
            <w:tcW w:w="319" w:type="pct"/>
          </w:tcPr>
          <w:p w14:paraId="6C22DCFC"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1084AE7B" w14:textId="77777777" w:rsidR="00031B39" w:rsidRPr="00377AD0" w:rsidRDefault="00031B39" w:rsidP="003E506D">
            <w:pPr>
              <w:autoSpaceDE w:val="0"/>
              <w:autoSpaceDN w:val="0"/>
              <w:adjustRightInd w:val="0"/>
              <w:rPr>
                <w:rFonts w:ascii="Times New Roman" w:hAnsi="Times New Roman" w:cs="Times New Roman"/>
              </w:rPr>
            </w:pPr>
            <w:r w:rsidRPr="00377AD0">
              <w:rPr>
                <w:rFonts w:ascii="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1116" w:type="pct"/>
          </w:tcPr>
          <w:p w14:paraId="4D264CC5"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515C0239"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05C1CD5A" w14:textId="77777777" w:rsidTr="00031B39">
        <w:tc>
          <w:tcPr>
            <w:tcW w:w="319" w:type="pct"/>
          </w:tcPr>
          <w:p w14:paraId="6D485D94"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bookmarkStart w:id="30" w:name="_Ref496877736"/>
          </w:p>
        </w:tc>
        <w:bookmarkEnd w:id="30"/>
        <w:tc>
          <w:tcPr>
            <w:tcW w:w="2402" w:type="pct"/>
          </w:tcPr>
          <w:p w14:paraId="0C3AE716"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1116" w:type="pct"/>
          </w:tcPr>
          <w:p w14:paraId="4ABFF542"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w:t>
            </w:r>
          </w:p>
        </w:tc>
        <w:tc>
          <w:tcPr>
            <w:tcW w:w="1163" w:type="pct"/>
          </w:tcPr>
          <w:p w14:paraId="4130BCA5" w14:textId="3A005EC4" w:rsidR="00031B39" w:rsidRPr="00377AD0" w:rsidRDefault="00031B39" w:rsidP="003E506D">
            <w:pPr>
              <w:ind w:right="-116"/>
              <w:rPr>
                <w:rFonts w:ascii="Times New Roman" w:hAnsi="Times New Roman" w:cs="Times New Roman"/>
              </w:rPr>
            </w:pPr>
            <w:r w:rsidRPr="00377AD0">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031B39" w:rsidRPr="00377AD0" w14:paraId="21D80CFC" w14:textId="77777777" w:rsidTr="00031B39">
        <w:tc>
          <w:tcPr>
            <w:tcW w:w="319" w:type="pct"/>
          </w:tcPr>
          <w:p w14:paraId="63D227CD"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104DC8B4"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 xml:space="preserve">Попытка вынести с территории Объекта какие-либо материальные ценности, принадлежащие </w:t>
            </w:r>
            <w:r w:rsidRPr="00377AD0">
              <w:rPr>
                <w:rFonts w:ascii="Times New Roman" w:hAnsi="Times New Roman" w:cs="Times New Roman"/>
                <w:iCs/>
              </w:rPr>
              <w:t>Заказчику</w:t>
            </w:r>
            <w:r w:rsidRPr="00377AD0">
              <w:rPr>
                <w:rFonts w:ascii="Times New Roman" w:hAnsi="Times New Roman" w:cs="Times New Roman"/>
              </w:rPr>
              <w:t>, в нарушение установленного порядка.</w:t>
            </w:r>
          </w:p>
        </w:tc>
        <w:tc>
          <w:tcPr>
            <w:tcW w:w="1116" w:type="pct"/>
          </w:tcPr>
          <w:p w14:paraId="13196414"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50212011"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1B2F98CA" w14:textId="77777777" w:rsidTr="00031B39">
        <w:tc>
          <w:tcPr>
            <w:tcW w:w="319" w:type="pct"/>
          </w:tcPr>
          <w:p w14:paraId="7876ED18"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0572B1DA"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iCs/>
              </w:rPr>
              <w:t>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перекид через периметр ограждения и т.п.).</w:t>
            </w:r>
          </w:p>
        </w:tc>
        <w:tc>
          <w:tcPr>
            <w:tcW w:w="1116" w:type="pct"/>
          </w:tcPr>
          <w:p w14:paraId="1C1D9CB0"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30</w:t>
            </w:r>
          </w:p>
        </w:tc>
        <w:tc>
          <w:tcPr>
            <w:tcW w:w="1163" w:type="pct"/>
          </w:tcPr>
          <w:p w14:paraId="3710D10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0E1A3DF9" w14:textId="77777777" w:rsidTr="00031B39">
        <w:tc>
          <w:tcPr>
            <w:tcW w:w="319" w:type="pct"/>
          </w:tcPr>
          <w:p w14:paraId="0C054D69"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42776852" w14:textId="77777777" w:rsidR="00031B39" w:rsidRPr="00377AD0" w:rsidRDefault="00031B39" w:rsidP="003E506D">
            <w:pPr>
              <w:tabs>
                <w:tab w:val="num" w:pos="480"/>
              </w:tabs>
              <w:autoSpaceDE w:val="0"/>
              <w:autoSpaceDN w:val="0"/>
              <w:adjustRightInd w:val="0"/>
              <w:rPr>
                <w:rFonts w:ascii="Times New Roman" w:hAnsi="Times New Roman" w:cs="Times New Roman"/>
                <w:iCs/>
              </w:rPr>
            </w:pPr>
            <w:r w:rsidRPr="00377AD0">
              <w:rPr>
                <w:rFonts w:ascii="Times New Roman" w:hAnsi="Times New Roman" w:cs="Times New Roman"/>
                <w:iCs/>
              </w:rPr>
              <w:t>Тайное хищение имущества Заказчика, установленное вступившим в законную силу решением суда.</w:t>
            </w:r>
          </w:p>
        </w:tc>
        <w:tc>
          <w:tcPr>
            <w:tcW w:w="1116" w:type="pct"/>
          </w:tcPr>
          <w:p w14:paraId="79E9EDF3"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1E5A6D2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02A36424" w14:textId="77777777" w:rsidTr="00031B39">
        <w:tc>
          <w:tcPr>
            <w:tcW w:w="319" w:type="pct"/>
          </w:tcPr>
          <w:p w14:paraId="1FC833E7"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5E7BF278"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1116" w:type="pct"/>
          </w:tcPr>
          <w:p w14:paraId="5411BF5B"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47E6F720"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2B597206" w14:textId="77777777" w:rsidTr="00031B39">
        <w:tc>
          <w:tcPr>
            <w:tcW w:w="319" w:type="pct"/>
          </w:tcPr>
          <w:p w14:paraId="51456091"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D9669F3"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Нахождение на территории Объекта лица, ранее удаленного с территории Объекта по любому основанию.</w:t>
            </w:r>
          </w:p>
        </w:tc>
        <w:tc>
          <w:tcPr>
            <w:tcW w:w="1116" w:type="pct"/>
          </w:tcPr>
          <w:p w14:paraId="3E6B86DD"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163" w:type="pct"/>
          </w:tcPr>
          <w:p w14:paraId="3E21A23A"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627F3956" w14:textId="77777777" w:rsidTr="00031B39">
        <w:tc>
          <w:tcPr>
            <w:tcW w:w="319" w:type="pct"/>
          </w:tcPr>
          <w:p w14:paraId="217819B0"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177E2FAF"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 xml:space="preserve">Любые действия лица, направленные на умышленное причинение вреда имуществу или персоналу </w:t>
            </w:r>
            <w:r w:rsidRPr="00377AD0">
              <w:rPr>
                <w:rFonts w:ascii="Times New Roman" w:hAnsi="Times New Roman" w:cs="Times New Roman"/>
                <w:iCs/>
              </w:rPr>
              <w:t>Заказчика</w:t>
            </w:r>
            <w:r w:rsidRPr="00377AD0">
              <w:rPr>
                <w:rFonts w:ascii="Times New Roman" w:hAnsi="Times New Roman" w:cs="Times New Roman"/>
              </w:rPr>
              <w:t>.</w:t>
            </w:r>
          </w:p>
        </w:tc>
        <w:tc>
          <w:tcPr>
            <w:tcW w:w="1116" w:type="pct"/>
          </w:tcPr>
          <w:p w14:paraId="5EF80FA2"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163" w:type="pct"/>
          </w:tcPr>
          <w:p w14:paraId="6D7CA97E"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4B2988D9" w14:textId="77777777" w:rsidTr="00031B39">
        <w:tc>
          <w:tcPr>
            <w:tcW w:w="319" w:type="pct"/>
          </w:tcPr>
          <w:p w14:paraId="45C78E1B"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bookmarkStart w:id="31" w:name="_Ref496878826"/>
          </w:p>
        </w:tc>
        <w:bookmarkEnd w:id="31"/>
        <w:tc>
          <w:tcPr>
            <w:tcW w:w="2402" w:type="pct"/>
          </w:tcPr>
          <w:p w14:paraId="13A370F0"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1116" w:type="pct"/>
          </w:tcPr>
          <w:p w14:paraId="00305379"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20</w:t>
            </w:r>
          </w:p>
        </w:tc>
        <w:tc>
          <w:tcPr>
            <w:tcW w:w="1163" w:type="pct"/>
          </w:tcPr>
          <w:p w14:paraId="58FF09D8"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031B39" w:rsidRPr="00377AD0" w14:paraId="2BA2C195" w14:textId="77777777" w:rsidTr="00031B39">
        <w:tc>
          <w:tcPr>
            <w:tcW w:w="319" w:type="pct"/>
          </w:tcPr>
          <w:p w14:paraId="1373CBD8"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bookmarkStart w:id="32" w:name="_Ref496879343"/>
          </w:p>
        </w:tc>
        <w:bookmarkEnd w:id="32"/>
        <w:tc>
          <w:tcPr>
            <w:tcW w:w="2402" w:type="pct"/>
          </w:tcPr>
          <w:p w14:paraId="5C5FDD3B"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iCs/>
              </w:rPr>
              <w:t>Нахождение на территории Объекта сверх установленного времени без согласования Заказчика.</w:t>
            </w:r>
          </w:p>
        </w:tc>
        <w:tc>
          <w:tcPr>
            <w:tcW w:w="1116" w:type="pct"/>
          </w:tcPr>
          <w:p w14:paraId="64B71060"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15</w:t>
            </w:r>
          </w:p>
        </w:tc>
        <w:tc>
          <w:tcPr>
            <w:tcW w:w="1163" w:type="pct"/>
          </w:tcPr>
          <w:p w14:paraId="5DFC1AF3"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Не применяется</w:t>
            </w:r>
          </w:p>
        </w:tc>
      </w:tr>
      <w:tr w:rsidR="00031B39" w:rsidRPr="00377AD0" w14:paraId="6C3E9376" w14:textId="77777777" w:rsidTr="00031B39">
        <w:tc>
          <w:tcPr>
            <w:tcW w:w="319" w:type="pct"/>
          </w:tcPr>
          <w:p w14:paraId="1DE93AC9"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1780F9B4"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Не предъявление сотруднику охраны по его требованию вносимых (выносимых) сумок, пакетов, коробок, упаковок и пр. для досмотра.</w:t>
            </w:r>
          </w:p>
        </w:tc>
        <w:tc>
          <w:tcPr>
            <w:tcW w:w="1116" w:type="pct"/>
          </w:tcPr>
          <w:p w14:paraId="49F82936"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5051C6A5"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Предупреждение об удалении с территории Объекта лица в случае повторного совершения этого правонарушения этим же лицом</w:t>
            </w:r>
          </w:p>
        </w:tc>
      </w:tr>
      <w:tr w:rsidR="00031B39" w:rsidRPr="00377AD0" w14:paraId="3D57497D" w14:textId="77777777" w:rsidTr="00031B39">
        <w:tc>
          <w:tcPr>
            <w:tcW w:w="319" w:type="pct"/>
          </w:tcPr>
          <w:p w14:paraId="37AC08CF"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5DDAB940"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 xml:space="preserve">Нахождение лица на территории Объекта в </w:t>
            </w:r>
            <w:r w:rsidRPr="00377AD0">
              <w:rPr>
                <w:rFonts w:ascii="Times New Roman" w:hAnsi="Times New Roman" w:cs="Times New Roman"/>
              </w:rPr>
              <w:lastRenderedPageBreak/>
              <w:t xml:space="preserve">состоянии, признаки которого схожи с признаками алкогольного, наркотического или токсического опьянения. </w:t>
            </w:r>
          </w:p>
        </w:tc>
        <w:tc>
          <w:tcPr>
            <w:tcW w:w="1116" w:type="pct"/>
          </w:tcPr>
          <w:p w14:paraId="2B01B41A"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lastRenderedPageBreak/>
              <w:t>50</w:t>
            </w:r>
          </w:p>
        </w:tc>
        <w:tc>
          <w:tcPr>
            <w:tcW w:w="1163" w:type="pct"/>
          </w:tcPr>
          <w:p w14:paraId="7B6719D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Удаление с </w:t>
            </w:r>
            <w:r w:rsidRPr="00377AD0">
              <w:rPr>
                <w:rFonts w:ascii="Times New Roman" w:hAnsi="Times New Roman" w:cs="Times New Roman"/>
              </w:rPr>
              <w:lastRenderedPageBreak/>
              <w:t>территории Объекта лица, допустившего правонарушение</w:t>
            </w:r>
          </w:p>
        </w:tc>
      </w:tr>
      <w:tr w:rsidR="00031B39" w:rsidRPr="00377AD0" w14:paraId="724736E9" w14:textId="77777777" w:rsidTr="00031B39">
        <w:tc>
          <w:tcPr>
            <w:tcW w:w="319" w:type="pct"/>
          </w:tcPr>
          <w:p w14:paraId="58AB07F7"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345D7A7A" w14:textId="77777777" w:rsidR="00031B39" w:rsidRPr="00377AD0" w:rsidRDefault="00031B39" w:rsidP="003E506D">
            <w:pPr>
              <w:tabs>
                <w:tab w:val="num" w:pos="480"/>
              </w:tabs>
              <w:autoSpaceDE w:val="0"/>
              <w:autoSpaceDN w:val="0"/>
              <w:adjustRightInd w:val="0"/>
              <w:rPr>
                <w:rFonts w:ascii="Times New Roman" w:hAnsi="Times New Roman" w:cs="Times New Roman"/>
              </w:rPr>
            </w:pPr>
            <w:r w:rsidRPr="00377AD0">
              <w:rPr>
                <w:rFonts w:ascii="Times New Roman" w:hAnsi="Times New Roman" w:cs="Times New Roman"/>
              </w:rPr>
              <w:t xml:space="preserve">Выявление употребления алкогольных напитков и наркотических веществ на территории Объекта. </w:t>
            </w:r>
          </w:p>
        </w:tc>
        <w:tc>
          <w:tcPr>
            <w:tcW w:w="1116" w:type="pct"/>
          </w:tcPr>
          <w:p w14:paraId="01307BCE"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3C0A4D60"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6DEE4995" w14:textId="77777777" w:rsidTr="00031B39">
        <w:tc>
          <w:tcPr>
            <w:tcW w:w="319" w:type="pct"/>
          </w:tcPr>
          <w:p w14:paraId="3112888C"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2F0D3F19"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Однократное нарушение установленного пропускного и внутриобъектового режима на Объекте.</w:t>
            </w:r>
          </w:p>
        </w:tc>
        <w:tc>
          <w:tcPr>
            <w:tcW w:w="1116" w:type="pct"/>
          </w:tcPr>
          <w:p w14:paraId="2A3A6C90"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1E6398EC"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06B902BC" w14:textId="77777777" w:rsidTr="00031B39">
        <w:tc>
          <w:tcPr>
            <w:tcW w:w="319" w:type="pct"/>
          </w:tcPr>
          <w:p w14:paraId="6989CDA4"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6A2F7CC" w14:textId="77777777" w:rsidR="00031B39" w:rsidRPr="00377AD0" w:rsidRDefault="00031B39" w:rsidP="003E506D">
            <w:pPr>
              <w:tabs>
                <w:tab w:val="num" w:pos="21"/>
              </w:tabs>
              <w:rPr>
                <w:rFonts w:ascii="Times New Roman" w:hAnsi="Times New Roman" w:cs="Times New Roman"/>
              </w:rPr>
            </w:pPr>
            <w:r w:rsidRPr="00377AD0">
              <w:rPr>
                <w:rFonts w:ascii="Times New Roman" w:hAnsi="Times New Roman" w:cs="Times New Roman"/>
              </w:rPr>
              <w:t xml:space="preserve">Осуществление на Объекте фото,- кино,- и видеосъемки без ее согласования с уполномоченным представителем </w:t>
            </w:r>
            <w:r w:rsidRPr="00377AD0">
              <w:rPr>
                <w:rFonts w:ascii="Times New Roman" w:hAnsi="Times New Roman" w:cs="Times New Roman"/>
                <w:iCs/>
              </w:rPr>
              <w:t>Заказчика</w:t>
            </w:r>
            <w:r w:rsidRPr="00377AD0">
              <w:rPr>
                <w:rFonts w:ascii="Times New Roman" w:hAnsi="Times New Roman" w:cs="Times New Roman"/>
              </w:rPr>
              <w:t xml:space="preserve">. </w:t>
            </w:r>
          </w:p>
        </w:tc>
        <w:tc>
          <w:tcPr>
            <w:tcW w:w="1116" w:type="pct"/>
          </w:tcPr>
          <w:p w14:paraId="15094A8B"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207D6C8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14BDAF1D" w14:textId="77777777" w:rsidTr="00031B39">
        <w:tc>
          <w:tcPr>
            <w:tcW w:w="319" w:type="pct"/>
          </w:tcPr>
          <w:p w14:paraId="02AAA6AA"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7C87C5B" w14:textId="77777777" w:rsidR="00031B39" w:rsidRPr="00377AD0" w:rsidRDefault="00031B39" w:rsidP="003E506D">
            <w:pPr>
              <w:rPr>
                <w:rFonts w:ascii="Times New Roman" w:hAnsi="Times New Roman" w:cs="Times New Roman"/>
              </w:rPr>
            </w:pPr>
            <w:r w:rsidRPr="00377AD0">
              <w:rPr>
                <w:rFonts w:ascii="Times New Roman" w:hAnsi="Times New Roman" w:cs="Times New Roman"/>
                <w:iCs/>
              </w:rPr>
              <w:t>Передача ложной информации о минировании или угрозе проведения диверсионно-террористического акта на объектах Заказчика.</w:t>
            </w:r>
          </w:p>
        </w:tc>
        <w:tc>
          <w:tcPr>
            <w:tcW w:w="1116" w:type="pct"/>
          </w:tcPr>
          <w:p w14:paraId="11579C89"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100</w:t>
            </w:r>
          </w:p>
        </w:tc>
        <w:tc>
          <w:tcPr>
            <w:tcW w:w="1163" w:type="pct"/>
          </w:tcPr>
          <w:p w14:paraId="691CE658"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166F7B80" w14:textId="77777777" w:rsidTr="00031B39">
        <w:tc>
          <w:tcPr>
            <w:tcW w:w="319" w:type="pct"/>
          </w:tcPr>
          <w:p w14:paraId="4BF3A9A6"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5DC03565"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Обращение правоохранительных органов </w:t>
            </w:r>
            <w:r w:rsidRPr="00377AD0">
              <w:rPr>
                <w:rFonts w:ascii="Times New Roman" w:hAnsi="Times New Roman" w:cs="Times New Roman"/>
                <w:bCs/>
                <w:iCs/>
              </w:rPr>
              <w:t>Российской Федерации</w:t>
            </w:r>
            <w:r w:rsidRPr="00377AD0">
              <w:rPr>
                <w:rFonts w:ascii="Times New Roman" w:hAnsi="Times New Roman" w:cs="Times New Roman"/>
              </w:rPr>
              <w:t xml:space="preserve">, поступившее в адрес Заказчика по факту совершения работником Подрядчика или его субподрядчика </w:t>
            </w:r>
          </w:p>
          <w:p w14:paraId="31CD59B4"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административного правонарушения или правонарушения, содержащего признаки уголовно наказуемого деяния (преступления).</w:t>
            </w:r>
          </w:p>
        </w:tc>
        <w:tc>
          <w:tcPr>
            <w:tcW w:w="1116" w:type="pct"/>
          </w:tcPr>
          <w:p w14:paraId="2DF72B74"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7E4ACB8A"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в отношении которого поступило обращение</w:t>
            </w:r>
          </w:p>
        </w:tc>
      </w:tr>
      <w:tr w:rsidR="00031B39" w:rsidRPr="00377AD0" w14:paraId="10C2BAF1" w14:textId="77777777" w:rsidTr="00031B39">
        <w:tc>
          <w:tcPr>
            <w:tcW w:w="319" w:type="pct"/>
          </w:tcPr>
          <w:p w14:paraId="4DE19579"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23010BB" w14:textId="77777777" w:rsidR="00031B39" w:rsidRPr="00377AD0" w:rsidRDefault="00031B39" w:rsidP="003E506D">
            <w:pPr>
              <w:autoSpaceDE w:val="0"/>
              <w:autoSpaceDN w:val="0"/>
              <w:adjustRightInd w:val="0"/>
              <w:ind w:left="23"/>
              <w:rPr>
                <w:rFonts w:ascii="Times New Roman" w:hAnsi="Times New Roman" w:cs="Times New Roman"/>
              </w:rPr>
            </w:pPr>
            <w:r w:rsidRPr="00377AD0">
              <w:rPr>
                <w:rFonts w:ascii="Times New Roman" w:hAnsi="Times New Roman" w:cs="Times New Roman"/>
              </w:rPr>
              <w:t>Курение вне установленных в надлежащем порядке мест для курения</w:t>
            </w:r>
          </w:p>
        </w:tc>
        <w:tc>
          <w:tcPr>
            <w:tcW w:w="1116" w:type="pct"/>
          </w:tcPr>
          <w:p w14:paraId="68FEC49A"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10</w:t>
            </w:r>
          </w:p>
        </w:tc>
        <w:tc>
          <w:tcPr>
            <w:tcW w:w="1163" w:type="pct"/>
          </w:tcPr>
          <w:p w14:paraId="10C92CA7"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 xml:space="preserve">Предупреждение </w:t>
            </w:r>
            <w:r w:rsidRPr="00377AD0">
              <w:rPr>
                <w:rFonts w:ascii="Times New Roman" w:hAnsi="Times New Roman" w:cs="Times New Roman"/>
              </w:rPr>
              <w:br/>
              <w:t>об удалении с территории Объекта лица в случае повторного совершения этого правонарушения этим же лицом</w:t>
            </w:r>
          </w:p>
        </w:tc>
      </w:tr>
      <w:tr w:rsidR="00031B39" w:rsidRPr="00377AD0" w14:paraId="2B187B59" w14:textId="77777777" w:rsidTr="00031B39">
        <w:tc>
          <w:tcPr>
            <w:tcW w:w="319" w:type="pct"/>
          </w:tcPr>
          <w:p w14:paraId="198A72D7"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6F6459ED" w14:textId="77777777" w:rsidR="00031B39" w:rsidRPr="00377AD0" w:rsidRDefault="00031B39" w:rsidP="003E506D">
            <w:pPr>
              <w:autoSpaceDE w:val="0"/>
              <w:autoSpaceDN w:val="0"/>
              <w:adjustRightInd w:val="0"/>
              <w:ind w:left="23"/>
              <w:rPr>
                <w:rFonts w:ascii="Times New Roman" w:hAnsi="Times New Roman" w:cs="Times New Roman"/>
              </w:rPr>
            </w:pPr>
            <w:r w:rsidRPr="00377AD0">
              <w:rPr>
                <w:rFonts w:ascii="Times New Roman" w:hAnsi="Times New Roman" w:cs="Times New Roman"/>
                <w:iCs/>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1116" w:type="pct"/>
          </w:tcPr>
          <w:p w14:paraId="77DABF4C"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50</w:t>
            </w:r>
          </w:p>
        </w:tc>
        <w:tc>
          <w:tcPr>
            <w:tcW w:w="1163" w:type="pct"/>
          </w:tcPr>
          <w:p w14:paraId="1DE9BD86"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Удаление с территории Объекта лица, допустившего правонарушение</w:t>
            </w:r>
          </w:p>
        </w:tc>
      </w:tr>
      <w:tr w:rsidR="00031B39" w:rsidRPr="00377AD0" w14:paraId="3D99B951" w14:textId="77777777" w:rsidTr="00031B39">
        <w:tc>
          <w:tcPr>
            <w:tcW w:w="319" w:type="pct"/>
          </w:tcPr>
          <w:p w14:paraId="6540CB9D" w14:textId="77777777" w:rsidR="00031B39" w:rsidRPr="00377AD0" w:rsidRDefault="00031B39" w:rsidP="00031B39">
            <w:pPr>
              <w:numPr>
                <w:ilvl w:val="0"/>
                <w:numId w:val="25"/>
              </w:numPr>
              <w:spacing w:after="120" w:line="264" w:lineRule="auto"/>
              <w:ind w:left="317" w:hanging="361"/>
              <w:jc w:val="both"/>
              <w:rPr>
                <w:rFonts w:ascii="Times New Roman" w:hAnsi="Times New Roman" w:cs="Times New Roman"/>
              </w:rPr>
            </w:pPr>
          </w:p>
        </w:tc>
        <w:tc>
          <w:tcPr>
            <w:tcW w:w="2402" w:type="pct"/>
          </w:tcPr>
          <w:p w14:paraId="01D02E6A" w14:textId="6DB04514" w:rsidR="00031B39" w:rsidRPr="00377AD0" w:rsidRDefault="00031B39" w:rsidP="003E506D">
            <w:pPr>
              <w:autoSpaceDE w:val="0"/>
              <w:autoSpaceDN w:val="0"/>
              <w:adjustRightInd w:val="0"/>
              <w:ind w:left="23"/>
              <w:rPr>
                <w:rFonts w:ascii="Times New Roman" w:hAnsi="Times New Roman" w:cs="Times New Roman"/>
                <w:iCs/>
              </w:rPr>
            </w:pPr>
            <w:r w:rsidRPr="00377AD0">
              <w:rPr>
                <w:rFonts w:ascii="Times New Roman" w:hAnsi="Times New Roman" w:cs="Times New Roman"/>
                <w:iCs/>
              </w:rPr>
              <w:t xml:space="preserve">Оставление без необходимости включенным светового освещения в арендованных </w:t>
            </w:r>
            <w:r w:rsidR="00321DAE">
              <w:rPr>
                <w:rFonts w:ascii="Times New Roman" w:hAnsi="Times New Roman" w:cs="Times New Roman"/>
                <w:iCs/>
              </w:rPr>
              <w:t>Исполнителем</w:t>
            </w:r>
            <w:r w:rsidRPr="00377AD0">
              <w:rPr>
                <w:rFonts w:ascii="Times New Roman" w:hAnsi="Times New Roman" w:cs="Times New Roman"/>
                <w:iCs/>
              </w:rPr>
              <w:t xml:space="preserve"> производственных или офисных помещениях Заказчика во внерабочее время.</w:t>
            </w:r>
          </w:p>
        </w:tc>
        <w:tc>
          <w:tcPr>
            <w:tcW w:w="1116" w:type="pct"/>
          </w:tcPr>
          <w:p w14:paraId="2A914CF6" w14:textId="77777777" w:rsidR="00031B39" w:rsidRPr="00377AD0" w:rsidRDefault="00031B39" w:rsidP="003E506D">
            <w:pPr>
              <w:jc w:val="center"/>
              <w:rPr>
                <w:rFonts w:ascii="Times New Roman" w:hAnsi="Times New Roman" w:cs="Times New Roman"/>
              </w:rPr>
            </w:pPr>
            <w:r w:rsidRPr="00377AD0">
              <w:rPr>
                <w:rFonts w:ascii="Times New Roman" w:hAnsi="Times New Roman" w:cs="Times New Roman"/>
              </w:rPr>
              <w:t>2</w:t>
            </w:r>
          </w:p>
        </w:tc>
        <w:tc>
          <w:tcPr>
            <w:tcW w:w="1163" w:type="pct"/>
          </w:tcPr>
          <w:p w14:paraId="2342328B" w14:textId="77777777" w:rsidR="00031B39" w:rsidRPr="00377AD0" w:rsidRDefault="00031B39" w:rsidP="003E506D">
            <w:pPr>
              <w:rPr>
                <w:rFonts w:ascii="Times New Roman" w:hAnsi="Times New Roman" w:cs="Times New Roman"/>
              </w:rPr>
            </w:pPr>
            <w:r w:rsidRPr="00377AD0">
              <w:rPr>
                <w:rFonts w:ascii="Times New Roman" w:hAnsi="Times New Roman" w:cs="Times New Roman"/>
              </w:rPr>
              <w:t>Не применяется</w:t>
            </w:r>
          </w:p>
        </w:tc>
      </w:tr>
    </w:tbl>
    <w:p w14:paraId="4D672274" w14:textId="77777777" w:rsidR="00031B39" w:rsidRPr="00377AD0" w:rsidRDefault="00031B39" w:rsidP="00031B39">
      <w:pPr>
        <w:ind w:firstLine="567"/>
        <w:jc w:val="both"/>
        <w:rPr>
          <w:rFonts w:ascii="Times New Roman" w:hAnsi="Times New Roman" w:cs="Times New Roman"/>
        </w:rPr>
      </w:pPr>
      <w:r w:rsidRPr="00377AD0">
        <w:rPr>
          <w:rFonts w:ascii="Times New Roman" w:hAnsi="Times New Roman" w:cs="Times New Roman"/>
        </w:rPr>
        <w:t>* За второе и каждое последующее нарушение размер штрафа удваивается.</w:t>
      </w:r>
    </w:p>
    <w:p w14:paraId="08A1A7AB" w14:textId="77777777" w:rsidR="00031B39" w:rsidRPr="00377AD0" w:rsidRDefault="00031B39" w:rsidP="00031B39">
      <w:pPr>
        <w:ind w:firstLine="567"/>
        <w:jc w:val="both"/>
        <w:rPr>
          <w:rFonts w:ascii="Times New Roman" w:hAnsi="Times New Roman" w:cs="Times New Roman"/>
        </w:rPr>
      </w:pPr>
      <w:r w:rsidRPr="00377AD0">
        <w:rPr>
          <w:rFonts w:ascii="Times New Roman" w:hAnsi="Times New Roman" w:cs="Times New Roman"/>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3CA9F156" w14:textId="77777777" w:rsidR="00031B39" w:rsidRPr="00377AD0" w:rsidRDefault="00031B39" w:rsidP="00031B39">
      <w:pPr>
        <w:ind w:firstLine="567"/>
        <w:jc w:val="both"/>
        <w:rPr>
          <w:rFonts w:ascii="Times New Roman" w:hAnsi="Times New Roman" w:cs="Times New Roman"/>
        </w:rPr>
      </w:pPr>
    </w:p>
    <w:p w14:paraId="5E9C3C25" w14:textId="77777777" w:rsidR="00031B39" w:rsidRPr="00377AD0" w:rsidRDefault="00031B39" w:rsidP="00031B39">
      <w:pPr>
        <w:numPr>
          <w:ilvl w:val="0"/>
          <w:numId w:val="26"/>
        </w:numPr>
        <w:spacing w:after="120" w:line="264" w:lineRule="auto"/>
        <w:ind w:left="0" w:right="141"/>
        <w:jc w:val="center"/>
        <w:rPr>
          <w:rFonts w:ascii="Times New Roman" w:hAnsi="Times New Roman" w:cs="Times New Roman"/>
          <w:b/>
        </w:rPr>
      </w:pPr>
      <w:r w:rsidRPr="00377AD0">
        <w:rPr>
          <w:rFonts w:ascii="Times New Roman" w:hAnsi="Times New Roman" w:cs="Times New Roman"/>
          <w:b/>
        </w:rPr>
        <w:t xml:space="preserve">  </w:t>
      </w:r>
    </w:p>
    <w:p w14:paraId="2ABC315B" w14:textId="459F9306" w:rsidR="00031B39" w:rsidRPr="00377AD0" w:rsidRDefault="00031B39" w:rsidP="00031B39">
      <w:pPr>
        <w:ind w:right="141"/>
        <w:jc w:val="center"/>
        <w:rPr>
          <w:rFonts w:ascii="Times New Roman" w:hAnsi="Times New Roman" w:cs="Times New Roman"/>
          <w:b/>
        </w:rPr>
      </w:pPr>
      <w:r w:rsidRPr="00377AD0">
        <w:rPr>
          <w:rFonts w:ascii="Times New Roman" w:hAnsi="Times New Roman" w:cs="Times New Roman"/>
          <w:b/>
        </w:rPr>
        <w:t xml:space="preserve">Порядок фиксации нарушений требований Разделов </w:t>
      </w:r>
      <w:r w:rsidRPr="00377AD0">
        <w:rPr>
          <w:rFonts w:ascii="Times New Roman" w:hAnsi="Times New Roman" w:cs="Times New Roman"/>
          <w:b/>
          <w:lang w:val="en-US"/>
        </w:rPr>
        <w:t>I</w:t>
      </w:r>
      <w:r w:rsidRPr="00377AD0">
        <w:rPr>
          <w:rFonts w:ascii="Times New Roman" w:hAnsi="Times New Roman" w:cs="Times New Roman"/>
          <w:b/>
        </w:rPr>
        <w:t xml:space="preserve"> и </w:t>
      </w:r>
      <w:r w:rsidRPr="00377AD0">
        <w:rPr>
          <w:rFonts w:ascii="Times New Roman" w:hAnsi="Times New Roman" w:cs="Times New Roman"/>
          <w:b/>
          <w:lang w:val="en-US"/>
        </w:rPr>
        <w:t>II</w:t>
      </w:r>
      <w:r w:rsidRPr="00377AD0">
        <w:rPr>
          <w:rFonts w:ascii="Times New Roman" w:hAnsi="Times New Roman" w:cs="Times New Roman"/>
          <w:b/>
        </w:rPr>
        <w:t xml:space="preserve"> настоящего Приложения, совершенных </w:t>
      </w:r>
      <w:r w:rsidR="00321DAE">
        <w:rPr>
          <w:rFonts w:ascii="Times New Roman" w:hAnsi="Times New Roman" w:cs="Times New Roman"/>
          <w:b/>
        </w:rPr>
        <w:t>Исполнителем</w:t>
      </w:r>
      <w:r w:rsidRPr="00377AD0">
        <w:rPr>
          <w:rFonts w:ascii="Times New Roman" w:hAnsi="Times New Roman" w:cs="Times New Roman"/>
          <w:b/>
        </w:rPr>
        <w:t xml:space="preserve"> (работниками </w:t>
      </w:r>
      <w:r w:rsidR="00321DAE">
        <w:rPr>
          <w:rFonts w:ascii="Times New Roman" w:hAnsi="Times New Roman" w:cs="Times New Roman"/>
          <w:b/>
        </w:rPr>
        <w:t>Исполнителя</w:t>
      </w:r>
      <w:r w:rsidRPr="00377AD0">
        <w:rPr>
          <w:rFonts w:ascii="Times New Roman" w:hAnsi="Times New Roman" w:cs="Times New Roman"/>
          <w:b/>
        </w:rPr>
        <w:t>, работниками Субподрядных организаций)</w:t>
      </w:r>
    </w:p>
    <w:p w14:paraId="10BE48B4" w14:textId="77777777" w:rsidR="00031B39" w:rsidRPr="00377AD0" w:rsidRDefault="00031B39" w:rsidP="00031B39">
      <w:pPr>
        <w:ind w:right="141"/>
        <w:jc w:val="center"/>
        <w:rPr>
          <w:rFonts w:ascii="Times New Roman" w:hAnsi="Times New Roman" w:cs="Times New Roman"/>
          <w:b/>
        </w:rPr>
      </w:pPr>
    </w:p>
    <w:p w14:paraId="6EF7D04B" w14:textId="5D2291C4" w:rsidR="00031B39" w:rsidRPr="00377AD0" w:rsidRDefault="00031B39" w:rsidP="00031B39">
      <w:pPr>
        <w:ind w:firstLine="567"/>
        <w:jc w:val="both"/>
        <w:rPr>
          <w:rFonts w:ascii="Times New Roman" w:hAnsi="Times New Roman" w:cs="Times New Roman"/>
        </w:rPr>
      </w:pPr>
      <w:r w:rsidRPr="00377AD0">
        <w:rPr>
          <w:rFonts w:ascii="Times New Roman" w:hAnsi="Times New Roman" w:cs="Times New Roman"/>
        </w:rPr>
        <w:t xml:space="preserve">При обнаружении факта совершения противоправного действия (бездействия) персоналом </w:t>
      </w:r>
      <w:r w:rsidR="00321DAE">
        <w:rPr>
          <w:rFonts w:ascii="Times New Roman" w:hAnsi="Times New Roman" w:cs="Times New Roman"/>
          <w:iCs/>
        </w:rPr>
        <w:t>Исполнителя</w:t>
      </w:r>
      <w:r w:rsidRPr="00377AD0">
        <w:rPr>
          <w:rFonts w:ascii="Times New Roman" w:hAnsi="Times New Roman" w:cs="Times New Roman"/>
        </w:rPr>
        <w:t xml:space="preserve"> или персоналом любой нанятой им Субподрядной организации </w:t>
      </w:r>
      <w:r w:rsidRPr="00377AD0">
        <w:rPr>
          <w:rFonts w:ascii="Times New Roman" w:hAnsi="Times New Roman" w:cs="Times New Roman"/>
          <w:iCs/>
        </w:rPr>
        <w:t>Заказчик</w:t>
      </w:r>
      <w:r w:rsidRPr="00377AD0">
        <w:rPr>
          <w:rFonts w:ascii="Times New Roman" w:hAnsi="Times New Roman" w:cs="Times New Roman"/>
        </w:rPr>
        <w:t xml:space="preserve">ом составляется Акт в </w:t>
      </w:r>
      <w:r w:rsidRPr="00377AD0">
        <w:rPr>
          <w:rFonts w:ascii="Times New Roman" w:hAnsi="Times New Roman" w:cs="Times New Roman"/>
        </w:rPr>
        <w:lastRenderedPageBreak/>
        <w:t>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377AD0">
        <w:rPr>
          <w:rFonts w:ascii="Times New Roman" w:hAnsi="Times New Roman" w:cs="Times New Roman"/>
          <w:b/>
        </w:rPr>
        <w:t>Акт</w:t>
      </w:r>
      <w:r w:rsidRPr="00377AD0">
        <w:rPr>
          <w:rFonts w:ascii="Times New Roman" w:hAnsi="Times New Roman" w:cs="Times New Roman"/>
        </w:rPr>
        <w:t xml:space="preserve">»). Указанный Акт подписывается любым уполномоченным сотрудником </w:t>
      </w:r>
      <w:r w:rsidR="00321DAE">
        <w:rPr>
          <w:rFonts w:ascii="Times New Roman" w:hAnsi="Times New Roman" w:cs="Times New Roman"/>
          <w:iCs/>
        </w:rPr>
        <w:t>Исполнителя</w:t>
      </w:r>
      <w:r w:rsidRPr="00377AD0">
        <w:rPr>
          <w:rFonts w:ascii="Times New Roman" w:hAnsi="Times New Roman" w:cs="Times New Roman"/>
        </w:rPr>
        <w:t xml:space="preserve">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w:t>
      </w:r>
      <w:r w:rsidRPr="00377AD0">
        <w:rPr>
          <w:rFonts w:ascii="Times New Roman" w:hAnsi="Times New Roman" w:cs="Times New Roman"/>
          <w:iCs/>
        </w:rPr>
        <w:t>Заказчика</w:t>
      </w:r>
      <w:r w:rsidRPr="00377AD0">
        <w:rPr>
          <w:rFonts w:ascii="Times New Roman" w:hAnsi="Times New Roman" w:cs="Times New Roman"/>
        </w:rPr>
        <w:t xml:space="preserve">, а сам оформленный вышеуказанным способом документ признается Сторонами как надлежащий и служащий основанием для применения к </w:t>
      </w:r>
      <w:r w:rsidR="00321DAE">
        <w:rPr>
          <w:rFonts w:ascii="Times New Roman" w:hAnsi="Times New Roman" w:cs="Times New Roman"/>
          <w:iCs/>
        </w:rPr>
        <w:t>Исполнителю</w:t>
      </w:r>
      <w:r w:rsidRPr="00377AD0">
        <w:rPr>
          <w:rFonts w:ascii="Times New Roman" w:hAnsi="Times New Roman" w:cs="Times New Roman"/>
        </w:rPr>
        <w:t xml:space="preserve"> соответствующей штрафной санкции. </w:t>
      </w:r>
    </w:p>
    <w:p w14:paraId="4F6D59EC" w14:textId="796B6F7E" w:rsidR="00031B39" w:rsidRPr="00377AD0" w:rsidRDefault="00031B39" w:rsidP="00321DAE">
      <w:pPr>
        <w:ind w:firstLine="567"/>
        <w:jc w:val="both"/>
        <w:rPr>
          <w:rFonts w:ascii="Times New Roman" w:hAnsi="Times New Roman" w:cs="Times New Roman"/>
        </w:rPr>
      </w:pPr>
      <w:r w:rsidRPr="00377AD0">
        <w:rPr>
          <w:rFonts w:ascii="Times New Roman" w:hAnsi="Times New Roman" w:cs="Times New Roman"/>
        </w:rPr>
        <w:t xml:space="preserve">При обосновании выявленного нарушения в направляемом </w:t>
      </w:r>
      <w:r w:rsidR="00321DAE">
        <w:rPr>
          <w:rFonts w:ascii="Times New Roman" w:hAnsi="Times New Roman" w:cs="Times New Roman"/>
          <w:iCs/>
        </w:rPr>
        <w:t>Исполнителю</w:t>
      </w:r>
      <w:r w:rsidRPr="00377AD0">
        <w:rPr>
          <w:rFonts w:ascii="Times New Roman" w:hAnsi="Times New Roman" w:cs="Times New Roman"/>
        </w:rPr>
        <w:t xml:space="preserve"> Акте обязательно указание пункта и наименования,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68F16D70" w14:textId="679B6134" w:rsidR="00031B39" w:rsidRPr="00377AD0" w:rsidRDefault="00031B39" w:rsidP="00321DAE">
      <w:pPr>
        <w:ind w:firstLine="567"/>
        <w:jc w:val="both"/>
        <w:rPr>
          <w:rFonts w:ascii="Times New Roman" w:hAnsi="Times New Roman" w:cs="Times New Roman"/>
        </w:rPr>
      </w:pPr>
      <w:r w:rsidRPr="00377AD0">
        <w:rPr>
          <w:rFonts w:ascii="Times New Roman" w:hAnsi="Times New Roman" w:cs="Times New Roman"/>
        </w:rPr>
        <w:t xml:space="preserve">Независимо от периодичности нарушения (первое, второе, и т.д.) в случае, если нарушение повлекло причинение вреда здоровью сотрудника </w:t>
      </w:r>
      <w:r w:rsidRPr="00377AD0">
        <w:rPr>
          <w:rFonts w:ascii="Times New Roman" w:hAnsi="Times New Roman" w:cs="Times New Roman"/>
          <w:iCs/>
        </w:rPr>
        <w:t>Заказчика</w:t>
      </w:r>
      <w:r w:rsidRPr="00377AD0">
        <w:rPr>
          <w:rFonts w:ascii="Times New Roman" w:hAnsi="Times New Roman" w:cs="Times New Roman"/>
        </w:rPr>
        <w:t xml:space="preserve">, сотрудника </w:t>
      </w:r>
      <w:r w:rsidR="00321DAE">
        <w:rPr>
          <w:rFonts w:ascii="Times New Roman" w:hAnsi="Times New Roman" w:cs="Times New Roman"/>
          <w:iCs/>
        </w:rPr>
        <w:t>Исполнителя</w:t>
      </w:r>
      <w:r w:rsidRPr="00377AD0">
        <w:rPr>
          <w:rFonts w:ascii="Times New Roman" w:hAnsi="Times New Roman" w:cs="Times New Roman"/>
        </w:rPr>
        <w:t xml:space="preserve">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w:t>
      </w:r>
      <w:r w:rsidRPr="00377AD0">
        <w:rPr>
          <w:rFonts w:ascii="Times New Roman" w:hAnsi="Times New Roman" w:cs="Times New Roman"/>
          <w:iCs/>
        </w:rPr>
        <w:t>Заказчик</w:t>
      </w:r>
      <w:r w:rsidRPr="00377AD0">
        <w:rPr>
          <w:rFonts w:ascii="Times New Roman" w:hAnsi="Times New Roman" w:cs="Times New Roman"/>
        </w:rPr>
        <w:t xml:space="preserve"> вправе взыскать с </w:t>
      </w:r>
      <w:r w:rsidRPr="00377AD0">
        <w:rPr>
          <w:rFonts w:ascii="Times New Roman" w:hAnsi="Times New Roman" w:cs="Times New Roman"/>
          <w:iCs/>
        </w:rPr>
        <w:t>Подрядчика</w:t>
      </w:r>
      <w:r w:rsidRPr="00377AD0">
        <w:rPr>
          <w:rFonts w:ascii="Times New Roman" w:hAnsi="Times New Roman" w:cs="Times New Roman"/>
        </w:rPr>
        <w:t xml:space="preserve"> неустойку в размере 1 000 000 (одного миллиона) рублей за каждое такое нарушение.</w:t>
      </w:r>
    </w:p>
    <w:p w14:paraId="11003FE0" w14:textId="71E445DC" w:rsidR="00031B39" w:rsidRPr="00377AD0" w:rsidRDefault="00031B39" w:rsidP="00031B39">
      <w:pPr>
        <w:ind w:firstLine="720"/>
        <w:jc w:val="both"/>
        <w:rPr>
          <w:rFonts w:ascii="Times New Roman" w:hAnsi="Times New Roman" w:cs="Times New Roman"/>
        </w:rPr>
      </w:pPr>
      <w:r w:rsidRPr="00377AD0">
        <w:rPr>
          <w:rFonts w:ascii="Times New Roman" w:hAnsi="Times New Roman" w:cs="Times New Roman"/>
        </w:rPr>
        <w:t xml:space="preserve">В случае если нарушение повлекло причинение смерти сотруднику </w:t>
      </w:r>
      <w:r w:rsidRPr="00377AD0">
        <w:rPr>
          <w:rFonts w:ascii="Times New Roman" w:hAnsi="Times New Roman" w:cs="Times New Roman"/>
          <w:iCs/>
        </w:rPr>
        <w:t>Заказчик</w:t>
      </w:r>
      <w:r w:rsidRPr="00377AD0">
        <w:rPr>
          <w:rFonts w:ascii="Times New Roman" w:hAnsi="Times New Roman" w:cs="Times New Roman"/>
        </w:rPr>
        <w:t xml:space="preserve">а, сотруднику </w:t>
      </w:r>
      <w:r w:rsidR="00321DAE">
        <w:rPr>
          <w:rFonts w:ascii="Times New Roman" w:hAnsi="Times New Roman" w:cs="Times New Roman"/>
          <w:iCs/>
        </w:rPr>
        <w:t>Исполнителя</w:t>
      </w:r>
      <w:r w:rsidRPr="00377AD0">
        <w:rPr>
          <w:rFonts w:ascii="Times New Roman" w:hAnsi="Times New Roman" w:cs="Times New Roman"/>
        </w:rPr>
        <w:t xml:space="preserve"> или любого третьего лица (в том числе сотруднику Субподрядной организации), </w:t>
      </w:r>
      <w:r w:rsidRPr="00377AD0">
        <w:rPr>
          <w:rFonts w:ascii="Times New Roman" w:hAnsi="Times New Roman" w:cs="Times New Roman"/>
          <w:iCs/>
        </w:rPr>
        <w:t>Заказчик</w:t>
      </w:r>
      <w:r w:rsidRPr="00377AD0">
        <w:rPr>
          <w:rFonts w:ascii="Times New Roman" w:hAnsi="Times New Roman" w:cs="Times New Roman"/>
        </w:rPr>
        <w:t xml:space="preserve"> вправе взыскать с </w:t>
      </w:r>
      <w:r w:rsidRPr="00377AD0">
        <w:rPr>
          <w:rFonts w:ascii="Times New Roman" w:hAnsi="Times New Roman" w:cs="Times New Roman"/>
          <w:iCs/>
        </w:rPr>
        <w:t>Подрядчика</w:t>
      </w:r>
      <w:r w:rsidRPr="00377AD0">
        <w:rPr>
          <w:rFonts w:ascii="Times New Roman" w:hAnsi="Times New Roman" w:cs="Times New Roman"/>
        </w:rPr>
        <w:t xml:space="preserve"> неустойку в размере 3 000 000 (трех миллионов) рублей.</w:t>
      </w:r>
    </w:p>
    <w:p w14:paraId="519F3437" w14:textId="77777777" w:rsidR="00031B39" w:rsidRPr="00377AD0" w:rsidRDefault="00031B39" w:rsidP="00031B39">
      <w:pPr>
        <w:ind w:firstLine="720"/>
        <w:jc w:val="both"/>
        <w:rPr>
          <w:rFonts w:ascii="Times New Roman" w:hAnsi="Times New Roman" w:cs="Times New Roman"/>
        </w:rPr>
      </w:pPr>
      <w:r w:rsidRPr="00377AD0">
        <w:rPr>
          <w:rFonts w:ascii="Times New Roman" w:hAnsi="Times New Roman" w:cs="Times New Roman"/>
        </w:rPr>
        <w:t>Ответственность в виде неустойки применяется вместо штрафа, предусмотренного в таблице выше.</w:t>
      </w:r>
    </w:p>
    <w:p w14:paraId="63A2F287" w14:textId="023942A0" w:rsidR="00031B39" w:rsidRPr="00377AD0" w:rsidRDefault="00031B39" w:rsidP="00031B39">
      <w:pPr>
        <w:ind w:firstLine="708"/>
        <w:jc w:val="both"/>
        <w:rPr>
          <w:rFonts w:ascii="Times New Roman" w:hAnsi="Times New Roman" w:cs="Times New Roman"/>
        </w:rPr>
      </w:pPr>
      <w:r w:rsidRPr="00377AD0">
        <w:rPr>
          <w:rFonts w:ascii="Times New Roman" w:hAnsi="Times New Roman" w:cs="Times New Roman"/>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w:t>
      </w:r>
      <w:r w:rsidR="00321DAE">
        <w:rPr>
          <w:rFonts w:ascii="Times New Roman" w:hAnsi="Times New Roman" w:cs="Times New Roman"/>
          <w:iCs/>
        </w:rPr>
        <w:t>Исполнителем</w:t>
      </w:r>
      <w:r w:rsidRPr="00377AD0">
        <w:rPr>
          <w:rFonts w:ascii="Times New Roman" w:hAnsi="Times New Roman" w:cs="Times New Roman"/>
          <w:iCs/>
        </w:rPr>
        <w:t xml:space="preserve"> </w:t>
      </w:r>
      <w:r w:rsidRPr="00377AD0">
        <w:rPr>
          <w:rFonts w:ascii="Times New Roman" w:hAnsi="Times New Roman" w:cs="Times New Roman"/>
        </w:rPr>
        <w:t xml:space="preserve">для выполнения работ по Договору, </w:t>
      </w:r>
      <w:r w:rsidR="00321DAE">
        <w:rPr>
          <w:rFonts w:ascii="Times New Roman" w:hAnsi="Times New Roman" w:cs="Times New Roman"/>
          <w:iCs/>
        </w:rPr>
        <w:t>Исполнитель</w:t>
      </w:r>
      <w:r w:rsidRPr="00377AD0">
        <w:rPr>
          <w:rFonts w:ascii="Times New Roman" w:hAnsi="Times New Roman" w:cs="Times New Roman"/>
        </w:rPr>
        <w:t xml:space="preserve"> несет перед </w:t>
      </w:r>
      <w:r w:rsidRPr="00377AD0">
        <w:rPr>
          <w:rFonts w:ascii="Times New Roman" w:hAnsi="Times New Roman" w:cs="Times New Roman"/>
          <w:iCs/>
        </w:rPr>
        <w:t>Заказчик</w:t>
      </w:r>
      <w:r w:rsidRPr="00377AD0">
        <w:rPr>
          <w:rFonts w:ascii="Times New Roman" w:hAnsi="Times New Roman" w:cs="Times New Roman"/>
        </w:rPr>
        <w:t xml:space="preserve">ом установленную действующим законодательством </w:t>
      </w:r>
      <w:r w:rsidRPr="00377AD0">
        <w:rPr>
          <w:rFonts w:ascii="Times New Roman" w:hAnsi="Times New Roman" w:cs="Times New Roman"/>
          <w:bCs/>
          <w:iCs/>
        </w:rPr>
        <w:t>Российской Федерации</w:t>
      </w:r>
      <w:r w:rsidRPr="00377AD0">
        <w:rPr>
          <w:rFonts w:ascii="Times New Roman" w:hAnsi="Times New Roman" w:cs="Times New Roman"/>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14:paraId="7D3F08FE" w14:textId="2C4F2B0F" w:rsidR="00031B39" w:rsidRPr="00377AD0" w:rsidRDefault="00031B39" w:rsidP="00031B39">
      <w:pPr>
        <w:ind w:firstLine="708"/>
        <w:jc w:val="both"/>
        <w:rPr>
          <w:rFonts w:ascii="Times New Roman" w:hAnsi="Times New Roman" w:cs="Times New Roman"/>
        </w:rPr>
      </w:pPr>
      <w:r w:rsidRPr="00377AD0">
        <w:rPr>
          <w:rFonts w:ascii="Times New Roman" w:hAnsi="Times New Roman" w:cs="Times New Roman"/>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w:t>
      </w:r>
      <w:r w:rsidR="00321DAE">
        <w:rPr>
          <w:rFonts w:ascii="Times New Roman" w:hAnsi="Times New Roman" w:cs="Times New Roman"/>
          <w:iCs/>
        </w:rPr>
        <w:t>Исполнителя</w:t>
      </w:r>
      <w:r w:rsidRPr="00377AD0">
        <w:rPr>
          <w:rFonts w:ascii="Times New Roman" w:hAnsi="Times New Roman" w:cs="Times New Roman"/>
        </w:rPr>
        <w:t xml:space="preserve">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76490450" w14:textId="7A3B4BD4" w:rsidR="00031B39" w:rsidRDefault="00031B39" w:rsidP="00031B39">
      <w:pPr>
        <w:ind w:firstLine="567"/>
        <w:jc w:val="both"/>
        <w:rPr>
          <w:rFonts w:ascii="Times New Roman" w:hAnsi="Times New Roman" w:cs="Times New Roman"/>
        </w:rPr>
      </w:pPr>
      <w:r w:rsidRPr="00377AD0">
        <w:rPr>
          <w:rFonts w:ascii="Times New Roman" w:hAnsi="Times New Roman" w:cs="Times New Roman"/>
        </w:rPr>
        <w:t xml:space="preserve">Вне зависимости от применения к </w:t>
      </w:r>
      <w:r w:rsidR="00321DAE">
        <w:rPr>
          <w:rFonts w:ascii="Times New Roman" w:hAnsi="Times New Roman" w:cs="Times New Roman"/>
          <w:iCs/>
        </w:rPr>
        <w:t>Исполнителю</w:t>
      </w:r>
      <w:r w:rsidRPr="00377AD0">
        <w:rPr>
          <w:rFonts w:ascii="Times New Roman" w:hAnsi="Times New Roman" w:cs="Times New Roman"/>
        </w:rPr>
        <w:t xml:space="preserve"> любых иных установленных Договором мер ответственности, </w:t>
      </w:r>
      <w:r w:rsidRPr="00377AD0">
        <w:rPr>
          <w:rFonts w:ascii="Times New Roman" w:hAnsi="Times New Roman" w:cs="Times New Roman"/>
          <w:iCs/>
        </w:rPr>
        <w:t>Заказчик</w:t>
      </w:r>
      <w:r w:rsidRPr="00377AD0">
        <w:rPr>
          <w:rFonts w:ascii="Times New Roman" w:hAnsi="Times New Roman" w:cs="Times New Roman"/>
        </w:rPr>
        <w:t xml:space="preserve"> имеет право потребовать от </w:t>
      </w:r>
      <w:r w:rsidR="00321DAE">
        <w:rPr>
          <w:rFonts w:ascii="Times New Roman" w:hAnsi="Times New Roman" w:cs="Times New Roman"/>
          <w:iCs/>
        </w:rPr>
        <w:t>Исполнителя</w:t>
      </w:r>
      <w:r w:rsidRPr="00377AD0">
        <w:rPr>
          <w:rFonts w:ascii="Times New Roman" w:hAnsi="Times New Roman" w:cs="Times New Roman"/>
        </w:rPr>
        <w:t xml:space="preserve">, а </w:t>
      </w:r>
      <w:r w:rsidR="00321DAE">
        <w:rPr>
          <w:rFonts w:ascii="Times New Roman" w:hAnsi="Times New Roman" w:cs="Times New Roman"/>
          <w:iCs/>
        </w:rPr>
        <w:t>Исполнитель</w:t>
      </w:r>
      <w:r w:rsidRPr="00377AD0">
        <w:rPr>
          <w:rFonts w:ascii="Times New Roman" w:hAnsi="Times New Roman" w:cs="Times New Roman"/>
        </w:rPr>
        <w:t xml:space="preserve">, получив указанное требование, обязан обеспечить удаление с места выполнения Работ любого лица, нанятого </w:t>
      </w:r>
      <w:r w:rsidR="00321DAE">
        <w:rPr>
          <w:rFonts w:ascii="Times New Roman" w:hAnsi="Times New Roman" w:cs="Times New Roman"/>
          <w:iCs/>
        </w:rPr>
        <w:t>Исполнителем</w:t>
      </w:r>
      <w:r w:rsidRPr="00377AD0">
        <w:rPr>
          <w:rFonts w:ascii="Times New Roman" w:hAnsi="Times New Roman" w:cs="Times New Roman"/>
        </w:rPr>
        <w:t xml:space="preserve"> для работы на Объекте (включая, если необходимо, Представителя </w:t>
      </w:r>
      <w:r w:rsidR="00321DAE">
        <w:rPr>
          <w:rFonts w:ascii="Times New Roman" w:hAnsi="Times New Roman" w:cs="Times New Roman"/>
          <w:iCs/>
        </w:rPr>
        <w:t>Исполнителя</w:t>
      </w:r>
      <w:r w:rsidRPr="00377AD0">
        <w:rPr>
          <w:rFonts w:ascii="Times New Roman" w:hAnsi="Times New Roman" w:cs="Times New Roman"/>
        </w:rPr>
        <w:t>),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p w14:paraId="56A6DD97" w14:textId="77777777" w:rsidR="008457BD" w:rsidRDefault="008457BD" w:rsidP="00031B39">
      <w:pPr>
        <w:ind w:firstLine="567"/>
        <w:jc w:val="both"/>
        <w:rPr>
          <w:rFonts w:ascii="Times New Roman" w:hAnsi="Times New Roman" w:cs="Times New Roman"/>
        </w:rPr>
      </w:pPr>
    </w:p>
    <w:p w14:paraId="5ADCF81B" w14:textId="77777777" w:rsidR="008457BD" w:rsidRDefault="008457BD" w:rsidP="00031B39">
      <w:pPr>
        <w:ind w:firstLine="567"/>
        <w:jc w:val="both"/>
        <w:rPr>
          <w:rFonts w:ascii="Times New Roman" w:hAnsi="Times New Roman" w:cs="Times New Roman"/>
        </w:rPr>
      </w:pPr>
    </w:p>
    <w:p w14:paraId="528928E8" w14:textId="77777777" w:rsidR="00EC23B9" w:rsidRPr="00144F99" w:rsidRDefault="00EC23B9" w:rsidP="00EC23B9">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 xml:space="preserve">Генеральный директор                                       </w:t>
      </w:r>
      <w:r>
        <w:rPr>
          <w:rFonts w:ascii="Times New Roman" w:hAnsi="Times New Roman" w:cs="Times New Roman"/>
          <w:bCs/>
          <w:color w:val="auto"/>
        </w:rPr>
        <w:t>Д</w:t>
      </w:r>
      <w:r w:rsidRPr="00144F99">
        <w:rPr>
          <w:rFonts w:ascii="Times New Roman" w:hAnsi="Times New Roman" w:cs="Times New Roman"/>
          <w:bCs/>
          <w:color w:val="auto"/>
        </w:rPr>
        <w:t xml:space="preserve">иректор </w:t>
      </w:r>
    </w:p>
    <w:p w14:paraId="72F33A6C" w14:textId="20716AF9" w:rsidR="00EC23B9" w:rsidRDefault="00EC23B9" w:rsidP="00EC23B9">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ООО «Разрез Кирбинский».                              ООО «</w:t>
      </w:r>
      <w:r w:rsidR="005946BB">
        <w:rPr>
          <w:rFonts w:ascii="Times New Roman" w:eastAsia="Times New Roman" w:hAnsi="Times New Roman" w:cs="Times New Roman"/>
          <w:color w:val="35383B"/>
          <w:lang w:bidi="ar-SA"/>
        </w:rPr>
        <w:t>_______________________</w:t>
      </w:r>
      <w:r w:rsidRPr="00144F99">
        <w:rPr>
          <w:rFonts w:ascii="Times New Roman" w:hAnsi="Times New Roman" w:cs="Times New Roman"/>
          <w:bCs/>
          <w:color w:val="auto"/>
        </w:rPr>
        <w:t>»</w:t>
      </w:r>
    </w:p>
    <w:p w14:paraId="781541E2" w14:textId="77777777" w:rsidR="00EC23B9" w:rsidRPr="00144F99" w:rsidRDefault="00EC23B9" w:rsidP="00EC23B9">
      <w:pPr>
        <w:jc w:val="both"/>
        <w:rPr>
          <w:rFonts w:ascii="Times New Roman" w:hAnsi="Times New Roman" w:cs="Times New Roman"/>
          <w:bCs/>
          <w:color w:val="auto"/>
        </w:rPr>
      </w:pPr>
    </w:p>
    <w:p w14:paraId="628D76A8" w14:textId="005F2F0A" w:rsidR="00EC23B9" w:rsidRDefault="00EC23B9" w:rsidP="00EC23B9">
      <w:pPr>
        <w:pStyle w:val="30"/>
        <w:shd w:val="clear" w:color="auto" w:fill="auto"/>
        <w:tabs>
          <w:tab w:val="left" w:pos="426"/>
          <w:tab w:val="left" w:pos="3198"/>
          <w:tab w:val="left" w:pos="8805"/>
        </w:tabs>
        <w:spacing w:line="360" w:lineRule="exact"/>
        <w:jc w:val="both"/>
      </w:pPr>
      <w:r w:rsidRPr="002511E3">
        <w:rPr>
          <w:b w:val="0"/>
          <w:color w:val="auto"/>
          <w:sz w:val="24"/>
          <w:szCs w:val="24"/>
        </w:rPr>
        <w:t xml:space="preserve">       ___________________</w:t>
      </w:r>
      <w:r w:rsidR="00884B0C">
        <w:rPr>
          <w:b w:val="0"/>
          <w:color w:val="auto"/>
          <w:sz w:val="24"/>
          <w:szCs w:val="24"/>
        </w:rPr>
        <w:t>В</w:t>
      </w:r>
      <w:r w:rsidRPr="002511E3">
        <w:rPr>
          <w:b w:val="0"/>
          <w:color w:val="auto"/>
          <w:sz w:val="24"/>
          <w:szCs w:val="24"/>
        </w:rPr>
        <w:t xml:space="preserve">.В. </w:t>
      </w:r>
      <w:r w:rsidR="00884B0C">
        <w:rPr>
          <w:b w:val="0"/>
          <w:color w:val="auto"/>
          <w:sz w:val="24"/>
          <w:szCs w:val="24"/>
        </w:rPr>
        <w:t xml:space="preserve">Сидоров       </w:t>
      </w:r>
      <w:r w:rsidRPr="002511E3">
        <w:rPr>
          <w:b w:val="0"/>
          <w:color w:val="auto"/>
          <w:sz w:val="24"/>
          <w:szCs w:val="24"/>
        </w:rPr>
        <w:t xml:space="preserve">          ___________________</w:t>
      </w:r>
      <w:r>
        <w:rPr>
          <w:b w:val="0"/>
          <w:color w:val="auto"/>
          <w:sz w:val="24"/>
          <w:szCs w:val="24"/>
        </w:rPr>
        <w:t xml:space="preserve"> </w:t>
      </w:r>
    </w:p>
    <w:p w14:paraId="6B0AD1E7" w14:textId="77777777" w:rsidR="008457BD" w:rsidRPr="00144F99" w:rsidRDefault="008457BD" w:rsidP="008457BD">
      <w:pPr>
        <w:jc w:val="both"/>
        <w:rPr>
          <w:rFonts w:ascii="Times New Roman" w:hAnsi="Times New Roman" w:cs="Times New Roman"/>
          <w:bCs/>
          <w:color w:val="auto"/>
        </w:rPr>
      </w:pPr>
    </w:p>
    <w:p w14:paraId="78F3EBE6" w14:textId="77777777" w:rsidR="008457BD" w:rsidRDefault="008457BD" w:rsidP="00031B39">
      <w:pPr>
        <w:ind w:firstLine="567"/>
        <w:jc w:val="both"/>
        <w:rPr>
          <w:rFonts w:ascii="Times New Roman" w:hAnsi="Times New Roman" w:cs="Times New Roman"/>
        </w:rPr>
      </w:pPr>
    </w:p>
    <w:p w14:paraId="676DE9B9" w14:textId="77777777" w:rsidR="008457BD" w:rsidRDefault="008457BD" w:rsidP="00031B39">
      <w:pPr>
        <w:ind w:firstLine="567"/>
        <w:jc w:val="both"/>
        <w:rPr>
          <w:rFonts w:ascii="Times New Roman" w:hAnsi="Times New Roman" w:cs="Times New Roman"/>
        </w:rPr>
      </w:pPr>
    </w:p>
    <w:p w14:paraId="7B1A2DC3" w14:textId="77777777" w:rsidR="00EC23B9" w:rsidRDefault="00EC23B9" w:rsidP="00031B39">
      <w:pPr>
        <w:ind w:firstLine="567"/>
        <w:jc w:val="both"/>
        <w:rPr>
          <w:rFonts w:ascii="Times New Roman" w:hAnsi="Times New Roman" w:cs="Times New Roman"/>
        </w:rPr>
      </w:pPr>
    </w:p>
    <w:p w14:paraId="4B8A82C7" w14:textId="77777777" w:rsidR="00EC23B9" w:rsidRDefault="00EC23B9" w:rsidP="00031B39">
      <w:pPr>
        <w:ind w:firstLine="567"/>
        <w:jc w:val="both"/>
        <w:rPr>
          <w:rFonts w:ascii="Times New Roman" w:hAnsi="Times New Roman" w:cs="Times New Roman"/>
        </w:rPr>
      </w:pPr>
    </w:p>
    <w:p w14:paraId="5EFF9615" w14:textId="77777777" w:rsidR="00EC23B9" w:rsidRDefault="00EC23B9" w:rsidP="00031B39">
      <w:pPr>
        <w:ind w:firstLine="567"/>
        <w:jc w:val="both"/>
        <w:rPr>
          <w:rFonts w:ascii="Times New Roman" w:hAnsi="Times New Roman" w:cs="Times New Roman"/>
        </w:rPr>
      </w:pPr>
    </w:p>
    <w:p w14:paraId="37F6A29C" w14:textId="77777777" w:rsidR="00EC23B9" w:rsidRDefault="00EC23B9" w:rsidP="00031B39">
      <w:pPr>
        <w:ind w:firstLine="567"/>
        <w:jc w:val="both"/>
        <w:rPr>
          <w:rFonts w:ascii="Times New Roman" w:hAnsi="Times New Roman" w:cs="Times New Roman"/>
        </w:rPr>
      </w:pPr>
    </w:p>
    <w:tbl>
      <w:tblPr>
        <w:tblW w:w="11199" w:type="dxa"/>
        <w:tblLook w:val="04A0" w:firstRow="1" w:lastRow="0" w:firstColumn="1" w:lastColumn="0" w:noHBand="0" w:noVBand="1"/>
      </w:tblPr>
      <w:tblGrid>
        <w:gridCol w:w="5245"/>
        <w:gridCol w:w="5954"/>
      </w:tblGrid>
      <w:tr w:rsidR="00031B39" w:rsidRPr="00377AD0" w14:paraId="0926D39E" w14:textId="77777777" w:rsidTr="0086392B">
        <w:tc>
          <w:tcPr>
            <w:tcW w:w="5245" w:type="dxa"/>
          </w:tcPr>
          <w:p w14:paraId="01C46C6A" w14:textId="62F1DD3D" w:rsidR="00031B39" w:rsidRPr="00377AD0" w:rsidRDefault="00031B39" w:rsidP="003E506D">
            <w:pPr>
              <w:rPr>
                <w:rFonts w:ascii="Times New Roman" w:hAnsi="Times New Roman" w:cs="Times New Roman"/>
              </w:rPr>
            </w:pPr>
          </w:p>
        </w:tc>
        <w:tc>
          <w:tcPr>
            <w:tcW w:w="5954" w:type="dxa"/>
          </w:tcPr>
          <w:p w14:paraId="39130AC8" w14:textId="720EE99C" w:rsidR="003C302B" w:rsidRDefault="003C302B" w:rsidP="00055214">
            <w:pPr>
              <w:jc w:val="right"/>
              <w:rPr>
                <w:rFonts w:ascii="Times New Roman" w:hAnsi="Times New Roman" w:cs="Times New Roman"/>
              </w:rPr>
            </w:pPr>
          </w:p>
          <w:p w14:paraId="4124EF52" w14:textId="40FDFB20" w:rsidR="007F3C27" w:rsidRDefault="007F3C27" w:rsidP="00055214">
            <w:pPr>
              <w:jc w:val="right"/>
              <w:rPr>
                <w:rFonts w:ascii="Times New Roman" w:hAnsi="Times New Roman" w:cs="Times New Roman"/>
              </w:rPr>
            </w:pPr>
          </w:p>
          <w:p w14:paraId="6A97C866" w14:textId="77777777" w:rsidR="007F3C27" w:rsidRDefault="007F3C27" w:rsidP="00055214">
            <w:pPr>
              <w:jc w:val="right"/>
              <w:rPr>
                <w:rFonts w:ascii="Times New Roman" w:hAnsi="Times New Roman" w:cs="Times New Roman"/>
              </w:rPr>
            </w:pPr>
          </w:p>
          <w:p w14:paraId="2A916A28" w14:textId="77777777" w:rsidR="003C302B" w:rsidRDefault="003C302B" w:rsidP="00055214">
            <w:pPr>
              <w:jc w:val="right"/>
              <w:rPr>
                <w:rFonts w:ascii="Times New Roman" w:hAnsi="Times New Roman" w:cs="Times New Roman"/>
              </w:rPr>
            </w:pPr>
          </w:p>
          <w:p w14:paraId="10DE4180" w14:textId="7A72D664" w:rsidR="00503630" w:rsidRDefault="00031B39" w:rsidP="0086392B">
            <w:pPr>
              <w:tabs>
                <w:tab w:val="left" w:pos="-7195"/>
              </w:tabs>
              <w:ind w:left="-105" w:right="-850"/>
              <w:rPr>
                <w:rFonts w:ascii="Times New Roman" w:hAnsi="Times New Roman" w:cs="Times New Roman"/>
              </w:rPr>
            </w:pPr>
            <w:r w:rsidRPr="00377AD0">
              <w:rPr>
                <w:rFonts w:ascii="Times New Roman" w:hAnsi="Times New Roman" w:cs="Times New Roman"/>
              </w:rPr>
              <w:lastRenderedPageBreak/>
              <w:t>Приложение №</w:t>
            </w:r>
            <w:r w:rsidR="00F32743">
              <w:rPr>
                <w:rFonts w:ascii="Times New Roman" w:hAnsi="Times New Roman" w:cs="Times New Roman"/>
              </w:rPr>
              <w:t>8</w:t>
            </w:r>
            <w:r w:rsidR="00503630">
              <w:rPr>
                <w:rFonts w:ascii="Times New Roman" w:hAnsi="Times New Roman" w:cs="Times New Roman"/>
              </w:rPr>
              <w:t xml:space="preserve"> к договору на возмездное оказание </w:t>
            </w:r>
          </w:p>
          <w:p w14:paraId="6DE2CAE4" w14:textId="77777777" w:rsidR="00FE30EC" w:rsidRDefault="00503630" w:rsidP="00832549">
            <w:pPr>
              <w:tabs>
                <w:tab w:val="left" w:pos="-7195"/>
              </w:tabs>
              <w:ind w:left="-105" w:right="-850"/>
              <w:rPr>
                <w:rFonts w:ascii="Times New Roman" w:hAnsi="Times New Roman" w:cs="Times New Roman"/>
              </w:rPr>
            </w:pPr>
            <w:r>
              <w:rPr>
                <w:rFonts w:ascii="Times New Roman" w:hAnsi="Times New Roman" w:cs="Times New Roman"/>
              </w:rPr>
              <w:t xml:space="preserve">услуг по техническому обслуживанию и ремонту </w:t>
            </w:r>
          </w:p>
          <w:p w14:paraId="2689B128" w14:textId="77777777" w:rsidR="00503630" w:rsidRDefault="00503630" w:rsidP="006A2C0A">
            <w:pPr>
              <w:tabs>
                <w:tab w:val="left" w:pos="-7195"/>
              </w:tabs>
              <w:ind w:left="-105" w:right="-850"/>
              <w:rPr>
                <w:rFonts w:ascii="Times New Roman" w:hAnsi="Times New Roman" w:cs="Times New Roman"/>
              </w:rPr>
            </w:pPr>
            <w:r>
              <w:rPr>
                <w:rFonts w:ascii="Times New Roman" w:hAnsi="Times New Roman" w:cs="Times New Roman"/>
              </w:rPr>
              <w:t>№___________ от «__» _________202_</w:t>
            </w:r>
            <w:r w:rsidR="006A2C0A">
              <w:rPr>
                <w:rFonts w:ascii="Times New Roman" w:hAnsi="Times New Roman" w:cs="Times New Roman"/>
              </w:rPr>
              <w:t xml:space="preserve"> </w:t>
            </w:r>
          </w:p>
          <w:p w14:paraId="05AE4201" w14:textId="06452ADA" w:rsidR="006A2C0A" w:rsidRPr="0086392B" w:rsidRDefault="006A2C0A" w:rsidP="0086392B">
            <w:pPr>
              <w:tabs>
                <w:tab w:val="left" w:pos="-7195"/>
              </w:tabs>
              <w:ind w:left="-105" w:right="-850"/>
              <w:rPr>
                <w:rFonts w:ascii="Times New Roman" w:hAnsi="Times New Roman" w:cs="Times New Roman"/>
              </w:rPr>
            </w:pPr>
          </w:p>
        </w:tc>
      </w:tr>
      <w:tr w:rsidR="00031B39" w:rsidRPr="00377AD0" w14:paraId="5EE637B3" w14:textId="77777777" w:rsidTr="0086392B">
        <w:trPr>
          <w:trHeight w:val="558"/>
        </w:trPr>
        <w:tc>
          <w:tcPr>
            <w:tcW w:w="11199" w:type="dxa"/>
            <w:gridSpan w:val="2"/>
          </w:tcPr>
          <w:p w14:paraId="3191112B" w14:textId="11BEA8E0" w:rsidR="00031B39" w:rsidRPr="00377AD0" w:rsidRDefault="00055214" w:rsidP="003E506D">
            <w:pPr>
              <w:rPr>
                <w:rFonts w:ascii="Times New Roman" w:hAnsi="Times New Roman" w:cs="Times New Roman"/>
              </w:rPr>
            </w:pPr>
            <w:r>
              <w:rPr>
                <w:rFonts w:ascii="Times New Roman" w:hAnsi="Times New Roman" w:cs="Times New Roman"/>
              </w:rPr>
              <w:lastRenderedPageBreak/>
              <w:t xml:space="preserve">г. </w:t>
            </w:r>
            <w:r w:rsidR="00EC23B9">
              <w:rPr>
                <w:rFonts w:ascii="Times New Roman" w:hAnsi="Times New Roman" w:cs="Times New Roman"/>
              </w:rPr>
              <w:t>Абакан</w:t>
            </w:r>
            <w:r>
              <w:rPr>
                <w:rFonts w:ascii="Times New Roman" w:hAnsi="Times New Roman" w:cs="Times New Roman"/>
              </w:rPr>
              <w:t xml:space="preserve">                                                                                  </w:t>
            </w:r>
            <w:r w:rsidR="00EC23B9">
              <w:rPr>
                <w:rFonts w:ascii="Times New Roman" w:hAnsi="Times New Roman" w:cs="Times New Roman"/>
              </w:rPr>
              <w:t xml:space="preserve">                     </w:t>
            </w:r>
            <w:r>
              <w:rPr>
                <w:rFonts w:ascii="Times New Roman" w:hAnsi="Times New Roman" w:cs="Times New Roman"/>
              </w:rPr>
              <w:t xml:space="preserve">              </w:t>
            </w:r>
            <w:r w:rsidR="00832549">
              <w:rPr>
                <w:rFonts w:ascii="Times New Roman" w:hAnsi="Times New Roman" w:cs="Times New Roman"/>
              </w:rPr>
              <w:t xml:space="preserve">               </w:t>
            </w:r>
            <w:r>
              <w:rPr>
                <w:rFonts w:ascii="Times New Roman" w:hAnsi="Times New Roman" w:cs="Times New Roman"/>
              </w:rPr>
              <w:t>«__» ______ 20</w:t>
            </w:r>
            <w:r w:rsidR="00382119">
              <w:rPr>
                <w:rFonts w:ascii="Times New Roman" w:hAnsi="Times New Roman" w:cs="Times New Roman"/>
              </w:rPr>
              <w:t>2</w:t>
            </w:r>
            <w:r w:rsidR="00E65FD3">
              <w:rPr>
                <w:rFonts w:ascii="Times New Roman" w:hAnsi="Times New Roman" w:cs="Times New Roman"/>
              </w:rPr>
              <w:t>__</w:t>
            </w:r>
            <w:r>
              <w:rPr>
                <w:rFonts w:ascii="Times New Roman" w:hAnsi="Times New Roman" w:cs="Times New Roman"/>
              </w:rPr>
              <w:t>г.</w:t>
            </w:r>
          </w:p>
          <w:p w14:paraId="254C5E03" w14:textId="77777777" w:rsidR="00031B39" w:rsidRPr="00377AD0" w:rsidRDefault="00031B39" w:rsidP="003E506D">
            <w:pPr>
              <w:pStyle w:val="1"/>
              <w:keepNext w:val="0"/>
              <w:keepLines w:val="0"/>
              <w:widowControl w:val="0"/>
              <w:spacing w:before="0"/>
              <w:jc w:val="center"/>
              <w:rPr>
                <w:rStyle w:val="10"/>
                <w:rFonts w:ascii="Times New Roman" w:hAnsi="Times New Roman" w:cs="Times New Roman"/>
                <w:b/>
                <w:bCs/>
                <w:color w:val="auto"/>
                <w:sz w:val="24"/>
                <w:szCs w:val="24"/>
              </w:rPr>
            </w:pPr>
            <w:bookmarkStart w:id="33" w:name="RefSCH11_1"/>
            <w:r w:rsidRPr="00377AD0">
              <w:rPr>
                <w:rStyle w:val="10"/>
                <w:rFonts w:ascii="Times New Roman" w:hAnsi="Times New Roman" w:cs="Times New Roman"/>
                <w:b/>
                <w:bCs/>
                <w:color w:val="auto"/>
                <w:sz w:val="24"/>
                <w:szCs w:val="24"/>
              </w:rPr>
              <w:t xml:space="preserve">Соглашение </w:t>
            </w:r>
          </w:p>
          <w:p w14:paraId="7DBF6630" w14:textId="2DF4BE63" w:rsidR="00031B39" w:rsidRPr="00377AD0" w:rsidRDefault="00031B39" w:rsidP="003E506D">
            <w:pPr>
              <w:pStyle w:val="1"/>
              <w:keepNext w:val="0"/>
              <w:keepLines w:val="0"/>
              <w:widowControl w:val="0"/>
              <w:spacing w:before="0"/>
              <w:jc w:val="center"/>
              <w:rPr>
                <w:rStyle w:val="10"/>
                <w:rFonts w:ascii="Times New Roman" w:hAnsi="Times New Roman" w:cs="Times New Roman"/>
                <w:b/>
                <w:bCs/>
                <w:color w:val="auto"/>
                <w:sz w:val="24"/>
                <w:szCs w:val="24"/>
              </w:rPr>
            </w:pPr>
            <w:r w:rsidRPr="00377AD0">
              <w:rPr>
                <w:rStyle w:val="10"/>
                <w:rFonts w:ascii="Times New Roman" w:hAnsi="Times New Roman" w:cs="Times New Roman"/>
                <w:b/>
                <w:bCs/>
                <w:color w:val="auto"/>
                <w:sz w:val="24"/>
                <w:szCs w:val="24"/>
              </w:rPr>
              <w:t xml:space="preserve">о соблюдении </w:t>
            </w:r>
            <w:r w:rsidR="00321DAE" w:rsidRPr="00321DAE">
              <w:rPr>
                <w:rStyle w:val="10"/>
                <w:rFonts w:ascii="Times New Roman" w:hAnsi="Times New Roman" w:cs="Times New Roman"/>
                <w:b/>
                <w:bCs/>
                <w:color w:val="auto"/>
                <w:sz w:val="24"/>
                <w:szCs w:val="24"/>
              </w:rPr>
              <w:t>Исполнител</w:t>
            </w:r>
            <w:r w:rsidR="00321DAE">
              <w:rPr>
                <w:rStyle w:val="10"/>
                <w:rFonts w:ascii="Times New Roman" w:hAnsi="Times New Roman" w:cs="Times New Roman"/>
                <w:b/>
                <w:bCs/>
                <w:color w:val="auto"/>
                <w:sz w:val="24"/>
                <w:szCs w:val="24"/>
              </w:rPr>
              <w:t>ем</w:t>
            </w:r>
            <w:r w:rsidRPr="00377AD0">
              <w:rPr>
                <w:rStyle w:val="10"/>
                <w:rFonts w:ascii="Times New Roman" w:hAnsi="Times New Roman" w:cs="Times New Roman"/>
                <w:b/>
                <w:bCs/>
                <w:color w:val="auto"/>
                <w:sz w:val="24"/>
                <w:szCs w:val="24"/>
              </w:rPr>
              <w:t xml:space="preserve"> требований в области охраны труда, охраны окружающей среды, промышленной и пожарной безопасности</w:t>
            </w:r>
            <w:bookmarkEnd w:id="33"/>
          </w:p>
          <w:p w14:paraId="121AC4B9" w14:textId="79B71FFC" w:rsidR="00055214" w:rsidRPr="00377AD0" w:rsidRDefault="00055214" w:rsidP="00055214">
            <w:pPr>
              <w:ind w:firstLine="567"/>
              <w:jc w:val="both"/>
              <w:rPr>
                <w:rFonts w:ascii="Times New Roman" w:hAnsi="Times New Roman" w:cs="Times New Roman"/>
              </w:rPr>
            </w:pPr>
            <w:r w:rsidRPr="00377AD0">
              <w:rPr>
                <w:rFonts w:ascii="Times New Roman" w:hAnsi="Times New Roman" w:cs="Times New Roman"/>
              </w:rPr>
              <w:t>Общество с ограниченной ответственностью «</w:t>
            </w:r>
            <w:r w:rsidR="00EC23B9" w:rsidRPr="00EC23B9">
              <w:rPr>
                <w:rFonts w:ascii="Times New Roman" w:hAnsi="Times New Roman" w:cs="Times New Roman"/>
              </w:rPr>
              <w:t>Разрез Кирбинский</w:t>
            </w:r>
            <w:r w:rsidRPr="00377AD0">
              <w:rPr>
                <w:rFonts w:ascii="Times New Roman" w:hAnsi="Times New Roman" w:cs="Times New Roman"/>
              </w:rPr>
              <w:t xml:space="preserve">», именуемое в дальнейшем </w:t>
            </w:r>
            <w:r w:rsidRPr="00377AD0">
              <w:rPr>
                <w:rFonts w:ascii="Times New Roman" w:hAnsi="Times New Roman" w:cs="Times New Roman"/>
                <w:b/>
              </w:rPr>
              <w:t>«</w:t>
            </w:r>
            <w:r w:rsidRPr="00377AD0">
              <w:rPr>
                <w:rFonts w:ascii="Times New Roman" w:hAnsi="Times New Roman" w:cs="Times New Roman"/>
              </w:rPr>
              <w:t xml:space="preserve">Заказчик», в лице </w:t>
            </w:r>
            <w:r w:rsidR="003C302B">
              <w:rPr>
                <w:rFonts w:ascii="Times New Roman" w:hAnsi="Times New Roman" w:cs="Times New Roman"/>
              </w:rPr>
              <w:t>Г</w:t>
            </w:r>
            <w:r>
              <w:rPr>
                <w:rFonts w:ascii="Times New Roman" w:hAnsi="Times New Roman" w:cs="Times New Roman"/>
              </w:rPr>
              <w:t xml:space="preserve">енерального </w:t>
            </w:r>
            <w:r w:rsidRPr="00377AD0">
              <w:rPr>
                <w:rFonts w:ascii="Times New Roman" w:hAnsi="Times New Roman" w:cs="Times New Roman"/>
              </w:rPr>
              <w:t xml:space="preserve">директора </w:t>
            </w:r>
            <w:r w:rsidR="00596B55">
              <w:rPr>
                <w:rFonts w:ascii="Times New Roman" w:hAnsi="Times New Roman" w:cs="Times New Roman"/>
              </w:rPr>
              <w:t>Сидорова Валерия Викторовича</w:t>
            </w:r>
            <w:r w:rsidRPr="00377AD0">
              <w:rPr>
                <w:rFonts w:ascii="Times New Roman" w:hAnsi="Times New Roman" w:cs="Times New Roman"/>
              </w:rPr>
              <w:t xml:space="preserve">, действующего на основании </w:t>
            </w:r>
            <w:r w:rsidR="00F44AFA">
              <w:rPr>
                <w:rFonts w:ascii="Times New Roman" w:hAnsi="Times New Roman" w:cs="Times New Roman"/>
              </w:rPr>
              <w:t>Устава, с одной стороны</w:t>
            </w:r>
            <w:r w:rsidRPr="00377AD0">
              <w:rPr>
                <w:rFonts w:ascii="Times New Roman" w:hAnsi="Times New Roman" w:cs="Times New Roman"/>
              </w:rPr>
              <w:t xml:space="preserve">, и </w:t>
            </w:r>
          </w:p>
          <w:p w14:paraId="27F995E5" w14:textId="3719B917" w:rsidR="00055214" w:rsidRPr="00377AD0" w:rsidRDefault="00055214" w:rsidP="00055214">
            <w:pPr>
              <w:autoSpaceDE w:val="0"/>
              <w:autoSpaceDN w:val="0"/>
              <w:adjustRightInd w:val="0"/>
              <w:ind w:firstLine="567"/>
              <w:jc w:val="both"/>
              <w:rPr>
                <w:rFonts w:ascii="Times New Roman" w:hAnsi="Times New Roman" w:cs="Times New Roman"/>
              </w:rPr>
            </w:pPr>
            <w:r w:rsidRPr="00377AD0">
              <w:rPr>
                <w:rFonts w:ascii="Times New Roman" w:hAnsi="Times New Roman" w:cs="Times New Roman"/>
              </w:rPr>
              <w:t>Общество с ограниченной ответственностью «</w:t>
            </w:r>
            <w:r w:rsidR="005946BB">
              <w:rPr>
                <w:rFonts w:ascii="Times New Roman" w:hAnsi="Times New Roman" w:cs="Times New Roman"/>
              </w:rPr>
              <w:t>________________</w:t>
            </w:r>
            <w:r w:rsidRPr="00377AD0">
              <w:rPr>
                <w:rFonts w:ascii="Times New Roman" w:hAnsi="Times New Roman" w:cs="Times New Roman"/>
              </w:rPr>
              <w:t>», именуемое в дальнейшем «</w:t>
            </w:r>
            <w:r w:rsidR="00CF59D7">
              <w:rPr>
                <w:rFonts w:ascii="Times New Roman" w:hAnsi="Times New Roman" w:cs="Times New Roman"/>
              </w:rPr>
              <w:t>Исполнитель</w:t>
            </w:r>
            <w:r w:rsidRPr="00377AD0">
              <w:rPr>
                <w:rFonts w:ascii="Times New Roman" w:hAnsi="Times New Roman" w:cs="Times New Roman"/>
              </w:rPr>
              <w:t xml:space="preserve">», в лице директора </w:t>
            </w:r>
            <w:r w:rsidR="005946BB">
              <w:rPr>
                <w:rFonts w:ascii="Times New Roman" w:hAnsi="Times New Roman" w:cs="Times New Roman"/>
              </w:rPr>
              <w:t>______________________</w:t>
            </w:r>
            <w:r w:rsidR="00CF59D7" w:rsidRPr="00CF59D7">
              <w:rPr>
                <w:rFonts w:ascii="Times New Roman" w:hAnsi="Times New Roman" w:cs="Times New Roman"/>
              </w:rPr>
              <w:t>, действующего на основании Устава</w:t>
            </w:r>
            <w:r w:rsidRPr="00377AD0">
              <w:rPr>
                <w:rFonts w:ascii="Times New Roman" w:hAnsi="Times New Roman" w:cs="Times New Roman"/>
              </w:rPr>
              <w:t xml:space="preserve">, с другой стороны, заключили настоящее соглашение (далее – «Соглашение») к договору № </w:t>
            </w:r>
            <w:r>
              <w:rPr>
                <w:rFonts w:ascii="Times New Roman" w:hAnsi="Times New Roman" w:cs="Times New Roman"/>
              </w:rPr>
              <w:t>_______________</w:t>
            </w:r>
            <w:r w:rsidRPr="00377AD0">
              <w:rPr>
                <w:rFonts w:ascii="Times New Roman" w:hAnsi="Times New Roman" w:cs="Times New Roman"/>
              </w:rPr>
              <w:t xml:space="preserve"> (далее – «Договор») о нижеследующем:</w:t>
            </w:r>
          </w:p>
          <w:p w14:paraId="0E3127C8" w14:textId="77777777" w:rsidR="00031B39" w:rsidRPr="00377AD0" w:rsidRDefault="00031B39" w:rsidP="003E506D">
            <w:pPr>
              <w:autoSpaceDE w:val="0"/>
              <w:autoSpaceDN w:val="0"/>
              <w:adjustRightInd w:val="0"/>
              <w:jc w:val="both"/>
              <w:rPr>
                <w:rFonts w:ascii="Times New Roman" w:hAnsi="Times New Roman" w:cs="Times New Roman"/>
              </w:rPr>
            </w:pPr>
          </w:p>
          <w:p w14:paraId="0ECFE047"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Основные положения</w:t>
            </w:r>
          </w:p>
          <w:p w14:paraId="57DBB53F" w14:textId="73F5C8A4" w:rsidR="00031B39" w:rsidRPr="00377AD0" w:rsidRDefault="00CF59D7"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bookmarkStart w:id="34" w:name="_Ref518651697"/>
            <w:r>
              <w:rPr>
                <w:rFonts w:ascii="Times New Roman" w:hAnsi="Times New Roman" w:cs="Times New Roman"/>
              </w:rPr>
              <w:t>Исполнитель</w:t>
            </w:r>
            <w:r w:rsidR="00031B39" w:rsidRPr="00377AD0">
              <w:rPr>
                <w:rFonts w:ascii="Times New Roman" w:hAnsi="Times New Roman" w:cs="Times New Roman"/>
              </w:rPr>
              <w:t xml:space="preserve"> несет ответственность за соблюдение требований законодательных и других действующих отраслевых нормативно-правовых актов в области:</w:t>
            </w:r>
            <w:bookmarkEnd w:id="34"/>
          </w:p>
          <w:p w14:paraId="22C5073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охраны труда;</w:t>
            </w:r>
          </w:p>
          <w:p w14:paraId="7BB3380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правил противопожарного режима в Российской Федерации, правил пожарной безопасности для энергетических предприятий;</w:t>
            </w:r>
          </w:p>
          <w:p w14:paraId="2578427A"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федеральных норм и правил в области промышленной безопасности;</w:t>
            </w:r>
          </w:p>
          <w:p w14:paraId="119AFA2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охраны окружающей среды;</w:t>
            </w:r>
          </w:p>
          <w:p w14:paraId="017B1D49" w14:textId="34AB0DE3" w:rsidR="00031B39" w:rsidRPr="00377AD0" w:rsidRDefault="00031B39" w:rsidP="003E506D">
            <w:pPr>
              <w:tabs>
                <w:tab w:val="left" w:pos="900"/>
              </w:tabs>
              <w:jc w:val="both"/>
              <w:rPr>
                <w:rFonts w:ascii="Times New Roman" w:hAnsi="Times New Roman" w:cs="Times New Roman"/>
              </w:rPr>
            </w:pPr>
            <w:r w:rsidRPr="00377AD0">
              <w:rPr>
                <w:rFonts w:ascii="Times New Roman" w:hAnsi="Times New Roman" w:cs="Times New Roman"/>
              </w:rPr>
              <w:t xml:space="preserve">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w:t>
            </w:r>
            <w:r w:rsidR="00CF59D7">
              <w:rPr>
                <w:rFonts w:ascii="Times New Roman" w:hAnsi="Times New Roman" w:cs="Times New Roman"/>
              </w:rPr>
              <w:t>Исполнителем</w:t>
            </w:r>
            <w:r w:rsidRPr="00377AD0">
              <w:rPr>
                <w:rFonts w:ascii="Times New Roman" w:hAnsi="Times New Roman" w:cs="Times New Roman"/>
              </w:rPr>
              <w:t xml:space="preserve"> Субподрядными организациями.</w:t>
            </w:r>
          </w:p>
          <w:p w14:paraId="6B1F23B4" w14:textId="0A3194C8" w:rsidR="00031B39" w:rsidRPr="00377AD0" w:rsidRDefault="00CF59D7"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Pr>
                <w:rFonts w:ascii="Times New Roman" w:hAnsi="Times New Roman" w:cs="Times New Roman"/>
              </w:rPr>
              <w:t>Исполнителя</w:t>
            </w:r>
            <w:r w:rsidR="00031B39" w:rsidRPr="00377AD0">
              <w:rPr>
                <w:rFonts w:ascii="Times New Roman" w:hAnsi="Times New Roman" w:cs="Times New Roman"/>
              </w:rPr>
              <w:t>, включая оплату штрафных санкций, предусмотренных Договором.</w:t>
            </w:r>
          </w:p>
          <w:p w14:paraId="24A99459" w14:textId="0A2CB836" w:rsidR="00031B39" w:rsidRPr="00377AD0" w:rsidRDefault="00031B39"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bookmarkStart w:id="35" w:name="_Ref518651700"/>
            <w:r w:rsidRPr="00377AD0">
              <w:rPr>
                <w:rFonts w:ascii="Times New Roman" w:hAnsi="Times New Roman" w:cs="Times New Roman"/>
              </w:rPr>
              <w:t xml:space="preserve">При проведении Работ на Объекте Заказчика, </w:t>
            </w:r>
            <w:r w:rsidR="00CF59D7">
              <w:rPr>
                <w:rFonts w:ascii="Times New Roman" w:hAnsi="Times New Roman" w:cs="Times New Roman"/>
              </w:rPr>
              <w:t>Исполнитель</w:t>
            </w:r>
            <w:r w:rsidRPr="00377AD0">
              <w:rPr>
                <w:rFonts w:ascii="Times New Roman" w:hAnsi="Times New Roman" w:cs="Times New Roman"/>
              </w:rPr>
              <w:t xml:space="preserve">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377AD0">
              <w:rPr>
                <w:rFonts w:ascii="Times New Roman" w:hAnsi="Times New Roman" w:cs="Times New Roman"/>
                <w:b/>
              </w:rPr>
              <w:t>ЛНА</w:t>
            </w:r>
            <w:r w:rsidRPr="00377AD0">
              <w:rPr>
                <w:rFonts w:ascii="Times New Roman" w:hAnsi="Times New Roman" w:cs="Times New Roman"/>
              </w:rPr>
              <w:t xml:space="preserve">»), </w:t>
            </w:r>
            <w:hyperlink w:history="1"/>
            <w:bookmarkEnd w:id="35"/>
            <w:r w:rsidRPr="00377AD0">
              <w:rPr>
                <w:rFonts w:ascii="Times New Roman" w:hAnsi="Times New Roman" w:cs="Times New Roman"/>
              </w:rPr>
              <w:t xml:space="preserve"> </w:t>
            </w:r>
            <w:r w:rsidR="00F44AFA" w:rsidRPr="00377AD0">
              <w:rPr>
                <w:rFonts w:ascii="Times New Roman" w:hAnsi="Times New Roman" w:cs="Times New Roman"/>
              </w:rPr>
              <w:t>доведенных до</w:t>
            </w:r>
            <w:r w:rsidRPr="00377AD0">
              <w:rPr>
                <w:rFonts w:ascii="Times New Roman" w:hAnsi="Times New Roman" w:cs="Times New Roman"/>
              </w:rPr>
              <w:t xml:space="preserve"> сведения Исполнителя.</w:t>
            </w:r>
          </w:p>
          <w:p w14:paraId="18ACE530" w14:textId="77777777" w:rsidR="00031B39" w:rsidRPr="00377AD0" w:rsidRDefault="00031B39" w:rsidP="003E506D">
            <w:pPr>
              <w:tabs>
                <w:tab w:val="num" w:pos="180"/>
                <w:tab w:val="left" w:pos="1080"/>
              </w:tabs>
              <w:ind w:firstLine="709"/>
              <w:jc w:val="both"/>
              <w:rPr>
                <w:rFonts w:ascii="Times New Roman" w:hAnsi="Times New Roman" w:cs="Times New Roman"/>
              </w:rPr>
            </w:pPr>
            <w:r w:rsidRPr="00377AD0">
              <w:rPr>
                <w:rFonts w:ascii="Times New Roman" w:hAnsi="Times New Roman" w:cs="Times New Roman"/>
              </w:rPr>
              <w:t xml:space="preserve">Перечень ЛНА в области охраны окружающей среды и экологической, промышленной и пожарной </w:t>
            </w:r>
          </w:p>
          <w:p w14:paraId="3BE12786" w14:textId="768C90ED" w:rsidR="00031B39" w:rsidRPr="00377AD0" w:rsidRDefault="00031B39" w:rsidP="003E506D">
            <w:pPr>
              <w:tabs>
                <w:tab w:val="num" w:pos="180"/>
                <w:tab w:val="left" w:pos="1080"/>
              </w:tabs>
              <w:jc w:val="both"/>
              <w:rPr>
                <w:rFonts w:ascii="Times New Roman" w:hAnsi="Times New Roman" w:cs="Times New Roman"/>
              </w:rPr>
            </w:pPr>
            <w:r w:rsidRPr="00377AD0">
              <w:rPr>
                <w:rFonts w:ascii="Times New Roman" w:hAnsi="Times New Roman" w:cs="Times New Roman"/>
              </w:rPr>
              <w:t xml:space="preserve">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w:t>
            </w:r>
            <w:r w:rsidR="00CF59D7">
              <w:rPr>
                <w:rFonts w:ascii="Times New Roman" w:hAnsi="Times New Roman" w:cs="Times New Roman"/>
              </w:rPr>
              <w:t>Исполнителем</w:t>
            </w:r>
            <w:r w:rsidRPr="00377AD0">
              <w:rPr>
                <w:rFonts w:ascii="Times New Roman" w:hAnsi="Times New Roman" w:cs="Times New Roman"/>
              </w:rPr>
              <w:t xml:space="preserve"> и его Субподрядными организациями.</w:t>
            </w:r>
          </w:p>
          <w:p w14:paraId="47B6054A" w14:textId="7D80CBF2" w:rsidR="00031B39" w:rsidRPr="00377AD0" w:rsidRDefault="00031B39"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случае нарушения </w:t>
            </w:r>
            <w:r w:rsidR="00CF59D7">
              <w:rPr>
                <w:rFonts w:ascii="Times New Roman" w:hAnsi="Times New Roman" w:cs="Times New Roman"/>
              </w:rPr>
              <w:t>Исполнителем</w:t>
            </w:r>
            <w:r w:rsidRPr="00377AD0">
              <w:rPr>
                <w:rFonts w:ascii="Times New Roman" w:hAnsi="Times New Roman" w:cs="Times New Roman"/>
              </w:rPr>
              <w:t xml:space="preserve">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Договором.</w:t>
            </w:r>
          </w:p>
          <w:p w14:paraId="2CF5B7E8" w14:textId="6E9C7E27" w:rsidR="00031B39" w:rsidRPr="00377AD0" w:rsidRDefault="00031B39" w:rsidP="00031B39">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Руководитель </w:t>
            </w:r>
            <w:r w:rsidR="003749D8" w:rsidRPr="00377AD0">
              <w:rPr>
                <w:rFonts w:ascii="Times New Roman" w:hAnsi="Times New Roman" w:cs="Times New Roman"/>
              </w:rPr>
              <w:t>Исполнителя</w:t>
            </w:r>
            <w:r w:rsidRPr="00377AD0">
              <w:rPr>
                <w:rFonts w:ascii="Times New Roman" w:hAnsi="Times New Roman" w:cs="Times New Roman"/>
              </w:rPr>
              <w:t xml:space="preserve"> обязан ознакомить с настоящим Соглашением своих работников, а также привлекаемые Субподрядные организации.</w:t>
            </w:r>
          </w:p>
          <w:p w14:paraId="5DC081A6" w14:textId="36BA9418" w:rsidR="00031B39" w:rsidRPr="00CF59D7" w:rsidRDefault="00031B39" w:rsidP="003E506D">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Заказчик оставляет за собой право проводить независимые аудиты и контрольные проверки соблюдения требований пунктов </w:t>
            </w:r>
            <w:r w:rsidRPr="00377AD0">
              <w:rPr>
                <w:rFonts w:ascii="Times New Roman" w:hAnsi="Times New Roman" w:cs="Times New Roman"/>
              </w:rPr>
              <w:fldChar w:fldCharType="begin"/>
            </w:r>
            <w:r w:rsidRPr="00377AD0">
              <w:rPr>
                <w:rFonts w:ascii="Times New Roman" w:hAnsi="Times New Roman" w:cs="Times New Roman"/>
              </w:rPr>
              <w:instrText xml:space="preserve"> REF _Ref518651697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1.1</w:t>
            </w:r>
            <w:r w:rsidRPr="00377AD0">
              <w:rPr>
                <w:rFonts w:ascii="Times New Roman" w:hAnsi="Times New Roman" w:cs="Times New Roman"/>
              </w:rPr>
              <w:fldChar w:fldCharType="end"/>
            </w:r>
            <w:r w:rsidRPr="00377AD0">
              <w:rPr>
                <w:rFonts w:ascii="Times New Roman" w:hAnsi="Times New Roman" w:cs="Times New Roman"/>
              </w:rPr>
              <w:t xml:space="preserve">- </w:t>
            </w:r>
            <w:r w:rsidRPr="00377AD0">
              <w:rPr>
                <w:rFonts w:ascii="Times New Roman" w:hAnsi="Times New Roman" w:cs="Times New Roman"/>
              </w:rPr>
              <w:fldChar w:fldCharType="begin"/>
            </w:r>
            <w:r w:rsidRPr="00377AD0">
              <w:rPr>
                <w:rFonts w:ascii="Times New Roman" w:hAnsi="Times New Roman" w:cs="Times New Roman"/>
              </w:rPr>
              <w:instrText xml:space="preserve"> REF _Ref518651700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1.3</w:t>
            </w:r>
            <w:r w:rsidRPr="00377AD0">
              <w:rPr>
                <w:rFonts w:ascii="Times New Roman" w:hAnsi="Times New Roman" w:cs="Times New Roman"/>
              </w:rPr>
              <w:fldChar w:fldCharType="end"/>
            </w:r>
            <w:r w:rsidRPr="00377AD0">
              <w:rPr>
                <w:rFonts w:ascii="Times New Roman" w:hAnsi="Times New Roman" w:cs="Times New Roman"/>
              </w:rPr>
              <w:t xml:space="preserve"> настоящего Соглашения на участках и объектах выполнения</w:t>
            </w:r>
            <w:r w:rsidR="003749D8">
              <w:rPr>
                <w:rFonts w:ascii="Times New Roman" w:hAnsi="Times New Roman" w:cs="Times New Roman"/>
              </w:rPr>
              <w:t xml:space="preserve"> р</w:t>
            </w:r>
            <w:r w:rsidRPr="00CF59D7">
              <w:rPr>
                <w:rFonts w:ascii="Times New Roman" w:hAnsi="Times New Roman" w:cs="Times New Roman"/>
              </w:rPr>
              <w:t xml:space="preserve">абот. Результаты аудитов и проверок будут предоставлены </w:t>
            </w:r>
            <w:r w:rsidR="003749D8" w:rsidRPr="00377AD0">
              <w:rPr>
                <w:rFonts w:ascii="Times New Roman" w:hAnsi="Times New Roman" w:cs="Times New Roman"/>
              </w:rPr>
              <w:t>Исполнител</w:t>
            </w:r>
            <w:r w:rsidR="003749D8">
              <w:rPr>
                <w:rFonts w:ascii="Times New Roman" w:hAnsi="Times New Roman" w:cs="Times New Roman"/>
              </w:rPr>
              <w:t>ю</w:t>
            </w:r>
            <w:r w:rsidRPr="00CF59D7">
              <w:rPr>
                <w:rFonts w:ascii="Times New Roman" w:hAnsi="Times New Roman" w:cs="Times New Roman"/>
              </w:rPr>
              <w:t>,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52B7EF14" w14:textId="1BB26B8A" w:rsidR="00031B39" w:rsidRPr="003749D8" w:rsidRDefault="00031B39" w:rsidP="003E506D">
            <w:pPr>
              <w:pStyle w:val="af6"/>
              <w:numPr>
                <w:ilvl w:val="1"/>
                <w:numId w:val="28"/>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случае, если действия </w:t>
            </w:r>
            <w:r w:rsidR="003749D8" w:rsidRPr="00377AD0">
              <w:rPr>
                <w:rFonts w:ascii="Times New Roman" w:hAnsi="Times New Roman" w:cs="Times New Roman"/>
              </w:rPr>
              <w:t>Исполнителя</w:t>
            </w:r>
            <w:r w:rsidRPr="00377AD0">
              <w:rPr>
                <w:rFonts w:ascii="Times New Roman" w:hAnsi="Times New Roman" w:cs="Times New Roman"/>
              </w:rPr>
              <w:t xml:space="preserve"> создают угрозу антитеррористической безопасности, </w:t>
            </w:r>
            <w:r w:rsidRPr="003749D8">
              <w:rPr>
                <w:rFonts w:ascii="Times New Roman" w:hAnsi="Times New Roman" w:cs="Times New Roman"/>
              </w:rPr>
              <w:t xml:space="preserve">соблюдению пропускного или внутриобъектового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w:t>
            </w:r>
            <w:r w:rsidR="003749D8" w:rsidRPr="00377AD0">
              <w:rPr>
                <w:rFonts w:ascii="Times New Roman" w:hAnsi="Times New Roman" w:cs="Times New Roman"/>
              </w:rPr>
              <w:t>Исполнител</w:t>
            </w:r>
            <w:r w:rsidR="003749D8">
              <w:rPr>
                <w:rFonts w:ascii="Times New Roman" w:hAnsi="Times New Roman" w:cs="Times New Roman"/>
              </w:rPr>
              <w:t>ем</w:t>
            </w:r>
            <w:r w:rsidRPr="003749D8">
              <w:rPr>
                <w:rFonts w:ascii="Times New Roman" w:hAnsi="Times New Roman" w:cs="Times New Roman"/>
              </w:rPr>
              <w:t xml:space="preserve">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w:t>
            </w:r>
            <w:r w:rsidRPr="003749D8">
              <w:rPr>
                <w:rFonts w:ascii="Times New Roman" w:hAnsi="Times New Roman" w:cs="Times New Roman"/>
              </w:rPr>
              <w:lastRenderedPageBreak/>
              <w:t>промышленной и пожарной безопасности и антитеррористической безопасности, соблюдению пропускного или внутриобъектового режима не допускается.</w:t>
            </w:r>
          </w:p>
          <w:p w14:paraId="755BABA7"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58D51A41"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 xml:space="preserve">Основные требования в области охраны труда, охраны окружающей среды, промышленной и пожарной безопасности </w:t>
            </w:r>
          </w:p>
          <w:p w14:paraId="025D21BC" w14:textId="31322CFE"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w:t>
            </w:r>
            <w:r w:rsidR="00F44AFA" w:rsidRPr="00377AD0">
              <w:rPr>
                <w:rFonts w:ascii="Times New Roman" w:hAnsi="Times New Roman" w:cs="Times New Roman"/>
              </w:rPr>
              <w:t>газосварка</w:t>
            </w:r>
            <w:r w:rsidR="00031B39" w:rsidRPr="00377AD0">
              <w:rPr>
                <w:rFonts w:ascii="Times New Roman" w:hAnsi="Times New Roman" w:cs="Times New Roman"/>
              </w:rPr>
              <w:t>/резка, право на управление спецтехникой, стропальные и иные работы).</w:t>
            </w:r>
          </w:p>
          <w:p w14:paraId="49E3CEE9" w14:textId="7A2C8FC9" w:rsidR="00031B39" w:rsidRPr="00377AD0" w:rsidRDefault="003749D8" w:rsidP="003E506D">
            <w:pPr>
              <w:tabs>
                <w:tab w:val="left" w:pos="900"/>
              </w:tabs>
              <w:ind w:firstLine="567"/>
              <w:jc w:val="both"/>
              <w:rPr>
                <w:rFonts w:ascii="Times New Roman" w:hAnsi="Times New Roman" w:cs="Times New Roman"/>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в полном объеме несет ответственность за безопасное выполнение работ Субподрядчиком.</w:t>
            </w:r>
          </w:p>
          <w:p w14:paraId="4385A187" w14:textId="104F3AD2"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Все оборудование </w:t>
            </w:r>
            <w:r w:rsidR="003749D8" w:rsidRPr="00377AD0">
              <w:rPr>
                <w:rFonts w:ascii="Times New Roman" w:hAnsi="Times New Roman" w:cs="Times New Roman"/>
              </w:rPr>
              <w:t>Исполнителя</w:t>
            </w:r>
            <w:r w:rsidRPr="00377AD0">
              <w:rPr>
                <w:rFonts w:ascii="Times New Roman" w:hAnsi="Times New Roman" w:cs="Times New Roman"/>
              </w:rPr>
              <w:t xml:space="preserve">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892A390" w14:textId="743ABFE4" w:rsidR="00031B39" w:rsidRPr="00377AD0" w:rsidRDefault="003749D8" w:rsidP="003E506D">
            <w:pPr>
              <w:tabs>
                <w:tab w:val="left" w:pos="900"/>
              </w:tabs>
              <w:ind w:firstLine="567"/>
              <w:jc w:val="both"/>
              <w:rPr>
                <w:rFonts w:ascii="Times New Roman" w:hAnsi="Times New Roman" w:cs="Times New Roman"/>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должен назначить приказом ответственное лицо за эксплуатацию оборудования Заказчика, переданного им </w:t>
            </w:r>
            <w:r w:rsidRPr="00377AD0">
              <w:rPr>
                <w:rFonts w:ascii="Times New Roman" w:hAnsi="Times New Roman" w:cs="Times New Roman"/>
              </w:rPr>
              <w:t>Исполнител</w:t>
            </w:r>
            <w:r>
              <w:rPr>
                <w:rFonts w:ascii="Times New Roman" w:hAnsi="Times New Roman" w:cs="Times New Roman"/>
              </w:rPr>
              <w:t>ю</w:t>
            </w:r>
            <w:r w:rsidR="00031B39" w:rsidRPr="00377AD0">
              <w:rPr>
                <w:rFonts w:ascii="Times New Roman" w:hAnsi="Times New Roman" w:cs="Times New Roman"/>
              </w:rPr>
              <w:t xml:space="preserve">. </w:t>
            </w:r>
          </w:p>
          <w:p w14:paraId="2C99BE41" w14:textId="50F13BC2"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Перед началом производства Работ </w:t>
            </w:r>
            <w:r w:rsidR="003749D8" w:rsidRPr="00377AD0">
              <w:rPr>
                <w:rFonts w:ascii="Times New Roman" w:hAnsi="Times New Roman" w:cs="Times New Roman"/>
              </w:rPr>
              <w:t>Исполнител</w:t>
            </w:r>
            <w:r w:rsidR="003749D8">
              <w:rPr>
                <w:rFonts w:ascii="Times New Roman" w:hAnsi="Times New Roman" w:cs="Times New Roman"/>
              </w:rPr>
              <w:t>ь</w:t>
            </w:r>
            <w:r w:rsidRPr="00377AD0">
              <w:rPr>
                <w:rFonts w:ascii="Times New Roman" w:hAnsi="Times New Roman" w:cs="Times New Roman"/>
              </w:rPr>
              <w:t xml:space="preserve"> обязан согласовать с Заказчиком:</w:t>
            </w:r>
          </w:p>
          <w:p w14:paraId="21248FA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12A8549D"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схемы разрешенных проездов по территории;</w:t>
            </w:r>
          </w:p>
          <w:p w14:paraId="5EC2B512"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схемы подземных коммуникаций (в случае пролегания их в зоне производства Работ);</w:t>
            </w:r>
          </w:p>
          <w:p w14:paraId="6EA9498E"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необходимость и способы прокладки временных коммуникаций;</w:t>
            </w:r>
          </w:p>
          <w:p w14:paraId="6F77BA8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необходимые средства индивидуальной защиты;</w:t>
            </w:r>
          </w:p>
          <w:p w14:paraId="5F3AD2AF"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 порядок действий в случае аварийных и нештатных ситуаций.</w:t>
            </w:r>
          </w:p>
          <w:p w14:paraId="6EB16C19" w14:textId="5C3B30A4"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Персонал </w:t>
            </w:r>
            <w:r w:rsidR="003749D8" w:rsidRPr="00377AD0">
              <w:rPr>
                <w:rFonts w:ascii="Times New Roman" w:hAnsi="Times New Roman" w:cs="Times New Roman"/>
              </w:rPr>
              <w:t>Исполнителя</w:t>
            </w:r>
            <w:r w:rsidRPr="00377AD0">
              <w:rPr>
                <w:rFonts w:ascii="Times New Roman" w:hAnsi="Times New Roman" w:cs="Times New Roman"/>
              </w:rPr>
              <w:t xml:space="preserve"> и Субподрядной организации до начала Работ должен пройти медицинский осмотр и не иметь медицинских противопоказаний. </w:t>
            </w:r>
          </w:p>
          <w:p w14:paraId="278CE3D5" w14:textId="1C84A138"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630D39D2" w14:textId="700D37D9" w:rsidR="00031B39" w:rsidRPr="00377AD0" w:rsidRDefault="00031B39" w:rsidP="003E506D">
            <w:pPr>
              <w:tabs>
                <w:tab w:val="left" w:pos="900"/>
              </w:tabs>
              <w:ind w:firstLine="567"/>
              <w:jc w:val="both"/>
              <w:rPr>
                <w:rFonts w:ascii="Times New Roman" w:hAnsi="Times New Roman" w:cs="Times New Roman"/>
              </w:rPr>
            </w:pPr>
            <w:r w:rsidRPr="00377AD0">
              <w:rPr>
                <w:rFonts w:ascii="Times New Roman" w:hAnsi="Times New Roman" w:cs="Times New Roman"/>
              </w:rPr>
              <w:t xml:space="preserve">В случае отступления от проекта производства работ (технологической карты), </w:t>
            </w:r>
            <w:r w:rsidR="003749D8" w:rsidRPr="00377AD0">
              <w:rPr>
                <w:rFonts w:ascii="Times New Roman" w:hAnsi="Times New Roman" w:cs="Times New Roman"/>
              </w:rPr>
              <w:t>Исполнител</w:t>
            </w:r>
            <w:r w:rsidR="003749D8">
              <w:rPr>
                <w:rFonts w:ascii="Times New Roman" w:hAnsi="Times New Roman" w:cs="Times New Roman"/>
              </w:rPr>
              <w:t>ь</w:t>
            </w:r>
            <w:r w:rsidRPr="00377AD0">
              <w:rPr>
                <w:rFonts w:ascii="Times New Roman" w:hAnsi="Times New Roman" w:cs="Times New Roman"/>
              </w:rPr>
              <w:t xml:space="preserve"> обязан согласовать изменения технологии выполнения Работ с Заказчиком.</w:t>
            </w:r>
          </w:p>
          <w:p w14:paraId="0D700628" w14:textId="7B3C57A6"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1DA8F058" w14:textId="77777777"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75192234" w14:textId="658A2A72"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w:t>
            </w:r>
            <w:r w:rsidRPr="00377AD0">
              <w:rPr>
                <w:rFonts w:ascii="Times New Roman" w:hAnsi="Times New Roman" w:cs="Times New Roman"/>
              </w:rPr>
              <w:t>Исполнителя</w:t>
            </w:r>
            <w:r w:rsidR="00031B39" w:rsidRPr="00377AD0">
              <w:rPr>
                <w:rFonts w:ascii="Times New Roman" w:hAnsi="Times New Roman" w:cs="Times New Roman"/>
              </w:rPr>
              <w:t>, задействованных на территории Заказчика.</w:t>
            </w:r>
          </w:p>
          <w:p w14:paraId="2FEC325A" w14:textId="1F573D6E" w:rsidR="00031B39" w:rsidRPr="003749D8" w:rsidRDefault="00031B39"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Представители </w:t>
            </w:r>
            <w:r w:rsidR="003749D8" w:rsidRPr="00377AD0">
              <w:rPr>
                <w:rFonts w:ascii="Times New Roman" w:hAnsi="Times New Roman" w:cs="Times New Roman"/>
              </w:rPr>
              <w:t>Исполнителя</w:t>
            </w:r>
            <w:r w:rsidRPr="00377AD0">
              <w:rPr>
                <w:rFonts w:ascii="Times New Roman" w:hAnsi="Times New Roman" w:cs="Times New Roman"/>
              </w:rPr>
              <w:t xml:space="preserve"> в области охраны труда, охраны окружающей среды, промышленной и пожарной безопасности, работники </w:t>
            </w:r>
            <w:r w:rsidR="003749D8" w:rsidRPr="00377AD0">
              <w:rPr>
                <w:rFonts w:ascii="Times New Roman" w:hAnsi="Times New Roman" w:cs="Times New Roman"/>
              </w:rPr>
              <w:t>Исполнителя</w:t>
            </w:r>
            <w:r w:rsidRPr="00377AD0">
              <w:rPr>
                <w:rFonts w:ascii="Times New Roman" w:hAnsi="Times New Roman" w:cs="Times New Roman"/>
              </w:rPr>
              <w:t xml:space="preserve"> и Субподрядной организации должны</w:t>
            </w:r>
            <w:r w:rsidRPr="003749D8">
              <w:rPr>
                <w:rFonts w:ascii="Times New Roman" w:hAnsi="Times New Roman" w:cs="Times New Roman"/>
              </w:rPr>
              <w:t xml:space="preserve">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13547A51" w14:textId="47F1F440" w:rsidR="00031B39" w:rsidRPr="00377AD0" w:rsidRDefault="00031B39" w:rsidP="003E506D">
            <w:pPr>
              <w:tabs>
                <w:tab w:val="left" w:pos="900"/>
              </w:tabs>
              <w:ind w:firstLine="567"/>
              <w:jc w:val="both"/>
              <w:rPr>
                <w:rFonts w:ascii="Times New Roman" w:hAnsi="Times New Roman" w:cs="Times New Roman"/>
              </w:rPr>
            </w:pPr>
            <w:r w:rsidRPr="00377AD0">
              <w:rPr>
                <w:rFonts w:ascii="Times New Roman" w:hAnsi="Times New Roman" w:cs="Times New Roman"/>
              </w:rPr>
              <w:t xml:space="preserve">Персонал </w:t>
            </w:r>
            <w:r w:rsidR="003749D8" w:rsidRPr="00377AD0">
              <w:rPr>
                <w:rFonts w:ascii="Times New Roman" w:hAnsi="Times New Roman" w:cs="Times New Roman"/>
              </w:rPr>
              <w:t>Исполнителя</w:t>
            </w:r>
            <w:r w:rsidRPr="00377AD0">
              <w:rPr>
                <w:rFonts w:ascii="Times New Roman" w:hAnsi="Times New Roman" w:cs="Times New Roman"/>
              </w:rPr>
              <w:t xml:space="preserve"> до начала работ должен пройти вводный и первичный инструктажи по охране труда.</w:t>
            </w:r>
          </w:p>
          <w:p w14:paraId="38754884" w14:textId="6E4C5846" w:rsidR="00031B39" w:rsidRPr="003749D8" w:rsidRDefault="003749D8"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ь</w:t>
            </w:r>
            <w:r w:rsidR="00031B39" w:rsidRPr="00377AD0">
              <w:rPr>
                <w:rFonts w:ascii="Times New Roman" w:hAnsi="Times New Roman" w:cs="Times New Roman"/>
              </w:rPr>
              <w:t xml:space="preserve"> и Субподрядные организации, привлеченные </w:t>
            </w:r>
            <w:r w:rsidRPr="00377AD0">
              <w:rPr>
                <w:rFonts w:ascii="Times New Roman" w:hAnsi="Times New Roman" w:cs="Times New Roman"/>
              </w:rPr>
              <w:t>Исполнител</w:t>
            </w:r>
            <w:r>
              <w:rPr>
                <w:rFonts w:ascii="Times New Roman" w:hAnsi="Times New Roman" w:cs="Times New Roman"/>
              </w:rPr>
              <w:t>ем</w:t>
            </w:r>
            <w:r w:rsidR="00031B39" w:rsidRPr="00377AD0">
              <w:rPr>
                <w:rFonts w:ascii="Times New Roman" w:hAnsi="Times New Roman" w:cs="Times New Roman"/>
              </w:rPr>
              <w:t xml:space="preserve">, обязаны в любое время </w:t>
            </w:r>
            <w:r w:rsidR="00031B39" w:rsidRPr="003749D8">
              <w:rPr>
                <w:rFonts w:ascii="Times New Roman" w:hAnsi="Times New Roman" w:cs="Times New Roman"/>
              </w:rPr>
              <w:t xml:space="preserve">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w:t>
            </w:r>
            <w:r w:rsidR="00031B39" w:rsidRPr="003749D8">
              <w:rPr>
                <w:rFonts w:ascii="Times New Roman" w:hAnsi="Times New Roman" w:cs="Times New Roman"/>
              </w:rPr>
              <w:lastRenderedPageBreak/>
              <w:t>выполнять их обоснованные требования.</w:t>
            </w:r>
          </w:p>
          <w:p w14:paraId="066BC573" w14:textId="5B23768C" w:rsidR="00031B39" w:rsidRPr="00377AD0" w:rsidRDefault="003749D8"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w:t>
            </w:r>
            <w:r>
              <w:rPr>
                <w:rFonts w:ascii="Times New Roman" w:hAnsi="Times New Roman" w:cs="Times New Roman"/>
              </w:rPr>
              <w:t>ю</w:t>
            </w:r>
            <w:r w:rsidR="00031B39" w:rsidRPr="00377AD0">
              <w:rPr>
                <w:rFonts w:ascii="Times New Roman" w:hAnsi="Times New Roman" w:cs="Times New Roman"/>
              </w:rPr>
              <w:t xml:space="preserve"> запрещается:</w:t>
            </w:r>
          </w:p>
          <w:p w14:paraId="6F8289E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допускать к работе работников с признаками алкогольного, наркотического или токсического опьянения;</w:t>
            </w:r>
          </w:p>
          <w:p w14:paraId="7DF1DE99" w14:textId="427D9319"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w:t>
            </w:r>
            <w:r w:rsidR="003749D8" w:rsidRPr="00377AD0">
              <w:rPr>
                <w:rFonts w:ascii="Times New Roman" w:hAnsi="Times New Roman" w:cs="Times New Roman"/>
              </w:rPr>
              <w:t>Исполнителя</w:t>
            </w:r>
            <w:r w:rsidRPr="00377AD0">
              <w:rPr>
                <w:rFonts w:ascii="Times New Roman" w:hAnsi="Times New Roman" w:cs="Times New Roman"/>
              </w:rPr>
              <w:t>;</w:t>
            </w:r>
          </w:p>
          <w:p w14:paraId="42F598E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доставлять любым способом на территорию Заказчика материально-технические ценности без соответствующего разрешения;</w:t>
            </w:r>
          </w:p>
          <w:p w14:paraId="62F6CEF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самовольно изменять условия, последовательность и объем Работ;</w:t>
            </w:r>
          </w:p>
          <w:p w14:paraId="316EFB2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нарушать согласованный с Заказчиком маршрут движения, а также посещать объекты Заказчика за пределами территории производства Работ;</w:t>
            </w:r>
          </w:p>
          <w:p w14:paraId="09A4DE3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без необходимости находиться на действующих установках, в производственных помещениях Заказчика;</w:t>
            </w:r>
          </w:p>
          <w:p w14:paraId="14ED5A1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отвлекать работников Заказчика во время проведения ими производственных работ;</w:t>
            </w:r>
          </w:p>
          <w:p w14:paraId="70A5FF17"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пользоваться оборудованием и механизмами Заказчика без согласования с ним;</w:t>
            </w:r>
          </w:p>
          <w:p w14:paraId="2B381449"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курить вне отведенных для этого мест;</w:t>
            </w:r>
          </w:p>
          <w:p w14:paraId="216F02F9"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накапливать любые виды отходов вне отведенных мест;</w:t>
            </w:r>
          </w:p>
          <w:p w14:paraId="3AD1C4C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совместно накапливать твердые коммунальные отходы, промышленные отходы и металлолом, в любых сочетаниях;</w:t>
            </w:r>
          </w:p>
          <w:p w14:paraId="1C75DFB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7114C493"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44C62BB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188167A"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CD2F79F"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p>
          <w:p w14:paraId="24727C89"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применять в работе открытый огонь на территории Заказчика, кроме работ, технология которых предусматривает применение открытого огня;</w:t>
            </w:r>
          </w:p>
          <w:p w14:paraId="572056AE"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0EAA32EC"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допускать сжигание любых видов отходов на территории Заказчика;</w:t>
            </w:r>
          </w:p>
          <w:p w14:paraId="327035D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допускать сброс и слив отходов в системы канализации, на грунт;</w:t>
            </w:r>
          </w:p>
          <w:p w14:paraId="15CD619A"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хранить емкости с горюче-смазочными материалами, красками и растворителями на почве без поддонов;</w:t>
            </w:r>
          </w:p>
          <w:p w14:paraId="03262026"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хранить нефтепродукты в резервуарах без маркировки, с открытыми крышками;</w:t>
            </w:r>
          </w:p>
          <w:p w14:paraId="68AC050E"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допускать утечки потребляемых видов энергоресурсов;</w:t>
            </w:r>
          </w:p>
          <w:p w14:paraId="2A4ACD3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241F4E47" w14:textId="77777777" w:rsidR="008457BD" w:rsidRPr="00377AD0" w:rsidRDefault="008457BD" w:rsidP="003E506D">
            <w:pPr>
              <w:pStyle w:val="af6"/>
              <w:tabs>
                <w:tab w:val="left" w:pos="1134"/>
              </w:tabs>
              <w:autoSpaceDE w:val="0"/>
              <w:autoSpaceDN w:val="0"/>
              <w:adjustRightInd w:val="0"/>
              <w:ind w:left="0"/>
              <w:contextualSpacing w:val="0"/>
              <w:jc w:val="both"/>
              <w:rPr>
                <w:rFonts w:ascii="Times New Roman" w:hAnsi="Times New Roman" w:cs="Times New Roman"/>
                <w:b/>
                <w:i/>
              </w:rPr>
            </w:pPr>
          </w:p>
          <w:p w14:paraId="798F1DB1"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 xml:space="preserve">Отдельные требования </w:t>
            </w:r>
          </w:p>
          <w:p w14:paraId="02730CCF" w14:textId="77777777"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Средства индивидуальной защиты, транспорт:</w:t>
            </w:r>
          </w:p>
          <w:p w14:paraId="12BF1E45" w14:textId="17D54149"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Работники </w:t>
            </w:r>
            <w:r w:rsidR="00D71A6A">
              <w:rPr>
                <w:rFonts w:ascii="Times New Roman" w:hAnsi="Times New Roman" w:cs="Times New Roman"/>
              </w:rPr>
              <w:t>Исполнителя</w:t>
            </w:r>
            <w:r w:rsidRPr="00377AD0">
              <w:rPr>
                <w:rFonts w:ascii="Times New Roman" w:hAnsi="Times New Roman" w:cs="Times New Roman"/>
              </w:rPr>
              <w:t>, осуществляющие производственную деятельность на объектах Заказчика, должны быть обеспечены средствами индивидуальной защиты (далее – «</w:t>
            </w:r>
            <w:r w:rsidRPr="00377AD0">
              <w:rPr>
                <w:rFonts w:ascii="Times New Roman" w:hAnsi="Times New Roman" w:cs="Times New Roman"/>
                <w:b/>
              </w:rPr>
              <w:t>СИЗ</w:t>
            </w:r>
            <w:r w:rsidRPr="00377AD0">
              <w:rPr>
                <w:rFonts w:ascii="Times New Roman" w:hAnsi="Times New Roman" w:cs="Times New Roman"/>
              </w:rPr>
              <w:t>») в соответствии с Типовыми отраслевыми нормами выдачи СИЗ.</w:t>
            </w:r>
          </w:p>
          <w:p w14:paraId="48F8F1F8" w14:textId="5D436CBF"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Работники </w:t>
            </w:r>
            <w:r w:rsidR="00D71A6A">
              <w:rPr>
                <w:rFonts w:ascii="Times New Roman" w:hAnsi="Times New Roman" w:cs="Times New Roman"/>
              </w:rPr>
              <w:t>Исполнителя</w:t>
            </w:r>
            <w:r w:rsidRPr="00377AD0">
              <w:rPr>
                <w:rFonts w:ascii="Times New Roman" w:hAnsi="Times New Roman" w:cs="Times New Roman"/>
              </w:rPr>
              <w:t xml:space="preserve"> должны обязательно применять застегнутые подбородным ремнем защитные каски:</w:t>
            </w:r>
          </w:p>
          <w:p w14:paraId="11678AB8"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4C415D3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lastRenderedPageBreak/>
              <w:t>при выполнении грузоподъёмных работ и при перемещении грузов;</w:t>
            </w:r>
          </w:p>
          <w:p w14:paraId="02A2769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строительных работах;</w:t>
            </w:r>
          </w:p>
          <w:p w14:paraId="2DACC77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работе в зонах, обозначенных табличками «Обязательное ношение каски»;</w:t>
            </w:r>
          </w:p>
          <w:p w14:paraId="586BF732"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работе в зоне возможного контакта головы с электропроводкой;</w:t>
            </w:r>
          </w:p>
          <w:p w14:paraId="40F70C09"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в зоне опасности контакта головы с низко расположенными элементами конструкций.</w:t>
            </w:r>
          </w:p>
          <w:p w14:paraId="60958B10" w14:textId="77777777" w:rsidR="00031B39" w:rsidRPr="00377AD0" w:rsidRDefault="00031B39" w:rsidP="003E506D">
            <w:pPr>
              <w:tabs>
                <w:tab w:val="left" w:pos="900"/>
              </w:tabs>
              <w:ind w:firstLine="567"/>
              <w:jc w:val="both"/>
              <w:rPr>
                <w:rFonts w:ascii="Times New Roman" w:hAnsi="Times New Roman" w:cs="Times New Roman"/>
              </w:rPr>
            </w:pPr>
            <w:r w:rsidRPr="00377AD0">
              <w:rPr>
                <w:rFonts w:ascii="Times New Roman" w:hAnsi="Times New Roman" w:cs="Times New Roman"/>
              </w:rPr>
              <w:t xml:space="preserve">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 </w:t>
            </w:r>
          </w:p>
          <w:p w14:paraId="6404BDD3" w14:textId="3C119E03"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Работники </w:t>
            </w:r>
            <w:r w:rsidR="00D71A6A">
              <w:rPr>
                <w:rFonts w:ascii="Times New Roman" w:hAnsi="Times New Roman" w:cs="Times New Roman"/>
              </w:rPr>
              <w:t>Исполнителя</w:t>
            </w:r>
            <w:r w:rsidRPr="00377AD0">
              <w:rPr>
                <w:rFonts w:ascii="Times New Roman" w:hAnsi="Times New Roman" w:cs="Times New Roman"/>
              </w:rPr>
              <w:t xml:space="preserve"> должны обязательно применять защитные очки или щитки:</w:t>
            </w:r>
          </w:p>
          <w:p w14:paraId="24F33FC4"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работе с ручным инструментом ударного действия;</w:t>
            </w:r>
          </w:p>
          <w:p w14:paraId="22E1FC33"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работе с электрифицированным и пневматическим абразивным инструментом;</w:t>
            </w:r>
          </w:p>
          <w:p w14:paraId="5294FAA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при электро- и газосварочных работах.</w:t>
            </w:r>
          </w:p>
          <w:p w14:paraId="385FE4FB" w14:textId="17634125"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Работники </w:t>
            </w:r>
            <w:r w:rsidR="00D71A6A">
              <w:rPr>
                <w:rFonts w:ascii="Times New Roman" w:hAnsi="Times New Roman" w:cs="Times New Roman"/>
              </w:rPr>
              <w:t>Исполнителя</w:t>
            </w:r>
            <w:r w:rsidRPr="00377AD0">
              <w:rPr>
                <w:rFonts w:ascii="Times New Roman" w:hAnsi="Times New Roman" w:cs="Times New Roman"/>
              </w:rPr>
              <w:t>,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51E039A3" w14:textId="2C3AFFFD"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Все транспортные средства </w:t>
            </w:r>
            <w:r w:rsidR="00D71A6A">
              <w:rPr>
                <w:rFonts w:ascii="Times New Roman" w:hAnsi="Times New Roman" w:cs="Times New Roman"/>
              </w:rPr>
              <w:t>Исполнителя</w:t>
            </w:r>
            <w:r w:rsidRPr="00377AD0">
              <w:rPr>
                <w:rFonts w:ascii="Times New Roman" w:hAnsi="Times New Roman" w:cs="Times New Roman"/>
              </w:rPr>
              <w:t>, используемые при проведении Работ, должны быть оборудованы следующим:</w:t>
            </w:r>
          </w:p>
          <w:p w14:paraId="221014D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ремнями безопасности для водителя и всех пассажиров (если это предусмотрено заводом-изготовителем);</w:t>
            </w:r>
          </w:p>
          <w:p w14:paraId="5DFCEBF3"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аптечкой первой помощи;</w:t>
            </w:r>
          </w:p>
          <w:p w14:paraId="4AF4B3AD"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огнетушителем;</w:t>
            </w:r>
          </w:p>
          <w:p w14:paraId="289DCAFE"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системами автоматики, блокировок, сигнализации (если это предусмотрено соответствующими нормативно-правовыми актами);</w:t>
            </w:r>
          </w:p>
          <w:p w14:paraId="48812F44"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знаком аварийной остановки;</w:t>
            </w:r>
          </w:p>
          <w:p w14:paraId="1EFF180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противооткатными башмаками;</w:t>
            </w:r>
          </w:p>
          <w:p w14:paraId="3B4878BD"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искрогасителями (на территориях взрывопожароопасных объектов Заказчика);</w:t>
            </w:r>
          </w:p>
          <w:p w14:paraId="664CC219" w14:textId="77777777" w:rsidR="00031B39" w:rsidRPr="00377AD0" w:rsidRDefault="00031B39"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Исполнитель должен обеспечить:</w:t>
            </w:r>
          </w:p>
          <w:p w14:paraId="29BF385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обучение и достаточную квалификацию водителей транспортных средств;</w:t>
            </w:r>
          </w:p>
          <w:p w14:paraId="27E018E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проведение регулярных техосмотров транспортных средств;</w:t>
            </w:r>
          </w:p>
          <w:p w14:paraId="5B270B9C"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использование и применение транспортных средств по их назначению;</w:t>
            </w:r>
          </w:p>
          <w:p w14:paraId="03F54F6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соблюдение внутриобъектового скоростного режима, установленного Заказчиком;</w:t>
            </w:r>
          </w:p>
          <w:p w14:paraId="74F3827F"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движение и стоянку транспортных средств согласно разметке и дорожным знакам на территории Заказчика.</w:t>
            </w:r>
          </w:p>
          <w:p w14:paraId="3CE233CE" w14:textId="6F51366D" w:rsidR="00031B39" w:rsidRPr="00377AD0" w:rsidRDefault="00D71A6A" w:rsidP="00031B39">
            <w:pPr>
              <w:pStyle w:val="af6"/>
              <w:numPr>
                <w:ilvl w:val="2"/>
                <w:numId w:val="27"/>
              </w:numPr>
              <w:tabs>
                <w:tab w:val="left" w:pos="1134"/>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Исполнитель</w:t>
            </w:r>
            <w:r w:rsidR="00031B39" w:rsidRPr="00377AD0">
              <w:rPr>
                <w:rFonts w:ascii="Times New Roman" w:hAnsi="Times New Roman" w:cs="Times New Roman"/>
              </w:rPr>
              <w:t xml:space="preserve"> обязан:</w:t>
            </w:r>
          </w:p>
          <w:p w14:paraId="4CEA2E71"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организовать предрейсовый медицинский осмотр водителей;</w:t>
            </w:r>
          </w:p>
          <w:p w14:paraId="4F047F44"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организовать осмотры транспортных средств перед выездом на линию перед началом работ.</w:t>
            </w:r>
          </w:p>
          <w:p w14:paraId="7A9321DA" w14:textId="7383431E"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При проведении работ на территории Заказчика </w:t>
            </w:r>
            <w:r w:rsidR="00D71A6A" w:rsidRPr="00377AD0">
              <w:rPr>
                <w:rFonts w:ascii="Times New Roman" w:hAnsi="Times New Roman" w:cs="Times New Roman"/>
              </w:rPr>
              <w:t>Исполнитель</w:t>
            </w:r>
            <w:r w:rsidRPr="00377AD0">
              <w:rPr>
                <w:rFonts w:ascii="Times New Roman" w:hAnsi="Times New Roman" w:cs="Times New Roman"/>
              </w:rPr>
              <w:t xml:space="preserve"> обязан:</w:t>
            </w:r>
          </w:p>
          <w:p w14:paraId="3ACF6738" w14:textId="7C1348C5" w:rsidR="00031B39" w:rsidRPr="00D71A6A" w:rsidRDefault="00031B39" w:rsidP="00D71A6A">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41B79780"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3B3BE04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03177795"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65351AB"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накапливать отходы раздельно по видам отходов или группам однородных отходов, в соответствии с порядком, установленным Заказчиком;</w:t>
            </w:r>
          </w:p>
          <w:p w14:paraId="3570CBFD" w14:textId="77777777" w:rsidR="00031B39" w:rsidRPr="00377AD0" w:rsidRDefault="00031B39" w:rsidP="00031B39">
            <w:pPr>
              <w:pStyle w:val="af6"/>
              <w:numPr>
                <w:ilvl w:val="0"/>
                <w:numId w:val="29"/>
              </w:numPr>
              <w:tabs>
                <w:tab w:val="left" w:pos="1134"/>
              </w:tabs>
              <w:autoSpaceDE w:val="0"/>
              <w:autoSpaceDN w:val="0"/>
              <w:adjustRightInd w:val="0"/>
              <w:ind w:left="0" w:firstLine="851"/>
              <w:contextualSpacing w:val="0"/>
              <w:jc w:val="both"/>
              <w:rPr>
                <w:rFonts w:ascii="Times New Roman" w:hAnsi="Times New Roman" w:cs="Times New Roman"/>
                <w:b/>
                <w:i/>
              </w:rPr>
            </w:pPr>
            <w:r w:rsidRPr="00377AD0">
              <w:rPr>
                <w:rFonts w:ascii="Times New Roman" w:hAnsi="Times New Roman" w:cs="Times New Roman"/>
              </w:rPr>
              <w:t>полностью исключить факты несанкционированного обращения с источниками ионизирующего излучения, в том числе вышедшими из строя.</w:t>
            </w:r>
          </w:p>
          <w:p w14:paraId="434E8299" w14:textId="25986A6B" w:rsidR="00031B39" w:rsidRPr="00377AD0" w:rsidRDefault="00D71A6A"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Исполнитель</w:t>
            </w:r>
            <w:r w:rsidR="00031B39" w:rsidRPr="00377AD0">
              <w:rPr>
                <w:rFonts w:ascii="Times New Roman" w:hAnsi="Times New Roman" w:cs="Times New Roman"/>
              </w:rPr>
              <w:t xml:space="preserve">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35F511AE"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Осведомленность</w:t>
            </w:r>
          </w:p>
          <w:p w14:paraId="15B421D8" w14:textId="5EF44DBA"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lastRenderedPageBreak/>
              <w:t xml:space="preserve">На момент заключения Договора, </w:t>
            </w:r>
            <w:r w:rsidR="00D71A6A" w:rsidRPr="00377AD0">
              <w:rPr>
                <w:rFonts w:ascii="Times New Roman" w:hAnsi="Times New Roman" w:cs="Times New Roman"/>
              </w:rPr>
              <w:t>Исполнитель</w:t>
            </w:r>
            <w:r w:rsidRPr="00377AD0">
              <w:rPr>
                <w:rFonts w:ascii="Times New Roman" w:hAnsi="Times New Roman" w:cs="Times New Roman"/>
              </w:rPr>
              <w:t xml:space="preserve"> ознакомлен с ЛНА Заказчика в части, относящейся к деятельности Подрядчика.</w:t>
            </w:r>
          </w:p>
          <w:p w14:paraId="3A8328F2" w14:textId="6579B01D"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w:t>
            </w:r>
            <w:r w:rsidR="00D71A6A" w:rsidRPr="00377AD0">
              <w:rPr>
                <w:rFonts w:ascii="Times New Roman" w:hAnsi="Times New Roman" w:cs="Times New Roman"/>
              </w:rPr>
              <w:t>Исполнитель</w:t>
            </w:r>
            <w:r w:rsidRPr="00377AD0">
              <w:rPr>
                <w:rFonts w:ascii="Times New Roman" w:hAnsi="Times New Roman" w:cs="Times New Roman"/>
              </w:rPr>
              <w:t xml:space="preserve"> обязуется руководствоваться ЛНА, доведенными до его сведения. </w:t>
            </w:r>
          </w:p>
          <w:p w14:paraId="54C69EB5" w14:textId="514FEDE6"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целях выполнения требований настоящего Соглашения </w:t>
            </w:r>
            <w:r w:rsidR="00D71A6A" w:rsidRPr="00377AD0">
              <w:rPr>
                <w:rFonts w:ascii="Times New Roman" w:hAnsi="Times New Roman" w:cs="Times New Roman"/>
              </w:rPr>
              <w:t>Исполнитель</w:t>
            </w:r>
            <w:r w:rsidRPr="00377AD0">
              <w:rPr>
                <w:rFonts w:ascii="Times New Roman" w:hAnsi="Times New Roman" w:cs="Times New Roman"/>
              </w:rPr>
              <w:t xml:space="preserve">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62C37AF1" w14:textId="64FC0E09" w:rsidR="00031B39" w:rsidRPr="00377AD0" w:rsidRDefault="00D71A6A"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Исполнитель</w:t>
            </w:r>
            <w:r w:rsidR="00031B39" w:rsidRPr="00377AD0">
              <w:rPr>
                <w:rFonts w:ascii="Times New Roman" w:hAnsi="Times New Roman" w:cs="Times New Roman"/>
              </w:rPr>
              <w:t xml:space="preserve"> обязан провести инструктаж своих работников, а также работников Субподрядных организаций, привлекаемых </w:t>
            </w:r>
            <w:r w:rsidRPr="00377AD0">
              <w:rPr>
                <w:rFonts w:ascii="Times New Roman" w:hAnsi="Times New Roman" w:cs="Times New Roman"/>
              </w:rPr>
              <w:t>Исполнител</w:t>
            </w:r>
            <w:r>
              <w:rPr>
                <w:rFonts w:ascii="Times New Roman" w:hAnsi="Times New Roman" w:cs="Times New Roman"/>
              </w:rPr>
              <w:t>ем</w:t>
            </w:r>
            <w:r w:rsidR="00031B39" w:rsidRPr="00377AD0">
              <w:rPr>
                <w:rFonts w:ascii="Times New Roman" w:hAnsi="Times New Roman" w:cs="Times New Roman"/>
              </w:rPr>
              <w:t>, по требованиям настоящего Соглашения и ЛНА Заказчика в области охраны труда, охраны окружающей среды, промышленной и пожарной безопасности.</w:t>
            </w:r>
          </w:p>
          <w:p w14:paraId="00504CB1" w14:textId="7CC6DA42"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Порядок взаимодействия Заказчика и</w:t>
            </w:r>
            <w:r w:rsidR="00D71A6A">
              <w:rPr>
                <w:rFonts w:ascii="Times New Roman" w:hAnsi="Times New Roman" w:cs="Times New Roman"/>
                <w:b/>
              </w:rPr>
              <w:t xml:space="preserve"> </w:t>
            </w:r>
            <w:r w:rsidR="00D71A6A" w:rsidRPr="00D71A6A">
              <w:rPr>
                <w:rFonts w:ascii="Times New Roman" w:hAnsi="Times New Roman" w:cs="Times New Roman"/>
                <w:b/>
              </w:rPr>
              <w:t>Исполнител</w:t>
            </w:r>
            <w:r w:rsidR="00D71A6A">
              <w:rPr>
                <w:rFonts w:ascii="Times New Roman" w:hAnsi="Times New Roman" w:cs="Times New Roman"/>
                <w:b/>
              </w:rPr>
              <w:t>я</w:t>
            </w:r>
          </w:p>
          <w:p w14:paraId="04C33396" w14:textId="6E0EEB74" w:rsidR="00031B39" w:rsidRPr="00D71A6A" w:rsidRDefault="00031B39"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Заказчик совместно с представителем </w:t>
            </w:r>
            <w:r w:rsidR="00D71A6A" w:rsidRPr="00377AD0">
              <w:rPr>
                <w:rFonts w:ascii="Times New Roman" w:hAnsi="Times New Roman" w:cs="Times New Roman"/>
              </w:rPr>
              <w:t>Исполнител</w:t>
            </w:r>
            <w:r w:rsidR="00D71A6A">
              <w:rPr>
                <w:rFonts w:ascii="Times New Roman" w:hAnsi="Times New Roman" w:cs="Times New Roman"/>
              </w:rPr>
              <w:t>ем</w:t>
            </w:r>
            <w:r w:rsidRPr="00377AD0">
              <w:rPr>
                <w:rFonts w:ascii="Times New Roman" w:hAnsi="Times New Roman" w:cs="Times New Roman"/>
              </w:rPr>
              <w:t xml:space="preserve">,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w:t>
            </w:r>
            <w:r w:rsidR="00D71A6A" w:rsidRPr="00377AD0">
              <w:rPr>
                <w:rFonts w:ascii="Times New Roman" w:hAnsi="Times New Roman" w:cs="Times New Roman"/>
              </w:rPr>
              <w:t>Исполнител</w:t>
            </w:r>
            <w:r w:rsidR="00D71A6A">
              <w:rPr>
                <w:rFonts w:ascii="Times New Roman" w:hAnsi="Times New Roman" w:cs="Times New Roman"/>
              </w:rPr>
              <w:t>я</w:t>
            </w:r>
            <w:r w:rsidRPr="00377AD0">
              <w:rPr>
                <w:rFonts w:ascii="Times New Roman" w:hAnsi="Times New Roman" w:cs="Times New Roman"/>
              </w:rPr>
              <w:t xml:space="preserve">. </w:t>
            </w:r>
            <w:r w:rsidR="00D71A6A" w:rsidRPr="00377AD0">
              <w:rPr>
                <w:rFonts w:ascii="Times New Roman" w:hAnsi="Times New Roman" w:cs="Times New Roman"/>
              </w:rPr>
              <w:t>Исполнитель</w:t>
            </w:r>
            <w:r w:rsidRPr="00377AD0">
              <w:rPr>
                <w:rFonts w:ascii="Times New Roman" w:hAnsi="Times New Roman" w:cs="Times New Roman"/>
              </w:rPr>
              <w:t xml:space="preserve"> не вправе отказаться от участия в проводимой</w:t>
            </w:r>
            <w:r w:rsidR="00D71A6A">
              <w:rPr>
                <w:rFonts w:ascii="Times New Roman" w:hAnsi="Times New Roman" w:cs="Times New Roman"/>
              </w:rPr>
              <w:t xml:space="preserve"> </w:t>
            </w:r>
            <w:r w:rsidRPr="00D71A6A">
              <w:rPr>
                <w:rFonts w:ascii="Times New Roman" w:hAnsi="Times New Roman" w:cs="Times New Roman"/>
              </w:rPr>
              <w:t xml:space="preserve">инспекции (проверке). Указанные инспекции (проверки) проводятся с целью анализа исполнительской дисциплины </w:t>
            </w:r>
            <w:r w:rsidR="00D71A6A" w:rsidRPr="00377AD0">
              <w:rPr>
                <w:rFonts w:ascii="Times New Roman" w:hAnsi="Times New Roman" w:cs="Times New Roman"/>
              </w:rPr>
              <w:t>Исполнител</w:t>
            </w:r>
            <w:r w:rsidR="00D71A6A">
              <w:rPr>
                <w:rFonts w:ascii="Times New Roman" w:hAnsi="Times New Roman" w:cs="Times New Roman"/>
              </w:rPr>
              <w:t>я</w:t>
            </w:r>
            <w:r w:rsidRPr="00D71A6A">
              <w:rPr>
                <w:rFonts w:ascii="Times New Roman" w:hAnsi="Times New Roman" w:cs="Times New Roman"/>
              </w:rPr>
              <w:t xml:space="preserve"> и привлеченных им Субподрядных организаций в области охраны труда, охраны окружающей среды, промышленной и пожарной безопасности.</w:t>
            </w:r>
          </w:p>
          <w:p w14:paraId="4F9EA1DC" w14:textId="17286556"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случае обнаружения Заказчиком на объекте Заказчика факта нарушения работниками </w:t>
            </w:r>
            <w:r w:rsidR="00D71A6A" w:rsidRPr="00377AD0">
              <w:rPr>
                <w:rFonts w:ascii="Times New Roman" w:hAnsi="Times New Roman" w:cs="Times New Roman"/>
              </w:rPr>
              <w:t>Исполнител</w:t>
            </w:r>
            <w:r w:rsidR="00D71A6A">
              <w:rPr>
                <w:rFonts w:ascii="Times New Roman" w:hAnsi="Times New Roman" w:cs="Times New Roman"/>
              </w:rPr>
              <w:t>я</w:t>
            </w:r>
            <w:r w:rsidRPr="00377AD0">
              <w:rPr>
                <w:rFonts w:ascii="Times New Roman" w:hAnsi="Times New Roman" w:cs="Times New Roman"/>
              </w:rPr>
              <w:t xml:space="preserve"> (Субподрядной организации) требований безопасности и охраны труда, а также требований документов, предусмотренных пунктами </w:t>
            </w:r>
            <w:r w:rsidRPr="00377AD0">
              <w:rPr>
                <w:rFonts w:ascii="Times New Roman" w:hAnsi="Times New Roman" w:cs="Times New Roman"/>
              </w:rPr>
              <w:fldChar w:fldCharType="begin"/>
            </w:r>
            <w:r w:rsidRPr="00377AD0">
              <w:rPr>
                <w:rFonts w:ascii="Times New Roman" w:hAnsi="Times New Roman" w:cs="Times New Roman"/>
              </w:rPr>
              <w:instrText xml:space="preserve"> REF _Ref518651697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1.1</w:t>
            </w:r>
            <w:r w:rsidRPr="00377AD0">
              <w:rPr>
                <w:rFonts w:ascii="Times New Roman" w:hAnsi="Times New Roman" w:cs="Times New Roman"/>
              </w:rPr>
              <w:fldChar w:fldCharType="end"/>
            </w:r>
            <w:r w:rsidRPr="00377AD0">
              <w:rPr>
                <w:rFonts w:ascii="Times New Roman" w:hAnsi="Times New Roman" w:cs="Times New Roman"/>
              </w:rPr>
              <w:t xml:space="preserve">, </w:t>
            </w:r>
            <w:r w:rsidRPr="00377AD0">
              <w:rPr>
                <w:rFonts w:ascii="Times New Roman" w:hAnsi="Times New Roman" w:cs="Times New Roman"/>
              </w:rPr>
              <w:fldChar w:fldCharType="begin"/>
            </w:r>
            <w:r w:rsidRPr="00377AD0">
              <w:rPr>
                <w:rFonts w:ascii="Times New Roman" w:hAnsi="Times New Roman" w:cs="Times New Roman"/>
              </w:rPr>
              <w:instrText xml:space="preserve"> REF _Ref518651700 \n \h  \* MERGEFORMAT </w:instrText>
            </w:r>
            <w:r w:rsidRPr="00377AD0">
              <w:rPr>
                <w:rFonts w:ascii="Times New Roman" w:hAnsi="Times New Roman" w:cs="Times New Roman"/>
              </w:rPr>
            </w:r>
            <w:r w:rsidRPr="00377AD0">
              <w:rPr>
                <w:rFonts w:ascii="Times New Roman" w:hAnsi="Times New Roman" w:cs="Times New Roman"/>
              </w:rPr>
              <w:fldChar w:fldCharType="separate"/>
            </w:r>
            <w:r w:rsidRPr="00377AD0">
              <w:rPr>
                <w:rFonts w:ascii="Times New Roman" w:hAnsi="Times New Roman" w:cs="Times New Roman"/>
              </w:rPr>
              <w:t>1.3</w:t>
            </w:r>
            <w:r w:rsidRPr="00377AD0">
              <w:rPr>
                <w:rFonts w:ascii="Times New Roman" w:hAnsi="Times New Roman" w:cs="Times New Roman"/>
              </w:rPr>
              <w:fldChar w:fldCharType="end"/>
            </w:r>
            <w:r w:rsidRPr="00377AD0">
              <w:rPr>
                <w:rFonts w:ascii="Times New Roman" w:hAnsi="Times New Roman" w:cs="Times New Roman"/>
              </w:rPr>
              <w:t xml:space="preserve">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3B460BF" w14:textId="616ED25E" w:rsidR="00031B39" w:rsidRPr="00D71A6A" w:rsidRDefault="00031B39" w:rsidP="00D71A6A">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 xml:space="preserve">Ответственность </w:t>
            </w:r>
            <w:r w:rsidR="00D71A6A" w:rsidRPr="00D71A6A">
              <w:rPr>
                <w:rFonts w:ascii="Times New Roman" w:hAnsi="Times New Roman" w:cs="Times New Roman"/>
                <w:b/>
              </w:rPr>
              <w:t>Исполнител</w:t>
            </w:r>
            <w:r w:rsidR="00D71A6A">
              <w:rPr>
                <w:rFonts w:ascii="Times New Roman" w:hAnsi="Times New Roman" w:cs="Times New Roman"/>
                <w:b/>
              </w:rPr>
              <w:t>я</w:t>
            </w:r>
          </w:p>
          <w:p w14:paraId="09F0417A" w14:textId="77777777"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За нарушение требований настоящего Соглашения Подрядчик несет ответственность, предусмотренную действующим законодательством и Договором.</w:t>
            </w:r>
          </w:p>
          <w:p w14:paraId="610CA0BD" w14:textId="28662A10" w:rsidR="00031B39" w:rsidRPr="00377AD0" w:rsidRDefault="00A15700"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Исполнитель</w:t>
            </w:r>
            <w:r w:rsidR="00031B39" w:rsidRPr="00377AD0">
              <w:rPr>
                <w:rFonts w:ascii="Times New Roman" w:hAnsi="Times New Roman" w:cs="Times New Roman"/>
              </w:rPr>
              <w:t xml:space="preserve">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w:t>
            </w:r>
            <w:r w:rsidRPr="00377AD0">
              <w:rPr>
                <w:rFonts w:ascii="Times New Roman" w:hAnsi="Times New Roman" w:cs="Times New Roman"/>
              </w:rPr>
              <w:t>Исполнител</w:t>
            </w:r>
            <w:r>
              <w:rPr>
                <w:rFonts w:ascii="Times New Roman" w:hAnsi="Times New Roman" w:cs="Times New Roman"/>
              </w:rPr>
              <w:t>ем</w:t>
            </w:r>
            <w:r w:rsidR="00031B39" w:rsidRPr="00377AD0">
              <w:rPr>
                <w:rFonts w:ascii="Times New Roman" w:hAnsi="Times New Roman" w:cs="Times New Roman"/>
              </w:rPr>
              <w:t xml:space="preserve"> при выполнении Работ, оформленные в соответствии с пунктом </w:t>
            </w:r>
            <w:r w:rsidR="00031B39" w:rsidRPr="00377AD0">
              <w:rPr>
                <w:rFonts w:ascii="Times New Roman" w:hAnsi="Times New Roman" w:cs="Times New Roman"/>
              </w:rPr>
              <w:fldChar w:fldCharType="begin"/>
            </w:r>
            <w:r w:rsidR="00031B39" w:rsidRPr="00377AD0">
              <w:rPr>
                <w:rFonts w:ascii="Times New Roman" w:hAnsi="Times New Roman" w:cs="Times New Roman"/>
              </w:rPr>
              <w:instrText xml:space="preserve"> REF _Ref518651958 \n \h  \* MERGEFORMAT </w:instrText>
            </w:r>
            <w:r w:rsidR="00031B39" w:rsidRPr="00377AD0">
              <w:rPr>
                <w:rFonts w:ascii="Times New Roman" w:hAnsi="Times New Roman" w:cs="Times New Roman"/>
              </w:rPr>
            </w:r>
            <w:r w:rsidR="00031B39" w:rsidRPr="00377AD0">
              <w:rPr>
                <w:rFonts w:ascii="Times New Roman" w:hAnsi="Times New Roman" w:cs="Times New Roman"/>
              </w:rPr>
              <w:fldChar w:fldCharType="separate"/>
            </w:r>
            <w:r w:rsidR="00031B39" w:rsidRPr="00377AD0">
              <w:rPr>
                <w:rFonts w:ascii="Times New Roman" w:hAnsi="Times New Roman" w:cs="Times New Roman"/>
              </w:rPr>
              <w:t>6.6</w:t>
            </w:r>
            <w:r w:rsidR="00031B39" w:rsidRPr="00377AD0">
              <w:rPr>
                <w:rFonts w:ascii="Times New Roman" w:hAnsi="Times New Roman" w:cs="Times New Roman"/>
              </w:rPr>
              <w:fldChar w:fldCharType="end"/>
            </w:r>
            <w:r w:rsidR="00031B39" w:rsidRPr="00377AD0">
              <w:rPr>
                <w:rFonts w:ascii="Times New Roman" w:hAnsi="Times New Roman" w:cs="Times New Roman"/>
              </w:rPr>
              <w:t xml:space="preserve"> настоящего Соглашения. Выявленные нарушения требований охраны труда оформляются протоколом. </w:t>
            </w:r>
          </w:p>
          <w:p w14:paraId="3C7F4E13" w14:textId="454E51FB"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Заказчик вправе (но не обязан) взыскать с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штраф за каждый случай нарушения. </w:t>
            </w:r>
          </w:p>
          <w:p w14:paraId="2756F832" w14:textId="6FBA786F" w:rsidR="00031B39" w:rsidRPr="00A15700" w:rsidRDefault="00031B39"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A15700">
              <w:rPr>
                <w:rFonts w:ascii="Times New Roman" w:hAnsi="Times New Roman" w:cs="Times New Roman"/>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w:t>
            </w:r>
            <w:r w:rsidR="00A15700" w:rsidRPr="00377AD0">
              <w:rPr>
                <w:rFonts w:ascii="Times New Roman" w:hAnsi="Times New Roman" w:cs="Times New Roman"/>
              </w:rPr>
              <w:t>Исполнител</w:t>
            </w:r>
            <w:r w:rsidR="00A15700">
              <w:rPr>
                <w:rFonts w:ascii="Times New Roman" w:hAnsi="Times New Roman" w:cs="Times New Roman"/>
              </w:rPr>
              <w:t>ем</w:t>
            </w:r>
            <w:r w:rsidRPr="00A15700">
              <w:rPr>
                <w:rFonts w:ascii="Times New Roman" w:hAnsi="Times New Roman" w:cs="Times New Roman"/>
              </w:rPr>
              <w:t xml:space="preserve"> и/ или Субподрядной организацией требований охраны труда, охраны окружающей среды, промышленной и пожарной безопасности, ЛНА, передает в адрес </w:t>
            </w:r>
            <w:r w:rsidR="00A15700" w:rsidRPr="00377AD0">
              <w:rPr>
                <w:rFonts w:ascii="Times New Roman" w:hAnsi="Times New Roman" w:cs="Times New Roman"/>
              </w:rPr>
              <w:t>Исполнител</w:t>
            </w:r>
            <w:r w:rsidR="00A15700">
              <w:rPr>
                <w:rFonts w:ascii="Times New Roman" w:hAnsi="Times New Roman" w:cs="Times New Roman"/>
              </w:rPr>
              <w:t>я</w:t>
            </w:r>
            <w:r w:rsidRPr="00A15700">
              <w:rPr>
                <w:rFonts w:ascii="Times New Roman" w:hAnsi="Times New Roman" w:cs="Times New Roman"/>
              </w:rPr>
              <w:t xml:space="preserve">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w:t>
            </w:r>
            <w:r w:rsidR="00A15700" w:rsidRPr="00377AD0">
              <w:rPr>
                <w:rFonts w:ascii="Times New Roman" w:hAnsi="Times New Roman" w:cs="Times New Roman"/>
              </w:rPr>
              <w:t>Исполнител</w:t>
            </w:r>
            <w:r w:rsidR="00A15700">
              <w:rPr>
                <w:rFonts w:ascii="Times New Roman" w:hAnsi="Times New Roman" w:cs="Times New Roman"/>
              </w:rPr>
              <w:t>я</w:t>
            </w:r>
            <w:r w:rsidRPr="00A15700">
              <w:rPr>
                <w:rFonts w:ascii="Times New Roman" w:hAnsi="Times New Roman" w:cs="Times New Roman"/>
              </w:rPr>
              <w:t xml:space="preserve"> и / 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14:paraId="4E7C4E49" w14:textId="1EF7C2C9"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Уведомление направляется в адрес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телефонограммой либо посредством электронной почты на корпоративный адрес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и/или Субподрядной организацией данного уведомления. </w:t>
            </w:r>
          </w:p>
          <w:p w14:paraId="11D4223C" w14:textId="3AEB782C"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bookmarkStart w:id="36" w:name="_Ref518651958"/>
            <w:r w:rsidRPr="00377AD0">
              <w:rPr>
                <w:rFonts w:ascii="Times New Roman" w:hAnsi="Times New Roman" w:cs="Times New Roman"/>
              </w:rPr>
              <w:t xml:space="preserve">Протокол о нарушении требований охраны труда, охраны окружающей среды, промышленной и пожарной безопасности, ЛНА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при выполнении Работ составляется комиссией с участием представителей Заказчика и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уполномоченных в сфере охраны труда, охраны окружающей среды, промышленной и пожарной</w:t>
            </w:r>
            <w:r w:rsidRPr="00377AD0" w:rsidDel="0075444A">
              <w:rPr>
                <w:rFonts w:ascii="Times New Roman" w:hAnsi="Times New Roman" w:cs="Times New Roman"/>
              </w:rPr>
              <w:t xml:space="preserve"> </w:t>
            </w:r>
            <w:r w:rsidRPr="00377AD0">
              <w:rPr>
                <w:rFonts w:ascii="Times New Roman" w:hAnsi="Times New Roman" w:cs="Times New Roman"/>
              </w:rPr>
              <w:t xml:space="preserve">безопасности. В случае отказа представителя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от участия в составлении Протокола, в Протоколе делается соответствующая отметка.</w:t>
            </w:r>
            <w:bookmarkEnd w:id="36"/>
            <w:r w:rsidRPr="00377AD0">
              <w:rPr>
                <w:rFonts w:ascii="Times New Roman" w:hAnsi="Times New Roman" w:cs="Times New Roman"/>
              </w:rPr>
              <w:t xml:space="preserve"> </w:t>
            </w:r>
          </w:p>
          <w:p w14:paraId="26CA3860" w14:textId="26D6FA51" w:rsidR="00031B39" w:rsidRPr="00A15700" w:rsidRDefault="00031B39" w:rsidP="003E506D">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Размер штрафа, выплачиваемый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определяется Приложением №2 к Договору, и </w:t>
            </w:r>
            <w:r w:rsidRPr="00A15700">
              <w:rPr>
                <w:rFonts w:ascii="Times New Roman" w:hAnsi="Times New Roman" w:cs="Times New Roman"/>
              </w:rPr>
              <w:t xml:space="preserve">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w:t>
            </w:r>
            <w:r w:rsidRPr="00A15700">
              <w:rPr>
                <w:rFonts w:ascii="Times New Roman" w:hAnsi="Times New Roman" w:cs="Times New Roman"/>
              </w:rPr>
              <w:fldChar w:fldCharType="begin"/>
            </w:r>
            <w:r w:rsidRPr="00A15700">
              <w:rPr>
                <w:rFonts w:ascii="Times New Roman" w:hAnsi="Times New Roman" w:cs="Times New Roman"/>
              </w:rPr>
              <w:instrText xml:space="preserve"> REF _Ref518651958 \n \h  \* MERGEFORMAT </w:instrText>
            </w:r>
            <w:r w:rsidRPr="00A15700">
              <w:rPr>
                <w:rFonts w:ascii="Times New Roman" w:hAnsi="Times New Roman" w:cs="Times New Roman"/>
              </w:rPr>
            </w:r>
            <w:r w:rsidRPr="00A15700">
              <w:rPr>
                <w:rFonts w:ascii="Times New Roman" w:hAnsi="Times New Roman" w:cs="Times New Roman"/>
              </w:rPr>
              <w:fldChar w:fldCharType="separate"/>
            </w:r>
            <w:r w:rsidRPr="00A15700">
              <w:rPr>
                <w:rFonts w:ascii="Times New Roman" w:hAnsi="Times New Roman" w:cs="Times New Roman"/>
              </w:rPr>
              <w:t>6.6</w:t>
            </w:r>
            <w:r w:rsidRPr="00A15700">
              <w:rPr>
                <w:rFonts w:ascii="Times New Roman" w:hAnsi="Times New Roman" w:cs="Times New Roman"/>
              </w:rPr>
              <w:fldChar w:fldCharType="end"/>
            </w:r>
            <w:r w:rsidRPr="00A15700">
              <w:rPr>
                <w:rFonts w:ascii="Times New Roman" w:hAnsi="Times New Roman" w:cs="Times New Roman"/>
              </w:rPr>
              <w:t xml:space="preserve"> настоящего Соглашения.</w:t>
            </w:r>
          </w:p>
          <w:p w14:paraId="36E19278" w14:textId="77777777" w:rsidR="00031B39" w:rsidRPr="00377AD0" w:rsidRDefault="00031B39" w:rsidP="00031B39">
            <w:pPr>
              <w:pStyle w:val="af6"/>
              <w:numPr>
                <w:ilvl w:val="2"/>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В случае однократных нарушений, не несущих риска наложения штрафа или причинения </w:t>
            </w:r>
            <w:r w:rsidRPr="00377AD0">
              <w:rPr>
                <w:rFonts w:ascii="Times New Roman" w:hAnsi="Times New Roman" w:cs="Times New Roman"/>
              </w:rPr>
              <w:lastRenderedPageBreak/>
              <w:t>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14:paraId="06BCC609" w14:textId="14994A3B" w:rsidR="00031B39" w:rsidRPr="00377AD0" w:rsidRDefault="00031B39" w:rsidP="00031B39">
            <w:pPr>
              <w:pStyle w:val="af6"/>
              <w:numPr>
                <w:ilvl w:val="2"/>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w:t>
            </w:r>
            <w:r w:rsidR="00A15700" w:rsidRPr="00377AD0">
              <w:rPr>
                <w:rFonts w:ascii="Times New Roman" w:hAnsi="Times New Roman" w:cs="Times New Roman"/>
              </w:rPr>
              <w:t>Исполнител</w:t>
            </w:r>
            <w:r w:rsidR="00A15700">
              <w:rPr>
                <w:rFonts w:ascii="Times New Roman" w:hAnsi="Times New Roman" w:cs="Times New Roman"/>
              </w:rPr>
              <w:t>я</w:t>
            </w:r>
            <w:r w:rsidRPr="00377AD0">
              <w:rPr>
                <w:rFonts w:ascii="Times New Roman" w:hAnsi="Times New Roman" w:cs="Times New Roman"/>
              </w:rPr>
              <w:t xml:space="preserve"> или Субподрядной организации, привлеченной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w:t>
            </w:r>
            <w:r w:rsidR="00A15700" w:rsidRPr="00377AD0">
              <w:rPr>
                <w:rFonts w:ascii="Times New Roman" w:hAnsi="Times New Roman" w:cs="Times New Roman"/>
              </w:rPr>
              <w:t>Исполнител</w:t>
            </w:r>
            <w:r w:rsidR="00A15700">
              <w:rPr>
                <w:rFonts w:ascii="Times New Roman" w:hAnsi="Times New Roman" w:cs="Times New Roman"/>
              </w:rPr>
              <w:t>ь</w:t>
            </w:r>
            <w:r w:rsidRPr="00377AD0">
              <w:rPr>
                <w:rFonts w:ascii="Times New Roman" w:hAnsi="Times New Roman" w:cs="Times New Roman"/>
              </w:rPr>
              <w:t xml:space="preserve">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14:paraId="130602D7" w14:textId="1ED819CF" w:rsidR="00031B39" w:rsidRPr="00377AD0"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 xml:space="preserve">Оплата </w:t>
            </w:r>
            <w:r w:rsidR="00A15700" w:rsidRPr="00377AD0">
              <w:rPr>
                <w:rFonts w:ascii="Times New Roman" w:hAnsi="Times New Roman" w:cs="Times New Roman"/>
              </w:rPr>
              <w:t>Исполнител</w:t>
            </w:r>
            <w:r w:rsidR="00A15700">
              <w:rPr>
                <w:rFonts w:ascii="Times New Roman" w:hAnsi="Times New Roman" w:cs="Times New Roman"/>
              </w:rPr>
              <w:t>ем</w:t>
            </w:r>
            <w:r w:rsidRPr="00377AD0">
              <w:rPr>
                <w:rFonts w:ascii="Times New Roman" w:hAnsi="Times New Roman" w:cs="Times New Roman"/>
              </w:rPr>
              <w:t xml:space="preserve"> штрафных санкций производится в порядке, установленном Договором.</w:t>
            </w:r>
          </w:p>
          <w:p w14:paraId="68A7B517" w14:textId="77777777" w:rsidR="00031B39" w:rsidRPr="00377AD0" w:rsidRDefault="00031B39" w:rsidP="00031B39">
            <w:pPr>
              <w:pStyle w:val="af6"/>
              <w:numPr>
                <w:ilvl w:val="0"/>
                <w:numId w:val="27"/>
              </w:numPr>
              <w:autoSpaceDE w:val="0"/>
              <w:autoSpaceDN w:val="0"/>
              <w:adjustRightInd w:val="0"/>
              <w:ind w:left="0"/>
              <w:contextualSpacing w:val="0"/>
              <w:jc w:val="center"/>
              <w:rPr>
                <w:rFonts w:ascii="Times New Roman" w:hAnsi="Times New Roman" w:cs="Times New Roman"/>
                <w:b/>
                <w:i/>
              </w:rPr>
            </w:pPr>
            <w:r w:rsidRPr="00377AD0">
              <w:rPr>
                <w:rFonts w:ascii="Times New Roman" w:hAnsi="Times New Roman" w:cs="Times New Roman"/>
                <w:b/>
              </w:rPr>
              <w:t>Заключительные положения</w:t>
            </w:r>
          </w:p>
          <w:p w14:paraId="04DB1C09" w14:textId="77777777" w:rsidR="00031B39" w:rsidRPr="00382119" w:rsidRDefault="00031B39" w:rsidP="00031B39">
            <w:pPr>
              <w:pStyle w:val="af6"/>
              <w:numPr>
                <w:ilvl w:val="1"/>
                <w:numId w:val="27"/>
              </w:numPr>
              <w:tabs>
                <w:tab w:val="left" w:pos="1080"/>
              </w:tabs>
              <w:autoSpaceDE w:val="0"/>
              <w:autoSpaceDN w:val="0"/>
              <w:adjustRightInd w:val="0"/>
              <w:ind w:left="0" w:firstLine="567"/>
              <w:contextualSpacing w:val="0"/>
              <w:jc w:val="both"/>
              <w:rPr>
                <w:rFonts w:ascii="Times New Roman" w:hAnsi="Times New Roman" w:cs="Times New Roman"/>
                <w:b/>
                <w:i/>
              </w:rPr>
            </w:pPr>
            <w:r w:rsidRPr="00377AD0">
              <w:rPr>
                <w:rFonts w:ascii="Times New Roman" w:hAnsi="Times New Roman" w:cs="Times New Roman"/>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3AD9A1DD" w14:textId="77777777" w:rsidR="00382119" w:rsidRPr="00377AD0" w:rsidRDefault="00382119" w:rsidP="00382119">
            <w:pPr>
              <w:pStyle w:val="af6"/>
              <w:tabs>
                <w:tab w:val="left" w:pos="1080"/>
              </w:tabs>
              <w:autoSpaceDE w:val="0"/>
              <w:autoSpaceDN w:val="0"/>
              <w:adjustRightInd w:val="0"/>
              <w:ind w:left="567"/>
              <w:contextualSpacing w:val="0"/>
              <w:jc w:val="both"/>
              <w:rPr>
                <w:rFonts w:ascii="Times New Roman" w:hAnsi="Times New Roman" w:cs="Times New Roman"/>
                <w:b/>
                <w:i/>
              </w:rPr>
            </w:pPr>
          </w:p>
          <w:p w14:paraId="64CF2F3A" w14:textId="77777777" w:rsidR="00031B39" w:rsidRPr="00377AD0" w:rsidRDefault="00031B39" w:rsidP="00031B39">
            <w:pPr>
              <w:pStyle w:val="af6"/>
              <w:numPr>
                <w:ilvl w:val="0"/>
                <w:numId w:val="27"/>
              </w:numPr>
              <w:autoSpaceDE w:val="0"/>
              <w:autoSpaceDN w:val="0"/>
              <w:adjustRightInd w:val="0"/>
              <w:ind w:left="0" w:hanging="357"/>
              <w:contextualSpacing w:val="0"/>
              <w:jc w:val="center"/>
              <w:rPr>
                <w:rFonts w:ascii="Times New Roman" w:hAnsi="Times New Roman" w:cs="Times New Roman"/>
                <w:b/>
              </w:rPr>
            </w:pPr>
            <w:r w:rsidRPr="00377AD0">
              <w:rPr>
                <w:rFonts w:ascii="Times New Roman" w:hAnsi="Times New Roman" w:cs="Times New Roman"/>
                <w:b/>
              </w:rPr>
              <w:t>Подписи Сторон</w:t>
            </w:r>
          </w:p>
          <w:p w14:paraId="33601BC8" w14:textId="77777777" w:rsidR="00A15700" w:rsidRPr="00144F99" w:rsidRDefault="00A15700" w:rsidP="00A15700">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 xml:space="preserve">Генеральный директор                                       </w:t>
            </w:r>
            <w:r>
              <w:rPr>
                <w:rFonts w:ascii="Times New Roman" w:hAnsi="Times New Roman" w:cs="Times New Roman"/>
                <w:bCs/>
                <w:color w:val="auto"/>
              </w:rPr>
              <w:t>Д</w:t>
            </w:r>
            <w:r w:rsidRPr="00144F99">
              <w:rPr>
                <w:rFonts w:ascii="Times New Roman" w:hAnsi="Times New Roman" w:cs="Times New Roman"/>
                <w:bCs/>
                <w:color w:val="auto"/>
              </w:rPr>
              <w:t xml:space="preserve">иректор </w:t>
            </w:r>
          </w:p>
          <w:p w14:paraId="091693C9" w14:textId="49FB64B5" w:rsidR="00A15700" w:rsidRDefault="00A15700" w:rsidP="00A15700">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ООО «Разрез Кирбинский».                              ООО «</w:t>
            </w:r>
            <w:r w:rsidR="00382119">
              <w:rPr>
                <w:rFonts w:ascii="Times New Roman" w:eastAsia="Times New Roman" w:hAnsi="Times New Roman" w:cs="Times New Roman"/>
                <w:color w:val="35383B"/>
                <w:lang w:bidi="ar-SA"/>
              </w:rPr>
              <w:t>_________________</w:t>
            </w:r>
            <w:r w:rsidRPr="00144F99">
              <w:rPr>
                <w:rFonts w:ascii="Times New Roman" w:hAnsi="Times New Roman" w:cs="Times New Roman"/>
                <w:bCs/>
                <w:color w:val="auto"/>
              </w:rPr>
              <w:t>»</w:t>
            </w:r>
          </w:p>
          <w:p w14:paraId="42304E7A" w14:textId="77777777" w:rsidR="00A15700" w:rsidRPr="00144F99" w:rsidRDefault="00A15700" w:rsidP="00A15700">
            <w:pPr>
              <w:jc w:val="both"/>
              <w:rPr>
                <w:rFonts w:ascii="Times New Roman" w:hAnsi="Times New Roman" w:cs="Times New Roman"/>
                <w:bCs/>
                <w:color w:val="auto"/>
              </w:rPr>
            </w:pPr>
          </w:p>
          <w:p w14:paraId="523F6A99" w14:textId="28063D24" w:rsidR="00A15700" w:rsidRDefault="00A15700" w:rsidP="00A15700">
            <w:pPr>
              <w:pStyle w:val="30"/>
              <w:shd w:val="clear" w:color="auto" w:fill="auto"/>
              <w:tabs>
                <w:tab w:val="left" w:pos="426"/>
                <w:tab w:val="left" w:pos="3198"/>
                <w:tab w:val="left" w:pos="8805"/>
              </w:tabs>
              <w:spacing w:line="360" w:lineRule="exact"/>
              <w:jc w:val="both"/>
            </w:pPr>
            <w:r w:rsidRPr="002511E3">
              <w:rPr>
                <w:b w:val="0"/>
                <w:color w:val="auto"/>
                <w:sz w:val="24"/>
                <w:szCs w:val="24"/>
              </w:rPr>
              <w:t xml:space="preserve">       ___________________</w:t>
            </w:r>
            <w:r w:rsidR="00B46C1F">
              <w:rPr>
                <w:b w:val="0"/>
                <w:color w:val="auto"/>
                <w:sz w:val="24"/>
                <w:szCs w:val="24"/>
              </w:rPr>
              <w:t>В</w:t>
            </w:r>
            <w:r w:rsidRPr="002511E3">
              <w:rPr>
                <w:b w:val="0"/>
                <w:color w:val="auto"/>
                <w:sz w:val="24"/>
                <w:szCs w:val="24"/>
              </w:rPr>
              <w:t xml:space="preserve">.В. </w:t>
            </w:r>
            <w:r w:rsidR="00B46C1F">
              <w:rPr>
                <w:b w:val="0"/>
                <w:color w:val="auto"/>
                <w:sz w:val="24"/>
                <w:szCs w:val="24"/>
              </w:rPr>
              <w:t>Сидоров</w:t>
            </w:r>
            <w:r w:rsidRPr="002511E3">
              <w:rPr>
                <w:b w:val="0"/>
                <w:color w:val="auto"/>
                <w:sz w:val="24"/>
                <w:szCs w:val="24"/>
              </w:rPr>
              <w:t xml:space="preserve">          </w:t>
            </w:r>
            <w:r w:rsidR="00F9393E">
              <w:rPr>
                <w:b w:val="0"/>
                <w:color w:val="auto"/>
                <w:sz w:val="24"/>
                <w:szCs w:val="24"/>
              </w:rPr>
              <w:t xml:space="preserve">        </w:t>
            </w:r>
            <w:r w:rsidRPr="002511E3">
              <w:rPr>
                <w:b w:val="0"/>
                <w:color w:val="auto"/>
                <w:sz w:val="24"/>
                <w:szCs w:val="24"/>
              </w:rPr>
              <w:t>___________________</w:t>
            </w:r>
            <w:r>
              <w:rPr>
                <w:b w:val="0"/>
                <w:color w:val="auto"/>
                <w:sz w:val="24"/>
                <w:szCs w:val="24"/>
              </w:rPr>
              <w:t xml:space="preserve"> </w:t>
            </w:r>
          </w:p>
          <w:p w14:paraId="65E945F9" w14:textId="77777777" w:rsidR="00A15700" w:rsidRPr="00144F99" w:rsidRDefault="00A15700" w:rsidP="00A15700">
            <w:pPr>
              <w:jc w:val="both"/>
              <w:rPr>
                <w:rFonts w:ascii="Times New Roman" w:hAnsi="Times New Roman" w:cs="Times New Roman"/>
                <w:bCs/>
                <w:color w:val="auto"/>
              </w:rPr>
            </w:pPr>
          </w:p>
          <w:p w14:paraId="5FF44EAA" w14:textId="77777777" w:rsidR="00031B39" w:rsidRPr="00377AD0" w:rsidRDefault="00031B39" w:rsidP="003E506D">
            <w:pPr>
              <w:rPr>
                <w:rFonts w:ascii="Times New Roman" w:hAnsi="Times New Roman" w:cs="Times New Roman"/>
              </w:rPr>
            </w:pPr>
          </w:p>
          <w:p w14:paraId="3A7AAC85" w14:textId="77777777" w:rsidR="00031B39" w:rsidRPr="00377AD0" w:rsidRDefault="00031B39" w:rsidP="003E506D">
            <w:pPr>
              <w:jc w:val="right"/>
              <w:rPr>
                <w:rFonts w:ascii="Times New Roman" w:hAnsi="Times New Roman" w:cs="Times New Roman"/>
              </w:rPr>
            </w:pPr>
          </w:p>
          <w:p w14:paraId="0F393F37" w14:textId="77777777" w:rsidR="00031B39" w:rsidRPr="00377AD0" w:rsidRDefault="00031B39" w:rsidP="003E506D">
            <w:pPr>
              <w:jc w:val="right"/>
              <w:rPr>
                <w:rFonts w:ascii="Times New Roman" w:hAnsi="Times New Roman" w:cs="Times New Roman"/>
              </w:rPr>
            </w:pPr>
          </w:p>
          <w:p w14:paraId="223ACCBE" w14:textId="77777777" w:rsidR="00031B39" w:rsidRPr="00377AD0" w:rsidRDefault="00031B39" w:rsidP="003E506D">
            <w:pPr>
              <w:jc w:val="right"/>
              <w:rPr>
                <w:rFonts w:ascii="Times New Roman" w:hAnsi="Times New Roman" w:cs="Times New Roman"/>
              </w:rPr>
            </w:pPr>
          </w:p>
          <w:p w14:paraId="44CD4B7F" w14:textId="77777777" w:rsidR="00031B39" w:rsidRPr="00377AD0" w:rsidRDefault="00031B39" w:rsidP="003E506D">
            <w:pPr>
              <w:jc w:val="right"/>
              <w:rPr>
                <w:rFonts w:ascii="Times New Roman" w:hAnsi="Times New Roman" w:cs="Times New Roman"/>
              </w:rPr>
            </w:pPr>
          </w:p>
          <w:p w14:paraId="12D62300" w14:textId="77777777" w:rsidR="00031B39" w:rsidRPr="00377AD0" w:rsidRDefault="00031B39" w:rsidP="003E506D">
            <w:pPr>
              <w:jc w:val="right"/>
              <w:rPr>
                <w:rFonts w:ascii="Times New Roman" w:hAnsi="Times New Roman" w:cs="Times New Roman"/>
              </w:rPr>
            </w:pPr>
          </w:p>
          <w:p w14:paraId="3C098500" w14:textId="77777777" w:rsidR="00031B39" w:rsidRPr="00377AD0" w:rsidRDefault="00031B39" w:rsidP="003E506D">
            <w:pPr>
              <w:jc w:val="right"/>
              <w:rPr>
                <w:rFonts w:ascii="Times New Roman" w:hAnsi="Times New Roman" w:cs="Times New Roman"/>
              </w:rPr>
            </w:pPr>
          </w:p>
          <w:p w14:paraId="54402E36" w14:textId="77777777" w:rsidR="00031B39" w:rsidRPr="00377AD0" w:rsidRDefault="00031B39" w:rsidP="003E506D">
            <w:pPr>
              <w:jc w:val="right"/>
              <w:rPr>
                <w:rFonts w:ascii="Times New Roman" w:hAnsi="Times New Roman" w:cs="Times New Roman"/>
              </w:rPr>
            </w:pPr>
          </w:p>
          <w:p w14:paraId="3D39A5F5" w14:textId="77777777" w:rsidR="00031B39" w:rsidRDefault="00031B39" w:rsidP="003E506D">
            <w:pPr>
              <w:jc w:val="right"/>
              <w:rPr>
                <w:rFonts w:ascii="Times New Roman" w:hAnsi="Times New Roman" w:cs="Times New Roman"/>
              </w:rPr>
            </w:pPr>
          </w:p>
          <w:p w14:paraId="50DFCBDC" w14:textId="77777777" w:rsidR="008457BD" w:rsidRDefault="008457BD" w:rsidP="003E506D">
            <w:pPr>
              <w:jc w:val="right"/>
              <w:rPr>
                <w:rFonts w:ascii="Times New Roman" w:hAnsi="Times New Roman" w:cs="Times New Roman"/>
              </w:rPr>
            </w:pPr>
          </w:p>
          <w:p w14:paraId="75591B49" w14:textId="77777777" w:rsidR="008457BD" w:rsidRDefault="008457BD" w:rsidP="003E506D">
            <w:pPr>
              <w:jc w:val="right"/>
              <w:rPr>
                <w:rFonts w:ascii="Times New Roman" w:hAnsi="Times New Roman" w:cs="Times New Roman"/>
              </w:rPr>
            </w:pPr>
          </w:p>
          <w:p w14:paraId="0F438645" w14:textId="017AB569" w:rsidR="008457BD" w:rsidRDefault="008457BD" w:rsidP="003E506D">
            <w:pPr>
              <w:jc w:val="right"/>
              <w:rPr>
                <w:rFonts w:ascii="Times New Roman" w:hAnsi="Times New Roman" w:cs="Times New Roman"/>
              </w:rPr>
            </w:pPr>
          </w:p>
          <w:p w14:paraId="5B8E3BC9" w14:textId="0BF09DC4" w:rsidR="005C60B8" w:rsidRDefault="005C60B8" w:rsidP="003E506D">
            <w:pPr>
              <w:jc w:val="right"/>
              <w:rPr>
                <w:rFonts w:ascii="Times New Roman" w:hAnsi="Times New Roman" w:cs="Times New Roman"/>
              </w:rPr>
            </w:pPr>
          </w:p>
          <w:p w14:paraId="28E11CCE" w14:textId="6C40AA0C" w:rsidR="005C60B8" w:rsidRDefault="005C60B8" w:rsidP="003E506D">
            <w:pPr>
              <w:jc w:val="right"/>
              <w:rPr>
                <w:rFonts w:ascii="Times New Roman" w:hAnsi="Times New Roman" w:cs="Times New Roman"/>
              </w:rPr>
            </w:pPr>
          </w:p>
          <w:p w14:paraId="07C88892" w14:textId="0F382D96" w:rsidR="005C60B8" w:rsidRDefault="005C60B8" w:rsidP="003E506D">
            <w:pPr>
              <w:jc w:val="right"/>
              <w:rPr>
                <w:rFonts w:ascii="Times New Roman" w:hAnsi="Times New Roman" w:cs="Times New Roman"/>
              </w:rPr>
            </w:pPr>
          </w:p>
          <w:p w14:paraId="793986F7" w14:textId="10F723AE" w:rsidR="005C60B8" w:rsidRDefault="005C60B8" w:rsidP="003E506D">
            <w:pPr>
              <w:jc w:val="right"/>
              <w:rPr>
                <w:rFonts w:ascii="Times New Roman" w:hAnsi="Times New Roman" w:cs="Times New Roman"/>
              </w:rPr>
            </w:pPr>
          </w:p>
          <w:p w14:paraId="742076DE" w14:textId="42803C94" w:rsidR="005C60B8" w:rsidRDefault="005C60B8" w:rsidP="003E506D">
            <w:pPr>
              <w:jc w:val="right"/>
              <w:rPr>
                <w:rFonts w:ascii="Times New Roman" w:hAnsi="Times New Roman" w:cs="Times New Roman"/>
              </w:rPr>
            </w:pPr>
          </w:p>
          <w:p w14:paraId="4CA0C631" w14:textId="781E741E" w:rsidR="005C60B8" w:rsidRDefault="005C60B8" w:rsidP="003E506D">
            <w:pPr>
              <w:jc w:val="right"/>
              <w:rPr>
                <w:rFonts w:ascii="Times New Roman" w:hAnsi="Times New Roman" w:cs="Times New Roman"/>
              </w:rPr>
            </w:pPr>
          </w:p>
          <w:p w14:paraId="43599C35" w14:textId="593E9503" w:rsidR="005C60B8" w:rsidRDefault="005C60B8" w:rsidP="003E506D">
            <w:pPr>
              <w:jc w:val="right"/>
              <w:rPr>
                <w:rFonts w:ascii="Times New Roman" w:hAnsi="Times New Roman" w:cs="Times New Roman"/>
              </w:rPr>
            </w:pPr>
          </w:p>
          <w:p w14:paraId="50E78408" w14:textId="49CC4A9A" w:rsidR="005C60B8" w:rsidRDefault="005C60B8" w:rsidP="003E506D">
            <w:pPr>
              <w:jc w:val="right"/>
              <w:rPr>
                <w:rFonts w:ascii="Times New Roman" w:hAnsi="Times New Roman" w:cs="Times New Roman"/>
              </w:rPr>
            </w:pPr>
          </w:p>
          <w:p w14:paraId="3D56E1EB" w14:textId="30394937" w:rsidR="005C60B8" w:rsidRDefault="005C60B8" w:rsidP="003E506D">
            <w:pPr>
              <w:jc w:val="right"/>
              <w:rPr>
                <w:rFonts w:ascii="Times New Roman" w:hAnsi="Times New Roman" w:cs="Times New Roman"/>
              </w:rPr>
            </w:pPr>
          </w:p>
          <w:p w14:paraId="20BA8140" w14:textId="490B0901" w:rsidR="005C60B8" w:rsidRDefault="005C60B8" w:rsidP="003E506D">
            <w:pPr>
              <w:jc w:val="right"/>
              <w:rPr>
                <w:rFonts w:ascii="Times New Roman" w:hAnsi="Times New Roman" w:cs="Times New Roman"/>
              </w:rPr>
            </w:pPr>
          </w:p>
          <w:p w14:paraId="4765559D" w14:textId="3A8B3BE8" w:rsidR="005C60B8" w:rsidRDefault="005C60B8" w:rsidP="003E506D">
            <w:pPr>
              <w:jc w:val="right"/>
              <w:rPr>
                <w:rFonts w:ascii="Times New Roman" w:hAnsi="Times New Roman" w:cs="Times New Roman"/>
              </w:rPr>
            </w:pPr>
          </w:p>
          <w:p w14:paraId="0A8604CF" w14:textId="1F3AC48A" w:rsidR="005C60B8" w:rsidRDefault="005C60B8" w:rsidP="003E506D">
            <w:pPr>
              <w:jc w:val="right"/>
              <w:rPr>
                <w:rFonts w:ascii="Times New Roman" w:hAnsi="Times New Roman" w:cs="Times New Roman"/>
              </w:rPr>
            </w:pPr>
          </w:p>
          <w:p w14:paraId="2C92ADA9" w14:textId="3CB6698E" w:rsidR="005C60B8" w:rsidRDefault="005C60B8" w:rsidP="003E506D">
            <w:pPr>
              <w:jc w:val="right"/>
              <w:rPr>
                <w:rFonts w:ascii="Times New Roman" w:hAnsi="Times New Roman" w:cs="Times New Roman"/>
              </w:rPr>
            </w:pPr>
          </w:p>
          <w:p w14:paraId="3CFC3318" w14:textId="3A7B85BC" w:rsidR="005C60B8" w:rsidRDefault="005C60B8" w:rsidP="003E506D">
            <w:pPr>
              <w:jc w:val="right"/>
              <w:rPr>
                <w:rFonts w:ascii="Times New Roman" w:hAnsi="Times New Roman" w:cs="Times New Roman"/>
              </w:rPr>
            </w:pPr>
          </w:p>
          <w:p w14:paraId="2FC644DB" w14:textId="246F1B25" w:rsidR="005C60B8" w:rsidRDefault="005C60B8" w:rsidP="003E506D">
            <w:pPr>
              <w:jc w:val="right"/>
              <w:rPr>
                <w:rFonts w:ascii="Times New Roman" w:hAnsi="Times New Roman" w:cs="Times New Roman"/>
              </w:rPr>
            </w:pPr>
          </w:p>
          <w:p w14:paraId="55711E1A" w14:textId="0DF4CEF3" w:rsidR="005C60B8" w:rsidRDefault="005C60B8" w:rsidP="003E506D">
            <w:pPr>
              <w:jc w:val="right"/>
              <w:rPr>
                <w:rFonts w:ascii="Times New Roman" w:hAnsi="Times New Roman" w:cs="Times New Roman"/>
              </w:rPr>
            </w:pPr>
          </w:p>
          <w:p w14:paraId="03B3EC44" w14:textId="6E3856F1" w:rsidR="005C60B8" w:rsidRDefault="005C60B8" w:rsidP="003E506D">
            <w:pPr>
              <w:jc w:val="right"/>
              <w:rPr>
                <w:rFonts w:ascii="Times New Roman" w:hAnsi="Times New Roman" w:cs="Times New Roman"/>
              </w:rPr>
            </w:pPr>
          </w:p>
          <w:p w14:paraId="026C5BE8" w14:textId="5DDDA715" w:rsidR="005C60B8" w:rsidRDefault="005C60B8" w:rsidP="003E506D">
            <w:pPr>
              <w:jc w:val="right"/>
              <w:rPr>
                <w:rFonts w:ascii="Times New Roman" w:hAnsi="Times New Roman" w:cs="Times New Roman"/>
              </w:rPr>
            </w:pPr>
          </w:p>
          <w:p w14:paraId="1B5FBE8D" w14:textId="3ABE4F69" w:rsidR="005C60B8" w:rsidRDefault="005C60B8" w:rsidP="003E506D">
            <w:pPr>
              <w:jc w:val="right"/>
              <w:rPr>
                <w:rFonts w:ascii="Times New Roman" w:hAnsi="Times New Roman" w:cs="Times New Roman"/>
              </w:rPr>
            </w:pPr>
          </w:p>
          <w:p w14:paraId="31F941B7" w14:textId="744A40F4" w:rsidR="005C60B8" w:rsidRDefault="005C60B8" w:rsidP="003E506D">
            <w:pPr>
              <w:jc w:val="right"/>
              <w:rPr>
                <w:rFonts w:ascii="Times New Roman" w:hAnsi="Times New Roman" w:cs="Times New Roman"/>
              </w:rPr>
            </w:pPr>
          </w:p>
          <w:p w14:paraId="5FAAB7AA" w14:textId="77777777" w:rsidR="005C60B8" w:rsidRPr="00377AD0" w:rsidRDefault="005C60B8" w:rsidP="003E506D">
            <w:pPr>
              <w:jc w:val="right"/>
              <w:rPr>
                <w:rFonts w:ascii="Times New Roman" w:hAnsi="Times New Roman" w:cs="Times New Roman"/>
              </w:rPr>
            </w:pPr>
          </w:p>
          <w:p w14:paraId="392E845F" w14:textId="77777777" w:rsidR="009F213F" w:rsidRDefault="009F213F" w:rsidP="0086392B">
            <w:pPr>
              <w:rPr>
                <w:rFonts w:ascii="Times New Roman" w:hAnsi="Times New Roman" w:cs="Times New Roman"/>
              </w:rPr>
            </w:pPr>
          </w:p>
          <w:p w14:paraId="7F00E7FB" w14:textId="77777777" w:rsidR="003C302B" w:rsidRDefault="003C302B" w:rsidP="003E506D">
            <w:pPr>
              <w:jc w:val="right"/>
              <w:rPr>
                <w:rFonts w:ascii="Times New Roman" w:hAnsi="Times New Roman" w:cs="Times New Roman"/>
              </w:rPr>
            </w:pPr>
          </w:p>
          <w:p w14:paraId="09C5DC51" w14:textId="67B5EB70" w:rsidR="005C60B8" w:rsidRDefault="00031B39" w:rsidP="0086392B">
            <w:pPr>
              <w:tabs>
                <w:tab w:val="left" w:pos="-7195"/>
              </w:tabs>
              <w:ind w:left="5140" w:right="-850"/>
              <w:jc w:val="both"/>
              <w:rPr>
                <w:rFonts w:ascii="Times New Roman" w:hAnsi="Times New Roman" w:cs="Times New Roman"/>
              </w:rPr>
            </w:pPr>
            <w:r w:rsidRPr="00377AD0">
              <w:rPr>
                <w:rFonts w:ascii="Times New Roman" w:hAnsi="Times New Roman" w:cs="Times New Roman"/>
              </w:rPr>
              <w:lastRenderedPageBreak/>
              <w:t>Приложение №</w:t>
            </w:r>
            <w:r w:rsidR="00F32743">
              <w:rPr>
                <w:rFonts w:ascii="Times New Roman" w:hAnsi="Times New Roman" w:cs="Times New Roman"/>
              </w:rPr>
              <w:t>9</w:t>
            </w:r>
            <w:r w:rsidR="005C60B8">
              <w:rPr>
                <w:rFonts w:ascii="Times New Roman" w:hAnsi="Times New Roman" w:cs="Times New Roman"/>
              </w:rPr>
              <w:t xml:space="preserve"> к договору на возмездное оказание </w:t>
            </w:r>
          </w:p>
          <w:p w14:paraId="06A1C65A" w14:textId="77777777" w:rsidR="005C60B8" w:rsidRDefault="005C60B8" w:rsidP="0086392B">
            <w:pPr>
              <w:tabs>
                <w:tab w:val="left" w:pos="-7195"/>
              </w:tabs>
              <w:ind w:left="5140" w:right="-850"/>
              <w:jc w:val="both"/>
              <w:rPr>
                <w:rFonts w:ascii="Times New Roman" w:hAnsi="Times New Roman" w:cs="Times New Roman"/>
              </w:rPr>
            </w:pPr>
            <w:r>
              <w:rPr>
                <w:rFonts w:ascii="Times New Roman" w:hAnsi="Times New Roman" w:cs="Times New Roman"/>
              </w:rPr>
              <w:t xml:space="preserve">услуг по техническому обслуживанию и ремонту </w:t>
            </w:r>
          </w:p>
          <w:p w14:paraId="35BB2637" w14:textId="47A34BB8" w:rsidR="005C60B8" w:rsidRDefault="005C60B8" w:rsidP="0086392B">
            <w:pPr>
              <w:tabs>
                <w:tab w:val="left" w:pos="-7195"/>
              </w:tabs>
              <w:ind w:left="5140" w:right="-850"/>
              <w:jc w:val="both"/>
              <w:rPr>
                <w:rFonts w:ascii="Times New Roman" w:hAnsi="Times New Roman" w:cs="Times New Roman"/>
              </w:rPr>
            </w:pPr>
            <w:r>
              <w:rPr>
                <w:rFonts w:ascii="Times New Roman" w:hAnsi="Times New Roman" w:cs="Times New Roman"/>
              </w:rPr>
              <w:t>№___________ от «__» _________202_</w:t>
            </w:r>
          </w:p>
          <w:p w14:paraId="09F811C6" w14:textId="77777777" w:rsidR="00031B39" w:rsidRDefault="00031B39" w:rsidP="003E506D">
            <w:pPr>
              <w:jc w:val="right"/>
              <w:rPr>
                <w:rFonts w:ascii="Times New Roman" w:hAnsi="Times New Roman" w:cs="Times New Roman"/>
              </w:rPr>
            </w:pPr>
          </w:p>
          <w:p w14:paraId="6C8FACD4" w14:textId="34995478" w:rsidR="00992CE5" w:rsidRPr="0086392B" w:rsidRDefault="00992CE5" w:rsidP="003E506D">
            <w:pPr>
              <w:jc w:val="right"/>
              <w:rPr>
                <w:rFonts w:ascii="Times New Roman" w:hAnsi="Times New Roman" w:cs="Times New Roman"/>
              </w:rPr>
            </w:pPr>
          </w:p>
        </w:tc>
      </w:tr>
      <w:tr w:rsidR="00031B39" w:rsidRPr="00377AD0" w14:paraId="54CCE9B9" w14:textId="77777777" w:rsidTr="0086392B">
        <w:trPr>
          <w:trHeight w:val="571"/>
        </w:trPr>
        <w:tc>
          <w:tcPr>
            <w:tcW w:w="11199" w:type="dxa"/>
            <w:gridSpan w:val="2"/>
          </w:tcPr>
          <w:p w14:paraId="1B81639B" w14:textId="77777777" w:rsidR="003C302B" w:rsidRDefault="00031B39" w:rsidP="003E506D">
            <w:pPr>
              <w:pStyle w:val="1"/>
              <w:keepNext w:val="0"/>
              <w:keepLines w:val="0"/>
              <w:widowControl w:val="0"/>
              <w:spacing w:before="0" w:line="264" w:lineRule="auto"/>
              <w:jc w:val="center"/>
              <w:rPr>
                <w:rStyle w:val="10"/>
                <w:rFonts w:ascii="Times New Roman" w:hAnsi="Times New Roman" w:cs="Times New Roman"/>
                <w:b/>
                <w:bCs/>
                <w:color w:val="auto"/>
                <w:sz w:val="24"/>
                <w:szCs w:val="24"/>
              </w:rPr>
            </w:pPr>
            <w:r w:rsidRPr="002F1DA0">
              <w:rPr>
                <w:rStyle w:val="10"/>
                <w:rFonts w:ascii="Times New Roman" w:hAnsi="Times New Roman" w:cs="Times New Roman"/>
                <w:b/>
                <w:bCs/>
                <w:color w:val="auto"/>
                <w:sz w:val="24"/>
                <w:szCs w:val="24"/>
              </w:rPr>
              <w:lastRenderedPageBreak/>
              <w:t xml:space="preserve">Соглашение о соблюдении </w:t>
            </w:r>
            <w:r w:rsidR="0043001D" w:rsidRPr="0043001D">
              <w:rPr>
                <w:rStyle w:val="10"/>
                <w:rFonts w:ascii="Times New Roman" w:hAnsi="Times New Roman" w:cs="Times New Roman"/>
                <w:b/>
                <w:bCs/>
                <w:color w:val="auto"/>
                <w:sz w:val="24"/>
                <w:szCs w:val="24"/>
              </w:rPr>
              <w:t>Исполнител</w:t>
            </w:r>
            <w:r w:rsidR="0043001D">
              <w:rPr>
                <w:rStyle w:val="10"/>
                <w:rFonts w:ascii="Times New Roman" w:hAnsi="Times New Roman" w:cs="Times New Roman"/>
                <w:b/>
                <w:bCs/>
                <w:color w:val="auto"/>
                <w:sz w:val="24"/>
                <w:szCs w:val="24"/>
              </w:rPr>
              <w:t>ем</w:t>
            </w:r>
            <w:r w:rsidRPr="002F1DA0">
              <w:rPr>
                <w:rStyle w:val="10"/>
                <w:rFonts w:ascii="Times New Roman" w:hAnsi="Times New Roman" w:cs="Times New Roman"/>
                <w:b/>
                <w:bCs/>
                <w:color w:val="auto"/>
                <w:sz w:val="24"/>
                <w:szCs w:val="24"/>
              </w:rPr>
              <w:t xml:space="preserve"> требований </w:t>
            </w:r>
          </w:p>
          <w:p w14:paraId="40F3C371" w14:textId="4DD6F50B" w:rsidR="00031B39" w:rsidRPr="002F1DA0" w:rsidRDefault="00031B39" w:rsidP="003E506D">
            <w:pPr>
              <w:pStyle w:val="1"/>
              <w:keepNext w:val="0"/>
              <w:keepLines w:val="0"/>
              <w:widowControl w:val="0"/>
              <w:spacing w:before="0" w:line="264" w:lineRule="auto"/>
              <w:jc w:val="center"/>
              <w:rPr>
                <w:rStyle w:val="10"/>
                <w:rFonts w:ascii="Times New Roman" w:hAnsi="Times New Roman" w:cs="Times New Roman"/>
                <w:b/>
                <w:bCs/>
                <w:color w:val="auto"/>
                <w:sz w:val="24"/>
                <w:szCs w:val="24"/>
              </w:rPr>
            </w:pPr>
            <w:r w:rsidRPr="002F1DA0">
              <w:rPr>
                <w:rStyle w:val="10"/>
                <w:rFonts w:ascii="Times New Roman" w:hAnsi="Times New Roman" w:cs="Times New Roman"/>
                <w:b/>
                <w:bCs/>
                <w:color w:val="auto"/>
                <w:sz w:val="24"/>
                <w:szCs w:val="24"/>
              </w:rPr>
              <w:t>в области антитеррористической безопасности</w:t>
            </w:r>
          </w:p>
          <w:p w14:paraId="11212837" w14:textId="791B3BDA" w:rsidR="002F1DA0" w:rsidRDefault="002F1DA0" w:rsidP="002F1DA0">
            <w:pPr>
              <w:rPr>
                <w:rFonts w:ascii="Times New Roman" w:hAnsi="Times New Roman" w:cs="Times New Roman"/>
              </w:rPr>
            </w:pPr>
            <w:r>
              <w:rPr>
                <w:rFonts w:ascii="Times New Roman" w:hAnsi="Times New Roman" w:cs="Times New Roman"/>
              </w:rPr>
              <w:t>г.</w:t>
            </w:r>
            <w:r w:rsidR="00F44AFA">
              <w:rPr>
                <w:rFonts w:ascii="Times New Roman" w:hAnsi="Times New Roman" w:cs="Times New Roman"/>
              </w:rPr>
              <w:t xml:space="preserve"> </w:t>
            </w:r>
            <w:r w:rsidR="0043001D">
              <w:rPr>
                <w:rFonts w:ascii="Times New Roman" w:hAnsi="Times New Roman" w:cs="Times New Roman"/>
              </w:rPr>
              <w:t>Абакан</w:t>
            </w:r>
            <w:r>
              <w:rPr>
                <w:rFonts w:ascii="Times New Roman" w:hAnsi="Times New Roman" w:cs="Times New Roman"/>
              </w:rPr>
              <w:t xml:space="preserve">                                                                                     </w:t>
            </w:r>
            <w:r w:rsidR="0043001D">
              <w:rPr>
                <w:rFonts w:ascii="Times New Roman" w:hAnsi="Times New Roman" w:cs="Times New Roman"/>
              </w:rPr>
              <w:t xml:space="preserve">                     </w:t>
            </w:r>
            <w:r>
              <w:rPr>
                <w:rFonts w:ascii="Times New Roman" w:hAnsi="Times New Roman" w:cs="Times New Roman"/>
              </w:rPr>
              <w:t xml:space="preserve">            </w:t>
            </w:r>
            <w:r w:rsidR="00806ED9">
              <w:rPr>
                <w:rFonts w:ascii="Times New Roman" w:hAnsi="Times New Roman" w:cs="Times New Roman"/>
              </w:rPr>
              <w:t xml:space="preserve">           </w:t>
            </w:r>
            <w:r>
              <w:rPr>
                <w:rFonts w:ascii="Times New Roman" w:hAnsi="Times New Roman" w:cs="Times New Roman"/>
              </w:rPr>
              <w:t xml:space="preserve"> «__» ______ 20</w:t>
            </w:r>
            <w:r w:rsidR="00382119">
              <w:rPr>
                <w:rFonts w:ascii="Times New Roman" w:hAnsi="Times New Roman" w:cs="Times New Roman"/>
              </w:rPr>
              <w:t>2</w:t>
            </w:r>
            <w:r w:rsidR="00BF3C69">
              <w:rPr>
                <w:rFonts w:ascii="Times New Roman" w:hAnsi="Times New Roman" w:cs="Times New Roman"/>
              </w:rPr>
              <w:t>__</w:t>
            </w:r>
            <w:r>
              <w:rPr>
                <w:rFonts w:ascii="Times New Roman" w:hAnsi="Times New Roman" w:cs="Times New Roman"/>
              </w:rPr>
              <w:t>г.</w:t>
            </w:r>
          </w:p>
          <w:p w14:paraId="53668B4C" w14:textId="77777777" w:rsidR="002F1DA0" w:rsidRPr="00377AD0" w:rsidRDefault="002F1DA0" w:rsidP="002F1DA0">
            <w:pPr>
              <w:rPr>
                <w:rFonts w:ascii="Times New Roman" w:hAnsi="Times New Roman" w:cs="Times New Roman"/>
              </w:rPr>
            </w:pPr>
          </w:p>
          <w:p w14:paraId="2F379EC1" w14:textId="3968BC73" w:rsidR="0043001D" w:rsidRPr="00377AD0" w:rsidRDefault="0043001D" w:rsidP="0043001D">
            <w:pPr>
              <w:ind w:firstLine="567"/>
              <w:jc w:val="both"/>
              <w:rPr>
                <w:rFonts w:ascii="Times New Roman" w:hAnsi="Times New Roman" w:cs="Times New Roman"/>
              </w:rPr>
            </w:pPr>
            <w:r w:rsidRPr="00377AD0">
              <w:rPr>
                <w:rFonts w:ascii="Times New Roman" w:hAnsi="Times New Roman" w:cs="Times New Roman"/>
              </w:rPr>
              <w:t>Общество с ограниченной ответственностью «</w:t>
            </w:r>
            <w:r w:rsidRPr="00EC23B9">
              <w:rPr>
                <w:rFonts w:ascii="Times New Roman" w:hAnsi="Times New Roman" w:cs="Times New Roman"/>
              </w:rPr>
              <w:t>Разрез Кирбинский</w:t>
            </w:r>
            <w:r w:rsidRPr="00377AD0">
              <w:rPr>
                <w:rFonts w:ascii="Times New Roman" w:hAnsi="Times New Roman" w:cs="Times New Roman"/>
              </w:rPr>
              <w:t xml:space="preserve">», именуемое в дальнейшем </w:t>
            </w:r>
            <w:r w:rsidRPr="00377AD0">
              <w:rPr>
                <w:rFonts w:ascii="Times New Roman" w:hAnsi="Times New Roman" w:cs="Times New Roman"/>
                <w:b/>
              </w:rPr>
              <w:t>«</w:t>
            </w:r>
            <w:r w:rsidRPr="00377AD0">
              <w:rPr>
                <w:rFonts w:ascii="Times New Roman" w:hAnsi="Times New Roman" w:cs="Times New Roman"/>
              </w:rPr>
              <w:t xml:space="preserve">Заказчик», в лице </w:t>
            </w:r>
            <w:r w:rsidR="002F28FE" w:rsidRPr="00382119">
              <w:rPr>
                <w:rFonts w:ascii="Times New Roman" w:hAnsi="Times New Roman" w:cs="Times New Roman"/>
                <w:color w:val="000000" w:themeColor="text1"/>
              </w:rPr>
              <w:t>Г</w:t>
            </w:r>
            <w:r>
              <w:rPr>
                <w:rFonts w:ascii="Times New Roman" w:hAnsi="Times New Roman" w:cs="Times New Roman"/>
              </w:rPr>
              <w:t xml:space="preserve">енерального </w:t>
            </w:r>
            <w:r w:rsidRPr="00377AD0">
              <w:rPr>
                <w:rFonts w:ascii="Times New Roman" w:hAnsi="Times New Roman" w:cs="Times New Roman"/>
              </w:rPr>
              <w:t xml:space="preserve">директора </w:t>
            </w:r>
            <w:r w:rsidR="00732DB9">
              <w:rPr>
                <w:rFonts w:ascii="Times New Roman" w:hAnsi="Times New Roman" w:cs="Times New Roman"/>
              </w:rPr>
              <w:t>Сидорова Валерия Викторовича</w:t>
            </w:r>
            <w:r w:rsidRPr="00377AD0">
              <w:rPr>
                <w:rFonts w:ascii="Times New Roman" w:hAnsi="Times New Roman" w:cs="Times New Roman"/>
              </w:rPr>
              <w:t xml:space="preserve">, действующего на основании </w:t>
            </w:r>
            <w:r w:rsidR="00F44AFA">
              <w:rPr>
                <w:rFonts w:ascii="Times New Roman" w:hAnsi="Times New Roman" w:cs="Times New Roman"/>
              </w:rPr>
              <w:t>Устава, с одной стороны</w:t>
            </w:r>
            <w:r w:rsidRPr="00377AD0">
              <w:rPr>
                <w:rFonts w:ascii="Times New Roman" w:hAnsi="Times New Roman" w:cs="Times New Roman"/>
              </w:rPr>
              <w:t xml:space="preserve">, и </w:t>
            </w:r>
          </w:p>
          <w:p w14:paraId="03D21B52" w14:textId="6DE5CE21" w:rsidR="0043001D" w:rsidRPr="00377AD0" w:rsidRDefault="0043001D" w:rsidP="0043001D">
            <w:pPr>
              <w:autoSpaceDE w:val="0"/>
              <w:autoSpaceDN w:val="0"/>
              <w:adjustRightInd w:val="0"/>
              <w:ind w:firstLine="567"/>
              <w:jc w:val="both"/>
              <w:rPr>
                <w:rFonts w:ascii="Times New Roman" w:hAnsi="Times New Roman" w:cs="Times New Roman"/>
              </w:rPr>
            </w:pPr>
            <w:r w:rsidRPr="00377AD0">
              <w:rPr>
                <w:rFonts w:ascii="Times New Roman" w:hAnsi="Times New Roman" w:cs="Times New Roman"/>
              </w:rPr>
              <w:t>Общество с ограниченной ответственностью «</w:t>
            </w:r>
            <w:r w:rsidR="00382119">
              <w:rPr>
                <w:rFonts w:ascii="Times New Roman" w:hAnsi="Times New Roman" w:cs="Times New Roman"/>
              </w:rPr>
              <w:t>__________________</w:t>
            </w:r>
            <w:r w:rsidRPr="00377AD0">
              <w:rPr>
                <w:rFonts w:ascii="Times New Roman" w:hAnsi="Times New Roman" w:cs="Times New Roman"/>
              </w:rPr>
              <w:t>», именуемое в дальнейшем «</w:t>
            </w:r>
            <w:r>
              <w:rPr>
                <w:rFonts w:ascii="Times New Roman" w:hAnsi="Times New Roman" w:cs="Times New Roman"/>
              </w:rPr>
              <w:t>Исполнитель</w:t>
            </w:r>
            <w:r w:rsidRPr="00377AD0">
              <w:rPr>
                <w:rFonts w:ascii="Times New Roman" w:hAnsi="Times New Roman" w:cs="Times New Roman"/>
              </w:rPr>
              <w:t xml:space="preserve">», в лице директора </w:t>
            </w:r>
            <w:r w:rsidR="00382119">
              <w:rPr>
                <w:rFonts w:ascii="Times New Roman" w:hAnsi="Times New Roman" w:cs="Times New Roman"/>
              </w:rPr>
              <w:t>____________________</w:t>
            </w:r>
            <w:r w:rsidRPr="00CF59D7">
              <w:rPr>
                <w:rFonts w:ascii="Times New Roman" w:hAnsi="Times New Roman" w:cs="Times New Roman"/>
              </w:rPr>
              <w:t>, действующего на основании Устава</w:t>
            </w:r>
            <w:r w:rsidRPr="00377AD0">
              <w:rPr>
                <w:rFonts w:ascii="Times New Roman" w:hAnsi="Times New Roman" w:cs="Times New Roman"/>
              </w:rPr>
              <w:t xml:space="preserve">, с другой стороны, заключили настоящее соглашение (далее – «Соглашение») к договору № </w:t>
            </w:r>
            <w:r>
              <w:rPr>
                <w:rFonts w:ascii="Times New Roman" w:hAnsi="Times New Roman" w:cs="Times New Roman"/>
              </w:rPr>
              <w:t>_______________</w:t>
            </w:r>
            <w:r w:rsidRPr="00377AD0">
              <w:rPr>
                <w:rFonts w:ascii="Times New Roman" w:hAnsi="Times New Roman" w:cs="Times New Roman"/>
              </w:rPr>
              <w:t xml:space="preserve"> (далее – «Договор») о нижеследующем:</w:t>
            </w:r>
          </w:p>
          <w:p w14:paraId="7819932C" w14:textId="77777777" w:rsidR="00031B39" w:rsidRPr="00377AD0" w:rsidRDefault="00031B39" w:rsidP="003E506D">
            <w:pPr>
              <w:autoSpaceDE w:val="0"/>
              <w:autoSpaceDN w:val="0"/>
              <w:adjustRightInd w:val="0"/>
              <w:ind w:firstLine="567"/>
              <w:jc w:val="both"/>
              <w:rPr>
                <w:rFonts w:ascii="Times New Roman" w:hAnsi="Times New Roman" w:cs="Times New Roman"/>
              </w:rPr>
            </w:pPr>
          </w:p>
          <w:p w14:paraId="082FE5B7" w14:textId="77777777" w:rsidR="00031B39" w:rsidRPr="00377AD0" w:rsidRDefault="00031B39" w:rsidP="00031B39">
            <w:pPr>
              <w:pStyle w:val="af6"/>
              <w:numPr>
                <w:ilvl w:val="0"/>
                <w:numId w:val="31"/>
              </w:numPr>
              <w:autoSpaceDE w:val="0"/>
              <w:autoSpaceDN w:val="0"/>
              <w:adjustRightInd w:val="0"/>
              <w:ind w:left="0"/>
              <w:jc w:val="center"/>
              <w:rPr>
                <w:rFonts w:ascii="Times New Roman" w:hAnsi="Times New Roman" w:cs="Times New Roman"/>
              </w:rPr>
            </w:pPr>
            <w:r w:rsidRPr="00377AD0">
              <w:rPr>
                <w:rFonts w:ascii="Times New Roman" w:hAnsi="Times New Roman" w:cs="Times New Roman"/>
                <w:b/>
              </w:rPr>
              <w:t>Основные положения</w:t>
            </w:r>
          </w:p>
          <w:p w14:paraId="308C5228" w14:textId="2421AC3F" w:rsidR="00031B39" w:rsidRPr="00377AD0" w:rsidRDefault="002863D8"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bookmarkStart w:id="37" w:name="_Ref518652607"/>
            <w:r w:rsidRPr="00382119">
              <w:rPr>
                <w:rFonts w:ascii="Times New Roman" w:hAnsi="Times New Roman" w:cs="Times New Roman"/>
                <w:color w:val="000000" w:themeColor="text1"/>
              </w:rPr>
              <w:t xml:space="preserve">На территории Заказчика </w:t>
            </w:r>
            <w:r w:rsidR="0043001D" w:rsidRPr="00382119">
              <w:rPr>
                <w:rFonts w:ascii="Times New Roman" w:hAnsi="Times New Roman" w:cs="Times New Roman"/>
                <w:color w:val="000000" w:themeColor="text1"/>
              </w:rPr>
              <w:t>Исполнитель</w:t>
            </w:r>
            <w:r w:rsidR="00031B39" w:rsidRPr="00382119">
              <w:rPr>
                <w:rFonts w:ascii="Times New Roman" w:hAnsi="Times New Roman" w:cs="Times New Roman"/>
                <w:color w:val="000000" w:themeColor="text1"/>
              </w:rPr>
              <w:t xml:space="preserve"> несет ответственность за соблюдение всех нормативно-правовых актов </w:t>
            </w:r>
            <w:r w:rsidRPr="00382119">
              <w:rPr>
                <w:rFonts w:ascii="Times New Roman" w:hAnsi="Times New Roman" w:cs="Times New Roman"/>
                <w:color w:val="000000" w:themeColor="text1"/>
              </w:rPr>
              <w:t xml:space="preserve">РФ </w:t>
            </w:r>
            <w:r w:rsidR="00031B39" w:rsidRPr="00377AD0">
              <w:rPr>
                <w:rFonts w:ascii="Times New Roman" w:hAnsi="Times New Roman" w:cs="Times New Roman"/>
              </w:rPr>
              <w:t xml:space="preserve">в области антитеррористической безопасности и требований пропускного и внутриобьектового режимов </w:t>
            </w:r>
            <w:r w:rsidRPr="00382119">
              <w:rPr>
                <w:rFonts w:ascii="Times New Roman" w:hAnsi="Times New Roman" w:cs="Times New Roman"/>
                <w:color w:val="000000" w:themeColor="text1"/>
              </w:rPr>
              <w:t>Заказчика</w:t>
            </w:r>
            <w:r>
              <w:rPr>
                <w:rFonts w:ascii="Times New Roman" w:hAnsi="Times New Roman" w:cs="Times New Roman"/>
              </w:rPr>
              <w:t xml:space="preserve"> </w:t>
            </w:r>
            <w:r w:rsidR="00031B39" w:rsidRPr="00377AD0">
              <w:rPr>
                <w:rFonts w:ascii="Times New Roman" w:hAnsi="Times New Roman" w:cs="Times New Roman"/>
              </w:rPr>
              <w:t xml:space="preserve">своими работниками, а также привлеченными </w:t>
            </w:r>
            <w:r w:rsidR="0043001D">
              <w:rPr>
                <w:rFonts w:ascii="Times New Roman" w:hAnsi="Times New Roman" w:cs="Times New Roman"/>
              </w:rPr>
              <w:t>Исполнителем</w:t>
            </w:r>
            <w:r w:rsidR="00031B39" w:rsidRPr="00377AD0">
              <w:rPr>
                <w:rFonts w:ascii="Times New Roman" w:hAnsi="Times New Roman" w:cs="Times New Roman"/>
              </w:rPr>
              <w:t xml:space="preserve"> Субподрядными организациями.</w:t>
            </w:r>
            <w:bookmarkEnd w:id="37"/>
          </w:p>
          <w:p w14:paraId="1238969C" w14:textId="63E8C879" w:rsidR="00031B39" w:rsidRPr="00377AD0" w:rsidRDefault="00031B39" w:rsidP="003E506D">
            <w:pPr>
              <w:tabs>
                <w:tab w:val="left" w:pos="1080"/>
                <w:tab w:val="num" w:pos="1811"/>
              </w:tabs>
              <w:jc w:val="both"/>
              <w:rPr>
                <w:rFonts w:ascii="Times New Roman" w:hAnsi="Times New Roman" w:cs="Times New Roman"/>
                <w:b/>
                <w:i/>
              </w:rPr>
            </w:pPr>
            <w:r w:rsidRPr="00377AD0">
              <w:rPr>
                <w:rFonts w:ascii="Times New Roman" w:hAnsi="Times New Roman" w:cs="Times New Roman"/>
              </w:rPr>
              <w:t xml:space="preserve">При этом ответственность за ненадлежащее исполнение обязательств Субподрядными организациями по настоящему Соглашению полностью возлагается на </w:t>
            </w:r>
            <w:r w:rsidR="0043001D">
              <w:rPr>
                <w:rFonts w:ascii="Times New Roman" w:hAnsi="Times New Roman" w:cs="Times New Roman"/>
              </w:rPr>
              <w:t>Исполнителя</w:t>
            </w:r>
            <w:r w:rsidRPr="00377AD0">
              <w:rPr>
                <w:rFonts w:ascii="Times New Roman" w:hAnsi="Times New Roman" w:cs="Times New Roman"/>
              </w:rPr>
              <w:t>, включая оплату штрафных санкций, предусмотренных Договором.</w:t>
            </w:r>
          </w:p>
          <w:p w14:paraId="1FF69C7D" w14:textId="79906AFE"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При провед</w:t>
            </w:r>
            <w:r w:rsidR="00372672">
              <w:rPr>
                <w:rFonts w:ascii="Times New Roman" w:hAnsi="Times New Roman" w:cs="Times New Roman"/>
              </w:rPr>
              <w:t>ении Работ на Объекте Заказчика</w:t>
            </w:r>
            <w:r w:rsidRPr="00377AD0">
              <w:rPr>
                <w:rFonts w:ascii="Times New Roman" w:hAnsi="Times New Roman" w:cs="Times New Roman"/>
                <w:spacing w:val="3"/>
              </w:rPr>
              <w:t xml:space="preserve"> </w:t>
            </w:r>
            <w:r w:rsidR="0043001D">
              <w:rPr>
                <w:rFonts w:ascii="Times New Roman" w:hAnsi="Times New Roman" w:cs="Times New Roman"/>
              </w:rPr>
              <w:t>Исполнитель</w:t>
            </w:r>
            <w:r w:rsidRPr="00377AD0">
              <w:rPr>
                <w:rFonts w:ascii="Times New Roman" w:hAnsi="Times New Roman" w:cs="Times New Roman"/>
              </w:rPr>
              <w:t xml:space="preserve">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377AD0">
              <w:rPr>
                <w:rFonts w:ascii="Times New Roman" w:hAnsi="Times New Roman" w:cs="Times New Roman"/>
                <w:b/>
              </w:rPr>
              <w:t>АТБ</w:t>
            </w:r>
            <w:r w:rsidRPr="00377AD0">
              <w:rPr>
                <w:rFonts w:ascii="Times New Roman" w:hAnsi="Times New Roman" w:cs="Times New Roman"/>
              </w:rPr>
              <w:t xml:space="preserve">»), а также требования локальных нормативных </w:t>
            </w:r>
            <w:r w:rsidRPr="00382119">
              <w:rPr>
                <w:rFonts w:ascii="Times New Roman" w:hAnsi="Times New Roman" w:cs="Times New Roman"/>
                <w:color w:val="000000" w:themeColor="text1"/>
              </w:rPr>
              <w:t xml:space="preserve">актов </w:t>
            </w:r>
            <w:r w:rsidR="003E506D" w:rsidRPr="00382119">
              <w:rPr>
                <w:rFonts w:ascii="Times New Roman" w:hAnsi="Times New Roman" w:cs="Times New Roman"/>
                <w:color w:val="000000" w:themeColor="text1"/>
              </w:rPr>
              <w:t>Заказчика</w:t>
            </w:r>
            <w:r w:rsidRPr="00382119">
              <w:rPr>
                <w:rFonts w:ascii="Times New Roman" w:hAnsi="Times New Roman" w:cs="Times New Roman"/>
                <w:color w:val="000000" w:themeColor="text1"/>
              </w:rPr>
              <w:t xml:space="preserve"> </w:t>
            </w:r>
            <w:r w:rsidRPr="00377AD0">
              <w:rPr>
                <w:rFonts w:ascii="Times New Roman" w:hAnsi="Times New Roman" w:cs="Times New Roman"/>
              </w:rPr>
              <w:t>(далее – «</w:t>
            </w:r>
            <w:r w:rsidRPr="00377AD0">
              <w:rPr>
                <w:rFonts w:ascii="Times New Roman" w:hAnsi="Times New Roman" w:cs="Times New Roman"/>
                <w:b/>
              </w:rPr>
              <w:t>ЛНА</w:t>
            </w:r>
            <w:r w:rsidRPr="00377AD0">
              <w:rPr>
                <w:rFonts w:ascii="Times New Roman" w:hAnsi="Times New Roman" w:cs="Times New Roman"/>
              </w:rPr>
              <w:t>»).</w:t>
            </w:r>
          </w:p>
          <w:p w14:paraId="52DE3BA1" w14:textId="6113886F" w:rsidR="00031B39" w:rsidRPr="00377AD0" w:rsidRDefault="00031B39" w:rsidP="003E506D">
            <w:pPr>
              <w:tabs>
                <w:tab w:val="left" w:pos="1080"/>
                <w:tab w:val="num" w:pos="1811"/>
              </w:tabs>
              <w:jc w:val="both"/>
              <w:rPr>
                <w:rFonts w:ascii="Times New Roman" w:hAnsi="Times New Roman" w:cs="Times New Roman"/>
                <w:b/>
                <w:i/>
              </w:rPr>
            </w:pPr>
            <w:r w:rsidRPr="00377AD0">
              <w:rPr>
                <w:rFonts w:ascii="Times New Roman" w:hAnsi="Times New Roman" w:cs="Times New Roman"/>
              </w:rPr>
              <w:t xml:space="preserve">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w:t>
            </w:r>
            <w:r w:rsidR="0043001D">
              <w:rPr>
                <w:rFonts w:ascii="Times New Roman" w:hAnsi="Times New Roman" w:cs="Times New Roman"/>
              </w:rPr>
              <w:t>Исполнителем</w:t>
            </w:r>
            <w:r w:rsidRPr="00377AD0">
              <w:rPr>
                <w:rFonts w:ascii="Times New Roman" w:hAnsi="Times New Roman" w:cs="Times New Roman"/>
              </w:rPr>
              <w:t xml:space="preserve"> и его Субподрядчиками.</w:t>
            </w:r>
          </w:p>
          <w:p w14:paraId="32A26F9F" w14:textId="7BFD2B7B"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bookmarkStart w:id="38" w:name="_Ref518652622"/>
            <w:r w:rsidRPr="00377AD0">
              <w:rPr>
                <w:rFonts w:ascii="Times New Roman" w:hAnsi="Times New Roman" w:cs="Times New Roman"/>
              </w:rPr>
              <w:t xml:space="preserve">В случае нарушения </w:t>
            </w:r>
            <w:r w:rsidR="0043001D">
              <w:rPr>
                <w:rFonts w:ascii="Times New Roman" w:hAnsi="Times New Roman" w:cs="Times New Roman"/>
              </w:rPr>
              <w:t>Исполнителем</w:t>
            </w:r>
            <w:r w:rsidRPr="00377AD0">
              <w:rPr>
                <w:rFonts w:ascii="Times New Roman" w:hAnsi="Times New Roman" w:cs="Times New Roman"/>
              </w:rPr>
              <w:t xml:space="preserve"> и/или Субподрядной организацией действующего законодательства либо ЛНА Заказчика в области АТБ, Заказчик вправе отказаться от исполнения Договора в порядке, предусмотренном Договором.</w:t>
            </w:r>
            <w:bookmarkEnd w:id="38"/>
          </w:p>
          <w:p w14:paraId="1CA10254" w14:textId="5B5F2411"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Заказчик оставляет за собой право проводить контрольные проверки соблюдения требований настоящего Соглашения на участках и объектах выполнения Работ. Результаты проверок будут предоставлены </w:t>
            </w:r>
            <w:r w:rsidR="0043001D">
              <w:rPr>
                <w:rFonts w:ascii="Times New Roman" w:hAnsi="Times New Roman" w:cs="Times New Roman"/>
              </w:rPr>
              <w:t>Исполнителю</w:t>
            </w:r>
            <w:r w:rsidRPr="00377AD0">
              <w:rPr>
                <w:rFonts w:ascii="Times New Roman" w:hAnsi="Times New Roman" w:cs="Times New Roman"/>
              </w:rPr>
              <w:t>,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67E302A4"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0AE93B47" w14:textId="77777777" w:rsidR="00031B39" w:rsidRPr="00377AD0" w:rsidRDefault="00031B39" w:rsidP="00031B39">
            <w:pPr>
              <w:pStyle w:val="af6"/>
              <w:numPr>
                <w:ilvl w:val="0"/>
                <w:numId w:val="31"/>
              </w:numPr>
              <w:tabs>
                <w:tab w:val="left" w:pos="284"/>
              </w:tabs>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Основные требования в области антитеррористической безопасности</w:t>
            </w:r>
          </w:p>
          <w:p w14:paraId="3093C346" w14:textId="10A35688" w:rsidR="00031B39" w:rsidRPr="00377AD0" w:rsidRDefault="0043001D"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должен иметь все предусмотренные законодательством разрешительные документы на осуществляемые им виды деятельности. </w:t>
            </w:r>
          </w:p>
          <w:p w14:paraId="2FB71BEA" w14:textId="32D897E4" w:rsidR="00031B39" w:rsidRPr="00377AD0" w:rsidRDefault="0043001D" w:rsidP="003E506D">
            <w:pPr>
              <w:tabs>
                <w:tab w:val="left" w:pos="900"/>
              </w:tabs>
              <w:jc w:val="both"/>
              <w:rPr>
                <w:rFonts w:ascii="Times New Roman" w:hAnsi="Times New Roman" w:cs="Times New Roman"/>
              </w:rPr>
            </w:pPr>
            <w:r>
              <w:rPr>
                <w:rFonts w:ascii="Times New Roman" w:hAnsi="Times New Roman" w:cs="Times New Roman"/>
              </w:rPr>
              <w:t>Исполнитель</w:t>
            </w:r>
            <w:r w:rsidR="00031B39" w:rsidRPr="00377AD0">
              <w:rPr>
                <w:rFonts w:ascii="Times New Roman" w:hAnsi="Times New Roman" w:cs="Times New Roman"/>
              </w:rPr>
              <w:t xml:space="preserve"> в полном объеме несет ответственность за безопасное выполнение работ Субподрядной организацией.</w:t>
            </w:r>
          </w:p>
          <w:p w14:paraId="1EB69E6D" w14:textId="3B7B8786" w:rsidR="00031B39" w:rsidRPr="00382119" w:rsidRDefault="00286C7C"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color w:val="000000" w:themeColor="text1"/>
              </w:rPr>
            </w:pPr>
            <w:r w:rsidRPr="00382119">
              <w:rPr>
                <w:rFonts w:ascii="Times New Roman" w:hAnsi="Times New Roman" w:cs="Times New Roman"/>
                <w:color w:val="000000" w:themeColor="text1"/>
              </w:rPr>
              <w:t xml:space="preserve">При заключении Договора </w:t>
            </w:r>
            <w:r w:rsidR="0043001D" w:rsidRPr="00382119">
              <w:rPr>
                <w:rFonts w:ascii="Times New Roman" w:hAnsi="Times New Roman" w:cs="Times New Roman"/>
                <w:color w:val="000000" w:themeColor="text1"/>
              </w:rPr>
              <w:t>Исполнитель</w:t>
            </w:r>
            <w:r w:rsidR="00031B39" w:rsidRPr="00382119">
              <w:rPr>
                <w:rFonts w:ascii="Times New Roman" w:hAnsi="Times New Roman" w:cs="Times New Roman"/>
                <w:color w:val="000000" w:themeColor="text1"/>
              </w:rPr>
              <w:t xml:space="preserve"> обязан:</w:t>
            </w:r>
          </w:p>
          <w:p w14:paraId="0D0B0270" w14:textId="0EA3AC2B" w:rsidR="00286C7C" w:rsidRPr="00382119" w:rsidRDefault="00286C7C" w:rsidP="00286C7C">
            <w:pPr>
              <w:pStyle w:val="af6"/>
              <w:tabs>
                <w:tab w:val="left" w:pos="426"/>
              </w:tabs>
              <w:autoSpaceDE w:val="0"/>
              <w:autoSpaceDN w:val="0"/>
              <w:adjustRightInd w:val="0"/>
              <w:ind w:left="0"/>
              <w:contextualSpacing w:val="0"/>
              <w:jc w:val="both"/>
              <w:rPr>
                <w:rFonts w:ascii="Times New Roman" w:hAnsi="Times New Roman" w:cs="Times New Roman"/>
                <w:color w:val="000000" w:themeColor="text1"/>
              </w:rPr>
            </w:pPr>
            <w:r w:rsidRPr="00382119">
              <w:rPr>
                <w:rFonts w:ascii="Times New Roman" w:hAnsi="Times New Roman" w:cs="Times New Roman"/>
                <w:color w:val="000000" w:themeColor="text1"/>
              </w:rPr>
              <w:t xml:space="preserve">- предоставить Заказчику списки своих работников и работников Субподрядчиков, </w:t>
            </w:r>
            <w:r w:rsidR="00165F65" w:rsidRPr="00382119">
              <w:rPr>
                <w:rFonts w:ascii="Times New Roman" w:hAnsi="Times New Roman" w:cs="Times New Roman"/>
                <w:color w:val="000000" w:themeColor="text1"/>
              </w:rPr>
              <w:t xml:space="preserve">привлекаемых для выполнения Работ на территории Заказчика, </w:t>
            </w:r>
            <w:r w:rsidRPr="00382119">
              <w:rPr>
                <w:rFonts w:ascii="Times New Roman" w:hAnsi="Times New Roman" w:cs="Times New Roman"/>
                <w:color w:val="000000" w:themeColor="text1"/>
              </w:rPr>
              <w:t>содержащие ФИО, должность</w:t>
            </w:r>
            <w:r w:rsidR="00165F65" w:rsidRPr="00382119">
              <w:rPr>
                <w:rFonts w:ascii="Times New Roman" w:hAnsi="Times New Roman" w:cs="Times New Roman"/>
                <w:color w:val="000000" w:themeColor="text1"/>
              </w:rPr>
              <w:t>. К спискам в обязательном порядке прилагаются копии 2 и 3 страниц паспортов граждан РФ или копии разрешений на работу иностранных граждан.</w:t>
            </w:r>
          </w:p>
          <w:p w14:paraId="5D4AD0DE" w14:textId="693DF058" w:rsidR="00165F65" w:rsidRPr="00382119" w:rsidRDefault="00165F65" w:rsidP="00286C7C">
            <w:pPr>
              <w:pStyle w:val="af6"/>
              <w:tabs>
                <w:tab w:val="left" w:pos="426"/>
              </w:tabs>
              <w:autoSpaceDE w:val="0"/>
              <w:autoSpaceDN w:val="0"/>
              <w:adjustRightInd w:val="0"/>
              <w:ind w:left="0"/>
              <w:contextualSpacing w:val="0"/>
              <w:jc w:val="both"/>
              <w:rPr>
                <w:rFonts w:ascii="Times New Roman" w:hAnsi="Times New Roman" w:cs="Times New Roman"/>
                <w:color w:val="000000" w:themeColor="text1"/>
              </w:rPr>
            </w:pPr>
            <w:r w:rsidRPr="00382119">
              <w:rPr>
                <w:rFonts w:ascii="Times New Roman" w:hAnsi="Times New Roman" w:cs="Times New Roman"/>
                <w:color w:val="000000" w:themeColor="text1"/>
              </w:rPr>
              <w:t xml:space="preserve">- исключить доступ на территорию Заказчика для выполнения работ своих работников и работников Субподрядчиков, состоящих на учете в учреждениях органов здравоохранения по поводу психического заболевания, алкоголизма или наркомании.  </w:t>
            </w:r>
          </w:p>
          <w:p w14:paraId="1F5E295A" w14:textId="3704BA09" w:rsidR="00031B39" w:rsidRPr="00165F65" w:rsidRDefault="00165F65" w:rsidP="00165F65">
            <w:pPr>
              <w:tabs>
                <w:tab w:val="left" w:pos="284"/>
              </w:tabs>
              <w:autoSpaceDE w:val="0"/>
              <w:autoSpaceDN w:val="0"/>
              <w:adjustRightInd w:val="0"/>
              <w:jc w:val="both"/>
              <w:rPr>
                <w:rFonts w:ascii="Times New Roman" w:hAnsi="Times New Roman" w:cs="Times New Roman"/>
                <w:b/>
                <w:i/>
              </w:rPr>
            </w:pPr>
            <w:r w:rsidRPr="00382119">
              <w:rPr>
                <w:rFonts w:ascii="Times New Roman" w:hAnsi="Times New Roman" w:cs="Times New Roman"/>
                <w:color w:val="000000" w:themeColor="text1"/>
              </w:rPr>
              <w:t xml:space="preserve">- </w:t>
            </w:r>
            <w:r w:rsidR="00031B39" w:rsidRPr="00382119">
              <w:rPr>
                <w:rFonts w:ascii="Times New Roman" w:hAnsi="Times New Roman" w:cs="Times New Roman"/>
                <w:color w:val="000000" w:themeColor="text1"/>
              </w:rPr>
              <w:t>согласовывать с</w:t>
            </w:r>
            <w:r w:rsidR="003E506D" w:rsidRPr="00382119">
              <w:rPr>
                <w:rFonts w:ascii="Times New Roman" w:hAnsi="Times New Roman" w:cs="Times New Roman"/>
                <w:color w:val="000000" w:themeColor="text1"/>
              </w:rPr>
              <w:t>о Службой безопасности</w:t>
            </w:r>
            <w:r w:rsidR="00031B39" w:rsidRPr="00382119">
              <w:rPr>
                <w:rFonts w:ascii="Times New Roman" w:hAnsi="Times New Roman" w:cs="Times New Roman"/>
                <w:color w:val="000000" w:themeColor="text1"/>
              </w:rPr>
              <w:t xml:space="preserve"> изменения списка </w:t>
            </w:r>
            <w:r w:rsidR="00031B39" w:rsidRPr="00165F65">
              <w:rPr>
                <w:rFonts w:ascii="Times New Roman" w:hAnsi="Times New Roman" w:cs="Times New Roman"/>
              </w:rPr>
              <w:t>лиц, привлекаемых для выполнения Работ.</w:t>
            </w:r>
          </w:p>
          <w:p w14:paraId="7A6533E3" w14:textId="5A67CA68" w:rsidR="00031B39" w:rsidRPr="00382119"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color w:val="000000" w:themeColor="text1"/>
              </w:rPr>
            </w:pPr>
            <w:r w:rsidRPr="00377AD0">
              <w:rPr>
                <w:rFonts w:ascii="Times New Roman" w:hAnsi="Times New Roman" w:cs="Times New Roman"/>
              </w:rPr>
              <w:t xml:space="preserve">Представители </w:t>
            </w:r>
            <w:r w:rsidR="0043001D">
              <w:rPr>
                <w:rFonts w:ascii="Times New Roman" w:hAnsi="Times New Roman" w:cs="Times New Roman"/>
              </w:rPr>
              <w:t>Исполнителя</w:t>
            </w:r>
            <w:r w:rsidRPr="00377AD0">
              <w:rPr>
                <w:rFonts w:ascii="Times New Roman" w:hAnsi="Times New Roman" w:cs="Times New Roman"/>
              </w:rPr>
              <w:t xml:space="preserve"> в области АТБ, работники </w:t>
            </w:r>
            <w:r w:rsidR="0043001D">
              <w:rPr>
                <w:rFonts w:ascii="Times New Roman" w:hAnsi="Times New Roman" w:cs="Times New Roman"/>
              </w:rPr>
              <w:t>Исполнителя</w:t>
            </w:r>
            <w:r w:rsidRPr="00377AD0">
              <w:rPr>
                <w:rFonts w:ascii="Times New Roman" w:hAnsi="Times New Roman" w:cs="Times New Roman"/>
              </w:rPr>
              <w:t xml:space="preserve"> и Субподрядной организации </w:t>
            </w:r>
            <w:r w:rsidRPr="00377AD0">
              <w:rPr>
                <w:rFonts w:ascii="Times New Roman" w:hAnsi="Times New Roman" w:cs="Times New Roman"/>
              </w:rPr>
              <w:lastRenderedPageBreak/>
              <w:t xml:space="preserve">должны иметь соответствующие документы/удостоверения, а также пропуск на территорию Заказчика и обязаны предъявлять их </w:t>
            </w:r>
            <w:r w:rsidRPr="00382119">
              <w:rPr>
                <w:rFonts w:ascii="Times New Roman" w:hAnsi="Times New Roman" w:cs="Times New Roman"/>
                <w:color w:val="000000" w:themeColor="text1"/>
              </w:rPr>
              <w:t>работникам</w:t>
            </w:r>
            <w:r w:rsidR="003E506D" w:rsidRPr="00382119">
              <w:rPr>
                <w:rFonts w:ascii="Times New Roman" w:hAnsi="Times New Roman" w:cs="Times New Roman"/>
                <w:color w:val="000000" w:themeColor="text1"/>
              </w:rPr>
              <w:t xml:space="preserve"> охраны</w:t>
            </w:r>
            <w:r w:rsidRPr="00382119">
              <w:rPr>
                <w:rFonts w:ascii="Times New Roman" w:hAnsi="Times New Roman" w:cs="Times New Roman"/>
                <w:color w:val="000000" w:themeColor="text1"/>
              </w:rPr>
              <w:t xml:space="preserve"> Заказчика,</w:t>
            </w:r>
            <w:r w:rsidR="00434439" w:rsidRPr="00382119">
              <w:rPr>
                <w:rFonts w:ascii="Times New Roman" w:hAnsi="Times New Roman" w:cs="Times New Roman"/>
                <w:color w:val="000000" w:themeColor="text1"/>
              </w:rPr>
              <w:t xml:space="preserve"> иным представителям Заказчика, </w:t>
            </w:r>
            <w:r w:rsidRPr="00382119">
              <w:rPr>
                <w:rFonts w:ascii="Times New Roman" w:hAnsi="Times New Roman" w:cs="Times New Roman"/>
                <w:color w:val="000000" w:themeColor="text1"/>
              </w:rPr>
              <w:t>уполномоченным осуществлять контроль за соблюдением правил АТБ.</w:t>
            </w:r>
          </w:p>
          <w:p w14:paraId="178495A3" w14:textId="17F35E9C" w:rsidR="00031B39" w:rsidRPr="00382119"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color w:val="000000" w:themeColor="text1"/>
              </w:rPr>
            </w:pPr>
            <w:r w:rsidRPr="00382119">
              <w:rPr>
                <w:rFonts w:ascii="Times New Roman" w:hAnsi="Times New Roman" w:cs="Times New Roman"/>
                <w:color w:val="000000" w:themeColor="text1"/>
              </w:rPr>
              <w:t xml:space="preserve">Персонал </w:t>
            </w:r>
            <w:r w:rsidR="0043001D" w:rsidRPr="00382119">
              <w:rPr>
                <w:rFonts w:ascii="Times New Roman" w:hAnsi="Times New Roman" w:cs="Times New Roman"/>
                <w:color w:val="000000" w:themeColor="text1"/>
              </w:rPr>
              <w:t xml:space="preserve">Исполнителя </w:t>
            </w:r>
            <w:r w:rsidRPr="00382119">
              <w:rPr>
                <w:rFonts w:ascii="Times New Roman" w:hAnsi="Times New Roman" w:cs="Times New Roman"/>
                <w:color w:val="000000" w:themeColor="text1"/>
              </w:rPr>
              <w:t xml:space="preserve">до начала Работ должен </w:t>
            </w:r>
            <w:r w:rsidR="00165F65" w:rsidRPr="00382119">
              <w:rPr>
                <w:rFonts w:ascii="Times New Roman" w:hAnsi="Times New Roman" w:cs="Times New Roman"/>
                <w:color w:val="000000" w:themeColor="text1"/>
              </w:rPr>
              <w:t>ознакомиться с ЛНА Заказчика в области</w:t>
            </w:r>
            <w:r w:rsidRPr="00382119">
              <w:rPr>
                <w:rFonts w:ascii="Times New Roman" w:hAnsi="Times New Roman" w:cs="Times New Roman"/>
                <w:color w:val="000000" w:themeColor="text1"/>
              </w:rPr>
              <w:t xml:space="preserve"> АТБ.</w:t>
            </w:r>
          </w:p>
          <w:p w14:paraId="546D3F97" w14:textId="5FEEF6D0" w:rsidR="00031B39" w:rsidRPr="00377AD0" w:rsidRDefault="0043001D" w:rsidP="00031B39">
            <w:pPr>
              <w:pStyle w:val="af6"/>
              <w:numPr>
                <w:ilvl w:val="1"/>
                <w:numId w:val="31"/>
              </w:numPr>
              <w:tabs>
                <w:tab w:val="left" w:pos="0"/>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и Субподрядные организации, привлеченные </w:t>
            </w:r>
            <w:r>
              <w:rPr>
                <w:rFonts w:ascii="Times New Roman" w:hAnsi="Times New Roman" w:cs="Times New Roman"/>
              </w:rPr>
              <w:t>Исполнител</w:t>
            </w:r>
            <w:r w:rsidR="00A668BC">
              <w:rPr>
                <w:rFonts w:ascii="Times New Roman" w:hAnsi="Times New Roman" w:cs="Times New Roman"/>
              </w:rPr>
              <w:t>ем</w:t>
            </w:r>
            <w:r w:rsidR="00031B39" w:rsidRPr="00377AD0">
              <w:rPr>
                <w:rFonts w:ascii="Times New Roman" w:hAnsi="Times New Roman" w:cs="Times New Roman"/>
              </w:rPr>
              <w:t>,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7E2D7897" w14:textId="2CA532B2" w:rsidR="00031B39" w:rsidRPr="00377AD0" w:rsidRDefault="00A668BC"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Исполнителю</w:t>
            </w:r>
            <w:r w:rsidR="00031B39" w:rsidRPr="00377AD0">
              <w:rPr>
                <w:rFonts w:ascii="Times New Roman" w:hAnsi="Times New Roman" w:cs="Times New Roman"/>
              </w:rPr>
              <w:t xml:space="preserve"> запрещается:</w:t>
            </w:r>
          </w:p>
          <w:p w14:paraId="6C2C0674" w14:textId="405CC101" w:rsidR="00031B39" w:rsidRPr="00382119" w:rsidRDefault="00D73AA1" w:rsidP="00D73AA1">
            <w:pPr>
              <w:pStyle w:val="af6"/>
              <w:tabs>
                <w:tab w:val="left" w:pos="284"/>
              </w:tabs>
              <w:autoSpaceDE w:val="0"/>
              <w:autoSpaceDN w:val="0"/>
              <w:adjustRightInd w:val="0"/>
              <w:ind w:left="0"/>
              <w:contextualSpacing w:val="0"/>
              <w:jc w:val="both"/>
              <w:rPr>
                <w:rFonts w:ascii="Times New Roman" w:hAnsi="Times New Roman" w:cs="Times New Roman"/>
                <w:b/>
                <w:i/>
                <w:color w:val="000000" w:themeColor="text1"/>
              </w:rPr>
            </w:pPr>
            <w:r>
              <w:rPr>
                <w:rFonts w:ascii="Times New Roman" w:hAnsi="Times New Roman" w:cs="Times New Roman"/>
              </w:rPr>
              <w:t xml:space="preserve">- </w:t>
            </w:r>
            <w:r w:rsidR="00031B39" w:rsidRPr="00377AD0">
              <w:rPr>
                <w:rFonts w:ascii="Times New Roman" w:hAnsi="Times New Roman" w:cs="Times New Roman"/>
              </w:rPr>
              <w:t xml:space="preserve">доставлять на территорию Заказчика </w:t>
            </w:r>
            <w:r w:rsidR="00031B39" w:rsidRPr="00382119">
              <w:rPr>
                <w:rFonts w:ascii="Times New Roman" w:hAnsi="Times New Roman" w:cs="Times New Roman"/>
                <w:color w:val="000000" w:themeColor="text1"/>
              </w:rPr>
              <w:t xml:space="preserve">посторонних лиц, а также </w:t>
            </w:r>
            <w:r w:rsidRPr="00382119">
              <w:rPr>
                <w:rFonts w:ascii="Times New Roman" w:hAnsi="Times New Roman" w:cs="Times New Roman"/>
                <w:color w:val="000000" w:themeColor="text1"/>
              </w:rPr>
              <w:t>товарно-материальные</w:t>
            </w:r>
            <w:r w:rsidR="00031B39" w:rsidRPr="00382119">
              <w:rPr>
                <w:rFonts w:ascii="Times New Roman" w:hAnsi="Times New Roman" w:cs="Times New Roman"/>
                <w:color w:val="000000" w:themeColor="text1"/>
              </w:rPr>
              <w:t xml:space="preserve"> </w:t>
            </w:r>
            <w:r w:rsidRPr="00382119">
              <w:rPr>
                <w:rFonts w:ascii="Times New Roman" w:hAnsi="Times New Roman" w:cs="Times New Roman"/>
                <w:color w:val="000000" w:themeColor="text1"/>
              </w:rPr>
              <w:t>ценности без соответствующих сопроводительных документов и разрешения Заказчика</w:t>
            </w:r>
            <w:r w:rsidR="00031B39" w:rsidRPr="00382119">
              <w:rPr>
                <w:rFonts w:ascii="Times New Roman" w:hAnsi="Times New Roman" w:cs="Times New Roman"/>
                <w:color w:val="000000" w:themeColor="text1"/>
              </w:rPr>
              <w:t>;</w:t>
            </w:r>
          </w:p>
          <w:p w14:paraId="5D24DA60" w14:textId="41651A82" w:rsidR="00031B39" w:rsidRPr="00382119" w:rsidRDefault="00D73AA1" w:rsidP="00D73AA1">
            <w:pPr>
              <w:pStyle w:val="af6"/>
              <w:tabs>
                <w:tab w:val="left" w:pos="284"/>
              </w:tabs>
              <w:autoSpaceDE w:val="0"/>
              <w:autoSpaceDN w:val="0"/>
              <w:adjustRightInd w:val="0"/>
              <w:ind w:left="0"/>
              <w:contextualSpacing w:val="0"/>
              <w:jc w:val="both"/>
              <w:rPr>
                <w:rFonts w:ascii="Times New Roman" w:hAnsi="Times New Roman" w:cs="Times New Roman"/>
                <w:b/>
                <w:i/>
                <w:color w:val="000000" w:themeColor="text1"/>
              </w:rPr>
            </w:pPr>
            <w:r w:rsidRPr="00382119">
              <w:rPr>
                <w:rFonts w:ascii="Times New Roman" w:hAnsi="Times New Roman" w:cs="Times New Roman"/>
                <w:color w:val="000000" w:themeColor="text1"/>
              </w:rPr>
              <w:t xml:space="preserve">- </w:t>
            </w:r>
            <w:r w:rsidR="00031B39" w:rsidRPr="00382119">
              <w:rPr>
                <w:rFonts w:ascii="Times New Roman" w:hAnsi="Times New Roman" w:cs="Times New Roman"/>
                <w:color w:val="000000" w:themeColor="text1"/>
              </w:rPr>
              <w:t>нарушать согласованный с Заказчиком маршрут движения, а также посещать объекты Заказчика за пределами территории производства Работ;</w:t>
            </w:r>
          </w:p>
          <w:p w14:paraId="69DA8E7B" w14:textId="148EF897" w:rsidR="00031B39" w:rsidRPr="00382119" w:rsidRDefault="00D73AA1" w:rsidP="00D73AA1">
            <w:pPr>
              <w:pStyle w:val="af6"/>
              <w:tabs>
                <w:tab w:val="left" w:pos="284"/>
              </w:tabs>
              <w:autoSpaceDE w:val="0"/>
              <w:autoSpaceDN w:val="0"/>
              <w:adjustRightInd w:val="0"/>
              <w:ind w:left="0"/>
              <w:contextualSpacing w:val="0"/>
              <w:jc w:val="both"/>
              <w:rPr>
                <w:rFonts w:ascii="Times New Roman" w:hAnsi="Times New Roman" w:cs="Times New Roman"/>
                <w:b/>
                <w:i/>
                <w:color w:val="000000" w:themeColor="text1"/>
              </w:rPr>
            </w:pPr>
            <w:r w:rsidRPr="00382119">
              <w:rPr>
                <w:rFonts w:ascii="Times New Roman" w:hAnsi="Times New Roman" w:cs="Times New Roman"/>
                <w:color w:val="000000" w:themeColor="text1"/>
              </w:rPr>
              <w:t xml:space="preserve">- </w:t>
            </w:r>
            <w:r w:rsidR="00031B39" w:rsidRPr="00382119">
              <w:rPr>
                <w:rFonts w:ascii="Times New Roman" w:hAnsi="Times New Roman" w:cs="Times New Roman"/>
                <w:color w:val="000000" w:themeColor="text1"/>
              </w:rPr>
              <w:t xml:space="preserve">без необходимости находиться </w:t>
            </w:r>
            <w:r w:rsidRPr="00382119">
              <w:rPr>
                <w:rFonts w:ascii="Times New Roman" w:hAnsi="Times New Roman" w:cs="Times New Roman"/>
                <w:color w:val="000000" w:themeColor="text1"/>
              </w:rPr>
              <w:t xml:space="preserve">за пределами территории производства Работ без сопровождения представителя Заказчика. </w:t>
            </w:r>
          </w:p>
          <w:p w14:paraId="42F9130E" w14:textId="77777777"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Отдельные требования</w:t>
            </w:r>
          </w:p>
          <w:p w14:paraId="685CE4F0" w14:textId="40A588CC" w:rsidR="00031B39" w:rsidRPr="00377AD0" w:rsidRDefault="00A668BC"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w:t>
            </w:r>
            <w:r>
              <w:rPr>
                <w:rFonts w:ascii="Times New Roman" w:hAnsi="Times New Roman" w:cs="Times New Roman"/>
              </w:rPr>
              <w:t>Исполнителем</w:t>
            </w:r>
            <w:r w:rsidR="00031B39" w:rsidRPr="00377AD0">
              <w:rPr>
                <w:rFonts w:ascii="Times New Roman" w:hAnsi="Times New Roman" w:cs="Times New Roman"/>
              </w:rPr>
              <w:t>.</w:t>
            </w:r>
          </w:p>
          <w:p w14:paraId="4EC7B7C2"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5EE16EE2" w14:textId="77777777"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Осведомленность</w:t>
            </w:r>
          </w:p>
          <w:p w14:paraId="0967B30A" w14:textId="038E6A29"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На момент заключения Договора </w:t>
            </w:r>
            <w:r w:rsidR="00A668BC">
              <w:rPr>
                <w:rFonts w:ascii="Times New Roman" w:hAnsi="Times New Roman" w:cs="Times New Roman"/>
              </w:rPr>
              <w:t>Исполнитель</w:t>
            </w:r>
            <w:r w:rsidRPr="00377AD0">
              <w:rPr>
                <w:rFonts w:ascii="Times New Roman" w:hAnsi="Times New Roman" w:cs="Times New Roman"/>
              </w:rPr>
              <w:t xml:space="preserve"> ознакомлен с ЛНА Заказчика в части, относящейся к деятельности </w:t>
            </w:r>
            <w:r w:rsidR="00A668BC">
              <w:rPr>
                <w:rFonts w:ascii="Times New Roman" w:hAnsi="Times New Roman" w:cs="Times New Roman"/>
              </w:rPr>
              <w:t>Исполнителя</w:t>
            </w:r>
            <w:r w:rsidRPr="00377AD0">
              <w:rPr>
                <w:rFonts w:ascii="Times New Roman" w:hAnsi="Times New Roman" w:cs="Times New Roman"/>
              </w:rPr>
              <w:t>.</w:t>
            </w:r>
          </w:p>
          <w:p w14:paraId="6A4C3F6D" w14:textId="4092B1A5"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В случае внесения Заказчиком изменений или дополнений в ЛНА, введения в действие новых ЛНА в области АТБ, </w:t>
            </w:r>
            <w:r w:rsidR="00A668BC">
              <w:rPr>
                <w:rFonts w:ascii="Times New Roman" w:hAnsi="Times New Roman" w:cs="Times New Roman"/>
              </w:rPr>
              <w:t>Исполнитель</w:t>
            </w:r>
            <w:r w:rsidRPr="00377AD0">
              <w:rPr>
                <w:rFonts w:ascii="Times New Roman" w:hAnsi="Times New Roman" w:cs="Times New Roman"/>
              </w:rPr>
              <w:t xml:space="preserve"> обязуется руководствоваться ЛНА, </w:t>
            </w:r>
            <w:hyperlink w:history="1"/>
            <w:r w:rsidRPr="00377AD0">
              <w:rPr>
                <w:rFonts w:ascii="Times New Roman" w:hAnsi="Times New Roman" w:cs="Times New Roman"/>
              </w:rPr>
              <w:t xml:space="preserve"> доведенными до его сведения.</w:t>
            </w:r>
          </w:p>
          <w:p w14:paraId="0A2A2CAA" w14:textId="178EEC16"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В целях выполнения требований настоящего Соглашения</w:t>
            </w:r>
            <w:r w:rsidRPr="00377AD0">
              <w:rPr>
                <w:rFonts w:ascii="Times New Roman" w:hAnsi="Times New Roman" w:cs="Times New Roman"/>
                <w:spacing w:val="3"/>
              </w:rPr>
              <w:t xml:space="preserve"> </w:t>
            </w:r>
            <w:r w:rsidR="00A668BC">
              <w:rPr>
                <w:rFonts w:ascii="Times New Roman" w:hAnsi="Times New Roman" w:cs="Times New Roman"/>
              </w:rPr>
              <w:t>Исполнитель</w:t>
            </w:r>
            <w:r w:rsidRPr="00377AD0">
              <w:rPr>
                <w:rFonts w:ascii="Times New Roman" w:hAnsi="Times New Roman" w:cs="Times New Roman"/>
              </w:rPr>
              <w:t xml:space="preserve"> обязан обеспечить участие своего представителя, в случае приглашения, в совещаниях по вопросам АТБ, проводимых Заказчиком.</w:t>
            </w:r>
          </w:p>
          <w:p w14:paraId="0F003719" w14:textId="227D62F0" w:rsidR="00031B39" w:rsidRPr="00377AD0" w:rsidRDefault="00A668BC"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Pr>
                <w:rFonts w:ascii="Times New Roman" w:hAnsi="Times New Roman" w:cs="Times New Roman"/>
              </w:rPr>
              <w:t>Исполнитель</w:t>
            </w:r>
            <w:r w:rsidR="00031B39" w:rsidRPr="00377AD0">
              <w:rPr>
                <w:rFonts w:ascii="Times New Roman" w:hAnsi="Times New Roman" w:cs="Times New Roman"/>
              </w:rPr>
              <w:t xml:space="preserve"> обязан ознакомить своих работников, а также работников Субподрядных организаций, привлекаемых </w:t>
            </w:r>
            <w:r w:rsidR="00434439">
              <w:rPr>
                <w:rFonts w:ascii="Times New Roman" w:hAnsi="Times New Roman" w:cs="Times New Roman"/>
              </w:rPr>
              <w:t>Исполнит</w:t>
            </w:r>
            <w:r w:rsidR="00434439" w:rsidRPr="00382119">
              <w:rPr>
                <w:rFonts w:ascii="Times New Roman" w:hAnsi="Times New Roman" w:cs="Times New Roman"/>
                <w:color w:val="000000" w:themeColor="text1"/>
              </w:rPr>
              <w:t>елем</w:t>
            </w:r>
            <w:r w:rsidR="00031B39" w:rsidRPr="00377AD0">
              <w:rPr>
                <w:rFonts w:ascii="Times New Roman" w:hAnsi="Times New Roman" w:cs="Times New Roman"/>
              </w:rPr>
              <w:t>, с требованиями настоящего Соглашения и ЛНА Заказчика в области АТБ.</w:t>
            </w:r>
          </w:p>
          <w:p w14:paraId="164E7C8C" w14:textId="77777777" w:rsidR="00031B39" w:rsidRPr="00377AD0" w:rsidRDefault="00031B39" w:rsidP="003E506D">
            <w:pPr>
              <w:pStyle w:val="af6"/>
              <w:autoSpaceDE w:val="0"/>
              <w:autoSpaceDN w:val="0"/>
              <w:adjustRightInd w:val="0"/>
              <w:ind w:left="0"/>
              <w:contextualSpacing w:val="0"/>
              <w:rPr>
                <w:rFonts w:ascii="Times New Roman" w:hAnsi="Times New Roman" w:cs="Times New Roman"/>
                <w:b/>
              </w:rPr>
            </w:pPr>
          </w:p>
          <w:p w14:paraId="5C0CBEC1" w14:textId="126D7D1D"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 xml:space="preserve">Порядок взаимодействия Заказчика и </w:t>
            </w:r>
            <w:r w:rsidR="00A668BC" w:rsidRPr="00A668BC">
              <w:rPr>
                <w:rFonts w:ascii="Times New Roman" w:hAnsi="Times New Roman" w:cs="Times New Roman"/>
                <w:b/>
              </w:rPr>
              <w:t>Исполнител</w:t>
            </w:r>
            <w:r w:rsidR="00A668BC">
              <w:rPr>
                <w:rFonts w:ascii="Times New Roman" w:hAnsi="Times New Roman" w:cs="Times New Roman"/>
                <w:b/>
              </w:rPr>
              <w:t>я</w:t>
            </w:r>
          </w:p>
          <w:p w14:paraId="73788B3D" w14:textId="5D206736" w:rsidR="00031B39" w:rsidRPr="00A668BC" w:rsidRDefault="00031B39" w:rsidP="00A668BC">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Заказчик совместно с представителем </w:t>
            </w:r>
            <w:r w:rsidR="00A668BC">
              <w:rPr>
                <w:rFonts w:ascii="Times New Roman" w:hAnsi="Times New Roman" w:cs="Times New Roman"/>
              </w:rPr>
              <w:t>Исполнителя</w:t>
            </w:r>
            <w:r w:rsidRPr="00377AD0">
              <w:rPr>
                <w:rFonts w:ascii="Times New Roman" w:hAnsi="Times New Roman" w:cs="Times New Roman"/>
              </w:rPr>
              <w:t xml:space="preserve">, ведущим Работы на Объекте, в сроки, </w:t>
            </w:r>
            <w:r w:rsidRPr="00A668BC">
              <w:rPr>
                <w:rFonts w:ascii="Times New Roman" w:hAnsi="Times New Roman" w:cs="Times New Roman"/>
              </w:rPr>
              <w:t xml:space="preserve">установленные Заказчиком, проводит инспекции (проверки) по производственным площадкам </w:t>
            </w:r>
            <w:r w:rsidR="00A668BC">
              <w:rPr>
                <w:rFonts w:ascii="Times New Roman" w:hAnsi="Times New Roman" w:cs="Times New Roman"/>
              </w:rPr>
              <w:t>Исполнителя</w:t>
            </w:r>
            <w:r w:rsidRPr="00A668BC">
              <w:rPr>
                <w:rFonts w:ascii="Times New Roman" w:hAnsi="Times New Roman" w:cs="Times New Roman"/>
              </w:rPr>
              <w:t xml:space="preserve">. </w:t>
            </w:r>
            <w:r w:rsidR="00A668BC">
              <w:rPr>
                <w:rFonts w:ascii="Times New Roman" w:hAnsi="Times New Roman" w:cs="Times New Roman"/>
              </w:rPr>
              <w:t>Исполнитель</w:t>
            </w:r>
            <w:r w:rsidRPr="00A668BC">
              <w:rPr>
                <w:rFonts w:ascii="Times New Roman" w:hAnsi="Times New Roman" w:cs="Times New Roman"/>
              </w:rPr>
              <w:t xml:space="preserve"> не вправе отказаться от участия в проводимой инспекции (проверке). Указанные инспекции (проверки) проводятся с целью анализа исполнительской дисциплины </w:t>
            </w:r>
            <w:r w:rsidRPr="00A668BC">
              <w:rPr>
                <w:rFonts w:ascii="Times New Roman" w:hAnsi="Times New Roman" w:cs="Times New Roman"/>
                <w:spacing w:val="3"/>
              </w:rPr>
              <w:t>Подрядчика</w:t>
            </w:r>
            <w:r w:rsidRPr="00A668BC">
              <w:rPr>
                <w:rFonts w:ascii="Times New Roman" w:hAnsi="Times New Roman" w:cs="Times New Roman"/>
              </w:rPr>
              <w:t xml:space="preserve"> и привлеченных им Субподрядных организаций в области АТБ.</w:t>
            </w:r>
          </w:p>
          <w:p w14:paraId="7282ABAD"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1A010A41" w14:textId="2D212C31"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 xml:space="preserve">Ответственность </w:t>
            </w:r>
            <w:r w:rsidR="00A668BC" w:rsidRPr="00A668BC">
              <w:rPr>
                <w:rFonts w:ascii="Times New Roman" w:hAnsi="Times New Roman" w:cs="Times New Roman"/>
                <w:b/>
              </w:rPr>
              <w:t>Исполнител</w:t>
            </w:r>
            <w:r w:rsidR="00A668BC">
              <w:rPr>
                <w:rFonts w:ascii="Times New Roman" w:hAnsi="Times New Roman" w:cs="Times New Roman"/>
                <w:b/>
              </w:rPr>
              <w:t>я</w:t>
            </w:r>
          </w:p>
          <w:p w14:paraId="34F32393" w14:textId="4F7D14EE" w:rsidR="00031B39" w:rsidRPr="00382119"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color w:val="000000" w:themeColor="text1"/>
              </w:rPr>
            </w:pPr>
            <w:r w:rsidRPr="00377AD0">
              <w:rPr>
                <w:rFonts w:ascii="Times New Roman" w:hAnsi="Times New Roman" w:cs="Times New Roman"/>
              </w:rPr>
              <w:t xml:space="preserve">За нарушение требований настоящего Соглашения </w:t>
            </w:r>
            <w:r w:rsidR="00A668BC">
              <w:rPr>
                <w:rFonts w:ascii="Times New Roman" w:hAnsi="Times New Roman" w:cs="Times New Roman"/>
              </w:rPr>
              <w:t>Исполнитель</w:t>
            </w:r>
            <w:r w:rsidRPr="00377AD0">
              <w:rPr>
                <w:rFonts w:ascii="Times New Roman" w:hAnsi="Times New Roman" w:cs="Times New Roman"/>
              </w:rPr>
              <w:t xml:space="preserve"> несет ответственность, предусмотренную действующим </w:t>
            </w:r>
            <w:r w:rsidRPr="00382119">
              <w:rPr>
                <w:rFonts w:ascii="Times New Roman" w:hAnsi="Times New Roman" w:cs="Times New Roman"/>
                <w:color w:val="000000" w:themeColor="text1"/>
              </w:rPr>
              <w:t xml:space="preserve">законодательством </w:t>
            </w:r>
            <w:r w:rsidR="004D0B16" w:rsidRPr="00382119">
              <w:rPr>
                <w:rFonts w:ascii="Times New Roman" w:hAnsi="Times New Roman" w:cs="Times New Roman"/>
                <w:color w:val="000000" w:themeColor="text1"/>
              </w:rPr>
              <w:t xml:space="preserve">РФ </w:t>
            </w:r>
            <w:r w:rsidRPr="00382119">
              <w:rPr>
                <w:rFonts w:ascii="Times New Roman" w:hAnsi="Times New Roman" w:cs="Times New Roman"/>
                <w:color w:val="000000" w:themeColor="text1"/>
              </w:rPr>
              <w:t>и Договором.</w:t>
            </w:r>
          </w:p>
          <w:p w14:paraId="6B607FBB" w14:textId="3C5766BB" w:rsidR="00031B39" w:rsidRPr="00382119" w:rsidRDefault="00031B39" w:rsidP="003E506D">
            <w:pPr>
              <w:pStyle w:val="af6"/>
              <w:numPr>
                <w:ilvl w:val="1"/>
                <w:numId w:val="31"/>
              </w:numPr>
              <w:tabs>
                <w:tab w:val="left" w:pos="426"/>
                <w:tab w:val="left" w:pos="1080"/>
              </w:tabs>
              <w:autoSpaceDE w:val="0"/>
              <w:autoSpaceDN w:val="0"/>
              <w:adjustRightInd w:val="0"/>
              <w:ind w:left="0" w:firstLine="0"/>
              <w:contextualSpacing w:val="0"/>
              <w:jc w:val="both"/>
              <w:rPr>
                <w:rFonts w:ascii="Times New Roman" w:hAnsi="Times New Roman" w:cs="Times New Roman"/>
                <w:color w:val="000000" w:themeColor="text1"/>
              </w:rPr>
            </w:pPr>
            <w:r w:rsidRPr="00382119">
              <w:rPr>
                <w:rFonts w:ascii="Times New Roman" w:hAnsi="Times New Roman" w:cs="Times New Roman"/>
                <w:color w:val="000000" w:themeColor="text1"/>
              </w:rPr>
              <w:t xml:space="preserve">Работник Заказчика, уполномоченный в области АТБ, </w:t>
            </w:r>
            <w:r w:rsidR="00D73AA1" w:rsidRPr="00382119">
              <w:rPr>
                <w:rFonts w:ascii="Times New Roman" w:hAnsi="Times New Roman" w:cs="Times New Roman"/>
                <w:color w:val="000000" w:themeColor="text1"/>
              </w:rPr>
              <w:t xml:space="preserve">также сотрудник охраны Заказчика, </w:t>
            </w:r>
            <w:r w:rsidRPr="00382119">
              <w:rPr>
                <w:rFonts w:ascii="Times New Roman" w:hAnsi="Times New Roman" w:cs="Times New Roman"/>
                <w:color w:val="000000" w:themeColor="text1"/>
              </w:rPr>
              <w:t xml:space="preserve">обнаруживший факт нарушения </w:t>
            </w:r>
            <w:r w:rsidR="00D73AA1" w:rsidRPr="00382119">
              <w:rPr>
                <w:rFonts w:ascii="Times New Roman" w:hAnsi="Times New Roman" w:cs="Times New Roman"/>
                <w:color w:val="000000" w:themeColor="text1"/>
              </w:rPr>
              <w:t>Исполнителем</w:t>
            </w:r>
            <w:r w:rsidRPr="00382119">
              <w:rPr>
                <w:rFonts w:ascii="Times New Roman" w:hAnsi="Times New Roman" w:cs="Times New Roman"/>
                <w:color w:val="000000" w:themeColor="text1"/>
              </w:rPr>
              <w:t xml:space="preserve"> и/или Субподрядной организацией норм АТБ, </w:t>
            </w:r>
            <w:r w:rsidR="00D73AA1" w:rsidRPr="00382119">
              <w:rPr>
                <w:rFonts w:ascii="Times New Roman" w:hAnsi="Times New Roman" w:cs="Times New Roman"/>
                <w:color w:val="000000" w:themeColor="text1"/>
              </w:rPr>
              <w:t xml:space="preserve">оформляет </w:t>
            </w:r>
            <w:r w:rsidR="004D0B16" w:rsidRPr="00382119">
              <w:rPr>
                <w:rFonts w:ascii="Times New Roman" w:hAnsi="Times New Roman" w:cs="Times New Roman"/>
                <w:color w:val="000000" w:themeColor="text1"/>
              </w:rPr>
              <w:t xml:space="preserve">комиссионный </w:t>
            </w:r>
            <w:r w:rsidR="00D73AA1" w:rsidRPr="00382119">
              <w:rPr>
                <w:rFonts w:ascii="Times New Roman" w:hAnsi="Times New Roman" w:cs="Times New Roman"/>
                <w:color w:val="000000" w:themeColor="text1"/>
              </w:rPr>
              <w:t>Акт о нарушении ЛНА Заказчика с участием руководителя работ</w:t>
            </w:r>
            <w:r w:rsidRPr="00382119">
              <w:rPr>
                <w:rFonts w:ascii="Times New Roman" w:hAnsi="Times New Roman" w:cs="Times New Roman"/>
                <w:color w:val="000000" w:themeColor="text1"/>
              </w:rPr>
              <w:t xml:space="preserve"> </w:t>
            </w:r>
            <w:r w:rsidR="00A668BC" w:rsidRPr="00382119">
              <w:rPr>
                <w:rFonts w:ascii="Times New Roman" w:hAnsi="Times New Roman" w:cs="Times New Roman"/>
                <w:color w:val="000000" w:themeColor="text1"/>
              </w:rPr>
              <w:t>Исполнителя</w:t>
            </w:r>
            <w:r w:rsidRPr="00382119">
              <w:rPr>
                <w:rFonts w:ascii="Times New Roman" w:hAnsi="Times New Roman" w:cs="Times New Roman"/>
                <w:color w:val="000000" w:themeColor="text1"/>
              </w:rPr>
              <w:t xml:space="preserve">. </w:t>
            </w:r>
            <w:r w:rsidR="004D0B16" w:rsidRPr="00382119">
              <w:rPr>
                <w:rFonts w:ascii="Times New Roman" w:hAnsi="Times New Roman" w:cs="Times New Roman"/>
                <w:color w:val="000000" w:themeColor="text1"/>
              </w:rPr>
              <w:t xml:space="preserve">Оформленный Акт о нарушении ЛНА в области АТБ является основанием для применения к Исполнителю штрафных санкций, предусмотренных Договором. </w:t>
            </w:r>
          </w:p>
          <w:p w14:paraId="70111A86" w14:textId="0A60FE3C"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bookmarkStart w:id="39" w:name="_Toc182995749"/>
            <w:r w:rsidRPr="00382119">
              <w:rPr>
                <w:rFonts w:ascii="Times New Roman" w:hAnsi="Times New Roman" w:cs="Times New Roman"/>
                <w:color w:val="000000" w:themeColor="text1"/>
              </w:rPr>
              <w:t>Штрафные санкции</w:t>
            </w:r>
            <w:r w:rsidR="004D0B16" w:rsidRPr="00382119">
              <w:rPr>
                <w:rFonts w:ascii="Times New Roman" w:hAnsi="Times New Roman" w:cs="Times New Roman"/>
                <w:color w:val="000000" w:themeColor="text1"/>
              </w:rPr>
              <w:t xml:space="preserve"> в области АТБ</w:t>
            </w:r>
            <w:r w:rsidRPr="00382119">
              <w:rPr>
                <w:rFonts w:ascii="Times New Roman" w:hAnsi="Times New Roman" w:cs="Times New Roman"/>
                <w:color w:val="000000" w:themeColor="text1"/>
              </w:rPr>
              <w:t>, предъявленные Государственн</w:t>
            </w:r>
            <w:r w:rsidRPr="00377AD0">
              <w:rPr>
                <w:rFonts w:ascii="Times New Roman" w:hAnsi="Times New Roman" w:cs="Times New Roman"/>
              </w:rPr>
              <w:t xml:space="preserve">ыми органами Заказчику в результате действий </w:t>
            </w:r>
            <w:r w:rsidR="00A668BC">
              <w:rPr>
                <w:rFonts w:ascii="Times New Roman" w:hAnsi="Times New Roman" w:cs="Times New Roman"/>
              </w:rPr>
              <w:t>Исполнител</w:t>
            </w:r>
            <w:r w:rsidR="001821C5">
              <w:rPr>
                <w:rFonts w:ascii="Times New Roman" w:hAnsi="Times New Roman" w:cs="Times New Roman"/>
              </w:rPr>
              <w:t>я</w:t>
            </w:r>
            <w:r w:rsidRPr="00377AD0">
              <w:rPr>
                <w:rFonts w:ascii="Times New Roman" w:hAnsi="Times New Roman" w:cs="Times New Roman"/>
              </w:rPr>
              <w:t xml:space="preserve"> или Субподрядной организации, привлеченной </w:t>
            </w:r>
            <w:r w:rsidR="001821C5">
              <w:rPr>
                <w:rFonts w:ascii="Times New Roman" w:hAnsi="Times New Roman" w:cs="Times New Roman"/>
              </w:rPr>
              <w:t>Исполнителем</w:t>
            </w:r>
            <w:r w:rsidRPr="00377AD0">
              <w:rPr>
                <w:rFonts w:ascii="Times New Roman" w:hAnsi="Times New Roman" w:cs="Times New Roman"/>
              </w:rPr>
              <w:t xml:space="preserve">, возмещаются </w:t>
            </w:r>
            <w:r w:rsidR="001821C5">
              <w:rPr>
                <w:rFonts w:ascii="Times New Roman" w:hAnsi="Times New Roman" w:cs="Times New Roman"/>
              </w:rPr>
              <w:t>Исполнителем</w:t>
            </w:r>
            <w:r w:rsidRPr="00377AD0">
              <w:rPr>
                <w:rFonts w:ascii="Times New Roman" w:hAnsi="Times New Roman" w:cs="Times New Roman"/>
              </w:rPr>
              <w:t>.</w:t>
            </w:r>
            <w:bookmarkEnd w:id="39"/>
          </w:p>
          <w:p w14:paraId="5F2707C0" w14:textId="77777777" w:rsidR="00031B39" w:rsidRPr="00377AD0" w:rsidRDefault="00031B39" w:rsidP="004D0B16">
            <w:pPr>
              <w:pStyle w:val="af6"/>
              <w:autoSpaceDE w:val="0"/>
              <w:autoSpaceDN w:val="0"/>
              <w:adjustRightInd w:val="0"/>
              <w:ind w:left="0"/>
              <w:contextualSpacing w:val="0"/>
              <w:jc w:val="both"/>
              <w:rPr>
                <w:rFonts w:ascii="Times New Roman" w:hAnsi="Times New Roman" w:cs="Times New Roman"/>
              </w:rPr>
            </w:pPr>
          </w:p>
          <w:p w14:paraId="7761299D" w14:textId="77777777" w:rsidR="00031B39" w:rsidRPr="00377AD0" w:rsidRDefault="00031B39" w:rsidP="00031B39">
            <w:pPr>
              <w:pStyle w:val="af6"/>
              <w:numPr>
                <w:ilvl w:val="0"/>
                <w:numId w:val="31"/>
              </w:numPr>
              <w:autoSpaceDE w:val="0"/>
              <w:autoSpaceDN w:val="0"/>
              <w:adjustRightInd w:val="0"/>
              <w:ind w:left="0" w:firstLine="0"/>
              <w:contextualSpacing w:val="0"/>
              <w:jc w:val="center"/>
              <w:rPr>
                <w:rFonts w:ascii="Times New Roman" w:hAnsi="Times New Roman" w:cs="Times New Roman"/>
                <w:b/>
              </w:rPr>
            </w:pPr>
            <w:r w:rsidRPr="00377AD0">
              <w:rPr>
                <w:rFonts w:ascii="Times New Roman" w:hAnsi="Times New Roman" w:cs="Times New Roman"/>
                <w:b/>
              </w:rPr>
              <w:t>Заключительные положения</w:t>
            </w:r>
          </w:p>
          <w:p w14:paraId="65865635" w14:textId="397FE92F" w:rsidR="00031B39" w:rsidRPr="00377AD0" w:rsidRDefault="00031B39" w:rsidP="00031B39">
            <w:pPr>
              <w:pStyle w:val="af6"/>
              <w:numPr>
                <w:ilvl w:val="1"/>
                <w:numId w:val="31"/>
              </w:numPr>
              <w:tabs>
                <w:tab w:val="left" w:pos="567"/>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В случае возникновения у Сторон претензий, что произошло или может произойти нарушение каких-либо требований действующего законодательства в области </w:t>
            </w:r>
            <w:r w:rsidRPr="00382119">
              <w:rPr>
                <w:rFonts w:ascii="Times New Roman" w:hAnsi="Times New Roman" w:cs="Times New Roman"/>
                <w:color w:val="000000" w:themeColor="text1"/>
              </w:rPr>
              <w:t xml:space="preserve">АТБ и </w:t>
            </w:r>
            <w:r w:rsidR="004D0B16" w:rsidRPr="00382119">
              <w:rPr>
                <w:rFonts w:ascii="Times New Roman" w:hAnsi="Times New Roman" w:cs="Times New Roman"/>
                <w:color w:val="000000" w:themeColor="text1"/>
              </w:rPr>
              <w:t xml:space="preserve">защиты </w:t>
            </w:r>
            <w:r w:rsidRPr="00377AD0">
              <w:rPr>
                <w:rFonts w:ascii="Times New Roman" w:hAnsi="Times New Roman" w:cs="Times New Roman"/>
              </w:rPr>
              <w:t>персональных данных, соответствующая Сторона обязуется уведомить другую Сторону в письменной форме</w:t>
            </w:r>
            <w:r w:rsidR="001C00DC">
              <w:rPr>
                <w:rFonts w:ascii="Times New Roman" w:hAnsi="Times New Roman" w:cs="Times New Roman"/>
              </w:rPr>
              <w:t xml:space="preserve"> </w:t>
            </w:r>
            <w:r w:rsidR="001C00DC" w:rsidRPr="00382119">
              <w:rPr>
                <w:rFonts w:ascii="Times New Roman" w:hAnsi="Times New Roman" w:cs="Times New Roman"/>
                <w:color w:val="000000" w:themeColor="text1"/>
              </w:rPr>
              <w:t>незамедлительно</w:t>
            </w:r>
            <w:r w:rsidRPr="00382119">
              <w:rPr>
                <w:rFonts w:ascii="Times New Roman" w:hAnsi="Times New Roman" w:cs="Times New Roman"/>
                <w:color w:val="000000" w:themeColor="text1"/>
              </w:rPr>
              <w:t xml:space="preserve">. </w:t>
            </w:r>
          </w:p>
          <w:p w14:paraId="6DA617ED" w14:textId="12F4BDC8"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 xml:space="preserve">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Соглашения, выражающееся в действиях, </w:t>
            </w:r>
            <w:r w:rsidRPr="00377AD0">
              <w:rPr>
                <w:rFonts w:ascii="Times New Roman" w:hAnsi="Times New Roman" w:cs="Times New Roman"/>
              </w:rPr>
              <w:lastRenderedPageBreak/>
              <w:t>квалифицируемых законодател</w:t>
            </w:r>
            <w:r w:rsidR="001C00DC">
              <w:rPr>
                <w:rFonts w:ascii="Times New Roman" w:hAnsi="Times New Roman" w:cs="Times New Roman"/>
              </w:rPr>
              <w:t>ьством как нарушающие обязательные требования</w:t>
            </w:r>
            <w:r w:rsidRPr="00377AD0">
              <w:rPr>
                <w:rFonts w:ascii="Times New Roman" w:hAnsi="Times New Roman" w:cs="Times New Roman"/>
              </w:rPr>
              <w:t xml:space="preserve"> в области АТБ.</w:t>
            </w:r>
          </w:p>
          <w:p w14:paraId="17F0D5C9" w14:textId="77777777"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Стороны гарантируют полную конфиденциальность при исполнении требований в области АТБ, а также отсутствие негативных последствий как для обращающейся Стороны в целом, так и для конкретных работников обращающейся Стороны.</w:t>
            </w:r>
          </w:p>
          <w:p w14:paraId="0D464F13" w14:textId="77777777" w:rsidR="00031B39" w:rsidRPr="00377AD0" w:rsidRDefault="00031B39" w:rsidP="00031B39">
            <w:pPr>
              <w:pStyle w:val="af6"/>
              <w:numPr>
                <w:ilvl w:val="1"/>
                <w:numId w:val="31"/>
              </w:numPr>
              <w:tabs>
                <w:tab w:val="left" w:pos="426"/>
              </w:tabs>
              <w:autoSpaceDE w:val="0"/>
              <w:autoSpaceDN w:val="0"/>
              <w:adjustRightInd w:val="0"/>
              <w:ind w:left="0" w:firstLine="0"/>
              <w:contextualSpacing w:val="0"/>
              <w:jc w:val="both"/>
              <w:rPr>
                <w:rFonts w:ascii="Times New Roman" w:hAnsi="Times New Roman" w:cs="Times New Roman"/>
                <w:b/>
                <w:i/>
              </w:rPr>
            </w:pPr>
            <w:r w:rsidRPr="00377AD0">
              <w:rPr>
                <w:rFonts w:ascii="Times New Roman" w:hAnsi="Times New Roman" w:cs="Times New Roman"/>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5D543137" w14:textId="77777777" w:rsidR="00031B39" w:rsidRPr="00377AD0" w:rsidRDefault="00031B39" w:rsidP="003E506D">
            <w:pPr>
              <w:pStyle w:val="af6"/>
              <w:tabs>
                <w:tab w:val="left" w:pos="1080"/>
              </w:tabs>
              <w:autoSpaceDE w:val="0"/>
              <w:autoSpaceDN w:val="0"/>
              <w:adjustRightInd w:val="0"/>
              <w:ind w:left="0"/>
              <w:contextualSpacing w:val="0"/>
              <w:jc w:val="both"/>
              <w:rPr>
                <w:rFonts w:ascii="Times New Roman" w:hAnsi="Times New Roman" w:cs="Times New Roman"/>
                <w:b/>
                <w:i/>
              </w:rPr>
            </w:pPr>
          </w:p>
          <w:p w14:paraId="01F0F65B" w14:textId="77777777" w:rsidR="00031B39" w:rsidRDefault="00031B39" w:rsidP="00031B39">
            <w:pPr>
              <w:pStyle w:val="af6"/>
              <w:numPr>
                <w:ilvl w:val="0"/>
                <w:numId w:val="31"/>
              </w:numPr>
              <w:autoSpaceDE w:val="0"/>
              <w:autoSpaceDN w:val="0"/>
              <w:adjustRightInd w:val="0"/>
              <w:spacing w:line="264" w:lineRule="auto"/>
              <w:ind w:left="0"/>
              <w:contextualSpacing w:val="0"/>
              <w:jc w:val="center"/>
              <w:rPr>
                <w:rFonts w:ascii="Times New Roman" w:hAnsi="Times New Roman" w:cs="Times New Roman"/>
                <w:b/>
              </w:rPr>
            </w:pPr>
            <w:r w:rsidRPr="00377AD0">
              <w:rPr>
                <w:rFonts w:ascii="Times New Roman" w:hAnsi="Times New Roman" w:cs="Times New Roman"/>
                <w:b/>
              </w:rPr>
              <w:t>Подписи Сторон</w:t>
            </w:r>
          </w:p>
          <w:p w14:paraId="4AD9368B" w14:textId="77777777" w:rsidR="00382119" w:rsidRPr="00377AD0" w:rsidRDefault="00382119" w:rsidP="00382119">
            <w:pPr>
              <w:pStyle w:val="af6"/>
              <w:autoSpaceDE w:val="0"/>
              <w:autoSpaceDN w:val="0"/>
              <w:adjustRightInd w:val="0"/>
              <w:spacing w:line="264" w:lineRule="auto"/>
              <w:ind w:left="0"/>
              <w:contextualSpacing w:val="0"/>
              <w:rPr>
                <w:rFonts w:ascii="Times New Roman" w:hAnsi="Times New Roman" w:cs="Times New Roman"/>
                <w:b/>
              </w:rPr>
            </w:pPr>
          </w:p>
          <w:p w14:paraId="491F1AAE" w14:textId="77777777" w:rsidR="001821C5" w:rsidRPr="00144F99" w:rsidRDefault="001821C5" w:rsidP="001821C5">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 xml:space="preserve">Генеральный директор                                       </w:t>
            </w:r>
            <w:r>
              <w:rPr>
                <w:rFonts w:ascii="Times New Roman" w:hAnsi="Times New Roman" w:cs="Times New Roman"/>
                <w:bCs/>
                <w:color w:val="auto"/>
              </w:rPr>
              <w:t>Д</w:t>
            </w:r>
            <w:r w:rsidRPr="00144F99">
              <w:rPr>
                <w:rFonts w:ascii="Times New Roman" w:hAnsi="Times New Roman" w:cs="Times New Roman"/>
                <w:bCs/>
                <w:color w:val="auto"/>
              </w:rPr>
              <w:t xml:space="preserve">иректор </w:t>
            </w:r>
          </w:p>
          <w:p w14:paraId="494F6711" w14:textId="63341E29" w:rsidR="001821C5" w:rsidRDefault="001821C5" w:rsidP="001821C5">
            <w:pPr>
              <w:jc w:val="both"/>
              <w:rPr>
                <w:rFonts w:ascii="Times New Roman" w:hAnsi="Times New Roman" w:cs="Times New Roman"/>
                <w:bCs/>
                <w:color w:val="auto"/>
              </w:rPr>
            </w:pPr>
            <w:r>
              <w:rPr>
                <w:rFonts w:ascii="Times New Roman" w:hAnsi="Times New Roman" w:cs="Times New Roman"/>
                <w:bCs/>
                <w:color w:val="auto"/>
              </w:rPr>
              <w:t xml:space="preserve">       </w:t>
            </w:r>
            <w:r w:rsidRPr="00144F99">
              <w:rPr>
                <w:rFonts w:ascii="Times New Roman" w:hAnsi="Times New Roman" w:cs="Times New Roman"/>
                <w:bCs/>
                <w:color w:val="auto"/>
              </w:rPr>
              <w:t>ООО «Разрез Кирбинский».                              ООО «</w:t>
            </w:r>
            <w:r w:rsidR="00382119">
              <w:rPr>
                <w:rFonts w:ascii="Times New Roman" w:eastAsia="Times New Roman" w:hAnsi="Times New Roman" w:cs="Times New Roman"/>
                <w:color w:val="35383B"/>
                <w:lang w:bidi="ar-SA"/>
              </w:rPr>
              <w:t>_________________</w:t>
            </w:r>
            <w:r w:rsidRPr="00144F99">
              <w:rPr>
                <w:rFonts w:ascii="Times New Roman" w:hAnsi="Times New Roman" w:cs="Times New Roman"/>
                <w:bCs/>
                <w:color w:val="auto"/>
              </w:rPr>
              <w:t>»</w:t>
            </w:r>
          </w:p>
          <w:p w14:paraId="0631D98F" w14:textId="77777777" w:rsidR="001821C5" w:rsidRPr="00144F99" w:rsidRDefault="001821C5" w:rsidP="001821C5">
            <w:pPr>
              <w:jc w:val="both"/>
              <w:rPr>
                <w:rFonts w:ascii="Times New Roman" w:hAnsi="Times New Roman" w:cs="Times New Roman"/>
                <w:bCs/>
                <w:color w:val="auto"/>
              </w:rPr>
            </w:pPr>
          </w:p>
          <w:p w14:paraId="07D36B6D" w14:textId="128A67AF" w:rsidR="00031B39" w:rsidRPr="001821C5" w:rsidRDefault="001821C5" w:rsidP="00382119">
            <w:pPr>
              <w:pStyle w:val="30"/>
              <w:shd w:val="clear" w:color="auto" w:fill="auto"/>
              <w:tabs>
                <w:tab w:val="left" w:pos="426"/>
                <w:tab w:val="left" w:pos="3198"/>
                <w:tab w:val="left" w:pos="8805"/>
              </w:tabs>
              <w:spacing w:line="360" w:lineRule="exact"/>
              <w:jc w:val="both"/>
            </w:pPr>
            <w:r w:rsidRPr="002511E3">
              <w:rPr>
                <w:b w:val="0"/>
                <w:color w:val="auto"/>
                <w:sz w:val="24"/>
                <w:szCs w:val="24"/>
              </w:rPr>
              <w:t xml:space="preserve">       ___________________</w:t>
            </w:r>
            <w:r w:rsidR="00725600">
              <w:rPr>
                <w:b w:val="0"/>
                <w:color w:val="auto"/>
                <w:sz w:val="24"/>
                <w:szCs w:val="24"/>
              </w:rPr>
              <w:t>В</w:t>
            </w:r>
            <w:r w:rsidRPr="002511E3">
              <w:rPr>
                <w:b w:val="0"/>
                <w:color w:val="auto"/>
                <w:sz w:val="24"/>
                <w:szCs w:val="24"/>
              </w:rPr>
              <w:t xml:space="preserve">.В. </w:t>
            </w:r>
            <w:r w:rsidR="00725600">
              <w:rPr>
                <w:b w:val="0"/>
                <w:color w:val="auto"/>
                <w:sz w:val="24"/>
                <w:szCs w:val="24"/>
              </w:rPr>
              <w:t>Сидоров</w:t>
            </w:r>
            <w:r w:rsidRPr="002511E3">
              <w:rPr>
                <w:b w:val="0"/>
                <w:color w:val="auto"/>
                <w:sz w:val="24"/>
                <w:szCs w:val="24"/>
              </w:rPr>
              <w:t xml:space="preserve">       </w:t>
            </w:r>
            <w:r w:rsidR="0098042F">
              <w:rPr>
                <w:b w:val="0"/>
                <w:color w:val="auto"/>
                <w:sz w:val="24"/>
                <w:szCs w:val="24"/>
              </w:rPr>
              <w:t xml:space="preserve">        </w:t>
            </w:r>
            <w:r w:rsidRPr="002511E3">
              <w:rPr>
                <w:b w:val="0"/>
                <w:color w:val="auto"/>
                <w:sz w:val="24"/>
                <w:szCs w:val="24"/>
              </w:rPr>
              <w:t xml:space="preserve">   ___________________</w:t>
            </w:r>
            <w:r>
              <w:rPr>
                <w:b w:val="0"/>
                <w:color w:val="auto"/>
                <w:sz w:val="24"/>
                <w:szCs w:val="24"/>
              </w:rPr>
              <w:t xml:space="preserve"> </w:t>
            </w:r>
          </w:p>
        </w:tc>
      </w:tr>
      <w:tr w:rsidR="000F72DE" w:rsidRPr="00377AD0" w14:paraId="196CC3F7" w14:textId="77777777" w:rsidTr="0086392B">
        <w:trPr>
          <w:trHeight w:val="571"/>
        </w:trPr>
        <w:tc>
          <w:tcPr>
            <w:tcW w:w="11199" w:type="dxa"/>
            <w:gridSpan w:val="2"/>
          </w:tcPr>
          <w:p w14:paraId="2FCAFD86" w14:textId="77777777" w:rsidR="000F72DE" w:rsidRPr="002F1DA0" w:rsidRDefault="000F72DE" w:rsidP="003E506D">
            <w:pPr>
              <w:pStyle w:val="1"/>
              <w:keepNext w:val="0"/>
              <w:keepLines w:val="0"/>
              <w:widowControl w:val="0"/>
              <w:spacing w:before="0" w:line="264" w:lineRule="auto"/>
              <w:jc w:val="center"/>
              <w:rPr>
                <w:rStyle w:val="10"/>
                <w:rFonts w:ascii="Times New Roman" w:hAnsi="Times New Roman" w:cs="Times New Roman"/>
                <w:b/>
                <w:bCs/>
                <w:color w:val="auto"/>
                <w:sz w:val="24"/>
                <w:szCs w:val="24"/>
              </w:rPr>
            </w:pPr>
          </w:p>
        </w:tc>
      </w:tr>
    </w:tbl>
    <w:p w14:paraId="0BCA36BC" w14:textId="499DEE9C" w:rsidR="00546A89" w:rsidRPr="00144F99" w:rsidRDefault="00546A89" w:rsidP="001821C5">
      <w:pPr>
        <w:spacing w:line="220" w:lineRule="exact"/>
        <w:rPr>
          <w:rFonts w:ascii="Times New Roman" w:eastAsia="Times New Roman" w:hAnsi="Times New Roman" w:cs="Times New Roman"/>
          <w:color w:val="auto"/>
        </w:rPr>
      </w:pPr>
    </w:p>
    <w:sectPr w:rsidR="00546A89" w:rsidRPr="00144F99" w:rsidSect="00DB4DDB">
      <w:footerReference w:type="even" r:id="rId9"/>
      <w:footerReference w:type="default" r:id="rId10"/>
      <w:headerReference w:type="first" r:id="rId11"/>
      <w:pgSz w:w="11900" w:h="16840"/>
      <w:pgMar w:top="426" w:right="373" w:bottom="854" w:left="339"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A5F6B" w14:textId="77777777" w:rsidR="00EE1382" w:rsidRDefault="00EE1382">
      <w:r>
        <w:separator/>
      </w:r>
    </w:p>
  </w:endnote>
  <w:endnote w:type="continuationSeparator" w:id="0">
    <w:p w14:paraId="3A9D56B3" w14:textId="77777777" w:rsidR="00EE1382" w:rsidRDefault="00EE1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Heavy">
    <w:panose1 w:val="020B09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525210"/>
      <w:docPartObj>
        <w:docPartGallery w:val="Page Numbers (Bottom of Page)"/>
        <w:docPartUnique/>
      </w:docPartObj>
    </w:sdtPr>
    <w:sdtContent>
      <w:p w14:paraId="3359138B" w14:textId="79E00080" w:rsidR="002616D2" w:rsidRDefault="002616D2">
        <w:pPr>
          <w:pStyle w:val="ad"/>
          <w:jc w:val="right"/>
        </w:pPr>
        <w:r>
          <w:fldChar w:fldCharType="begin"/>
        </w:r>
        <w:r>
          <w:instrText>PAGE   \* MERGEFORMAT</w:instrText>
        </w:r>
        <w:r>
          <w:fldChar w:fldCharType="separate"/>
        </w:r>
        <w:r>
          <w:rPr>
            <w:noProof/>
          </w:rPr>
          <w:t>8</w:t>
        </w:r>
        <w:r>
          <w:fldChar w:fldCharType="end"/>
        </w:r>
      </w:p>
    </w:sdtContent>
  </w:sdt>
  <w:p w14:paraId="4C021FAA" w14:textId="77777777" w:rsidR="002616D2" w:rsidRDefault="002616D2">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7559419"/>
      <w:docPartObj>
        <w:docPartGallery w:val="Page Numbers (Bottom of Page)"/>
        <w:docPartUnique/>
      </w:docPartObj>
    </w:sdtPr>
    <w:sdtContent>
      <w:p w14:paraId="3E3D875A" w14:textId="4B1F9D12" w:rsidR="002616D2" w:rsidRDefault="002616D2">
        <w:pPr>
          <w:pStyle w:val="ad"/>
          <w:jc w:val="right"/>
        </w:pPr>
        <w:r>
          <w:fldChar w:fldCharType="begin"/>
        </w:r>
        <w:r>
          <w:instrText>PAGE   \* MERGEFORMAT</w:instrText>
        </w:r>
        <w:r>
          <w:fldChar w:fldCharType="separate"/>
        </w:r>
        <w:r>
          <w:rPr>
            <w:noProof/>
          </w:rPr>
          <w:t>7</w:t>
        </w:r>
        <w:r>
          <w:fldChar w:fldCharType="end"/>
        </w:r>
      </w:p>
    </w:sdtContent>
  </w:sdt>
  <w:p w14:paraId="0CDD87DE" w14:textId="77777777" w:rsidR="002616D2" w:rsidRDefault="002616D2">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155143" w14:textId="77777777" w:rsidR="00EE1382" w:rsidRDefault="00EE1382">
      <w:r>
        <w:separator/>
      </w:r>
    </w:p>
  </w:footnote>
  <w:footnote w:type="continuationSeparator" w:id="0">
    <w:p w14:paraId="58002353" w14:textId="77777777" w:rsidR="00EE1382" w:rsidRDefault="00EE13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AA1D4" w14:textId="75A86D3D" w:rsidR="002616D2" w:rsidRDefault="002616D2">
    <w:pPr>
      <w:rPr>
        <w:sz w:val="2"/>
        <w:szCs w:val="2"/>
      </w:rPr>
    </w:pPr>
    <w:r>
      <w:rPr>
        <w:noProof/>
        <w:lang w:bidi="ar-SA"/>
      </w:rPr>
      <mc:AlternateContent>
        <mc:Choice Requires="wps">
          <w:drawing>
            <wp:anchor distT="0" distB="0" distL="63500" distR="63500" simplePos="0" relativeHeight="251657728" behindDoc="1" locked="0" layoutInCell="1" allowOverlap="1" wp14:anchorId="0EF5A6CF" wp14:editId="1EE5EC56">
              <wp:simplePos x="0" y="0"/>
              <wp:positionH relativeFrom="page">
                <wp:posOffset>5396865</wp:posOffset>
              </wp:positionH>
              <wp:positionV relativeFrom="page">
                <wp:posOffset>797560</wp:posOffset>
              </wp:positionV>
              <wp:extent cx="1001395" cy="109855"/>
              <wp:effectExtent l="0" t="0" r="2540" b="0"/>
              <wp:wrapNone/>
              <wp:docPr id="1"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1395"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C12F2" w14:textId="77777777" w:rsidR="002616D2" w:rsidRDefault="002616D2">
                          <w:pPr>
                            <w:pStyle w:val="11"/>
                            <w:shd w:val="clear" w:color="auto" w:fill="auto"/>
                            <w:spacing w:line="240" w:lineRule="auto"/>
                            <w:jc w:val="left"/>
                          </w:pPr>
                          <w:r>
                            <w:rPr>
                              <w:rStyle w:val="10pt"/>
                            </w:rPr>
                            <w:t xml:space="preserve">Приложение №. </w:t>
                          </w:r>
                          <w:r>
                            <w:rPr>
                              <w:rStyle w:val="10pt1"/>
                            </w:rPr>
                            <w:t>X</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EF5A6CF" id="_x0000_t202" coordsize="21600,21600" o:spt="202" path="m,l,21600r21600,l21600,xe">
              <v:stroke joinstyle="miter"/>
              <v:path gradientshapeok="t" o:connecttype="rect"/>
            </v:shapetype>
            <v:shape id="Text Box 46" o:spid="_x0000_s1027" type="#_x0000_t202" style="position:absolute;margin-left:424.95pt;margin-top:62.8pt;width:78.85pt;height:8.65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" filled="f" stroked="f">
              <v:textbox style="mso-fit-shape-to-text:t" inset="0,0,0,0">
                <w:txbxContent>
                  <w:p w14:paraId="6B6C12F2" w14:textId="77777777" w:rsidR="002616D2" w:rsidRDefault="002616D2">
                    <w:pPr>
                      <w:pStyle w:val="11"/>
                      <w:shd w:val="clear" w:color="auto" w:fill="auto"/>
                      <w:spacing w:line="240" w:lineRule="auto"/>
                      <w:jc w:val="left"/>
                    </w:pPr>
                    <w:r>
                      <w:rPr>
                        <w:rStyle w:val="10pt"/>
                      </w:rPr>
                      <w:t xml:space="preserve">Приложение №. </w:t>
                    </w:r>
                    <w:r>
                      <w:rPr>
                        <w:rStyle w:val="10pt1"/>
                      </w:rPr>
                      <w:t>X</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13CCC484"/>
    <w:name w:val="WW8Num4"/>
    <w:lvl w:ilvl="0">
      <w:start w:val="2"/>
      <w:numFmt w:val="decimal"/>
      <w:lvlText w:val="%1."/>
      <w:lvlJc w:val="left"/>
      <w:pPr>
        <w:tabs>
          <w:tab w:val="num" w:pos="2951"/>
        </w:tabs>
        <w:ind w:left="2951" w:hanging="540"/>
      </w:pPr>
      <w:rPr>
        <w:b/>
      </w:rPr>
    </w:lvl>
    <w:lvl w:ilvl="1">
      <w:start w:val="1"/>
      <w:numFmt w:val="decimal"/>
      <w:lvlText w:val="%1.%2."/>
      <w:lvlJc w:val="left"/>
      <w:pPr>
        <w:tabs>
          <w:tab w:val="num" w:pos="540"/>
        </w:tabs>
        <w:ind w:left="540" w:hanging="540"/>
      </w:pPr>
      <w:rPr>
        <w:b/>
        <w:bCs w:val="0"/>
        <w:i/>
        <w:iCs/>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1411102"/>
    <w:multiLevelType w:val="multilevel"/>
    <w:tmpl w:val="8036370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BB4AEA"/>
    <w:multiLevelType w:val="multilevel"/>
    <w:tmpl w:val="29DEB106"/>
    <w:lvl w:ilvl="0">
      <w:start w:val="1"/>
      <w:numFmt w:val="decimal"/>
      <w:lvlText w:val="2.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80A61D8"/>
    <w:multiLevelType w:val="multilevel"/>
    <w:tmpl w:val="2B305F02"/>
    <w:lvl w:ilvl="0">
      <w:start w:val="1"/>
      <w:numFmt w:val="decimal"/>
      <w:lvlText w:val="%1."/>
      <w:lvlJc w:val="left"/>
      <w:pPr>
        <w:ind w:left="360" w:hanging="360"/>
      </w:pPr>
      <w:rPr>
        <w:rFonts w:ascii="Times New Roman" w:eastAsia="Times New Roman" w:hAnsi="Times New Roman" w:cs="Times New Roman"/>
        <w:b/>
      </w:rPr>
    </w:lvl>
    <w:lvl w:ilvl="1">
      <w:start w:val="1"/>
      <w:numFmt w:val="decimal"/>
      <w:lvlText w:val="%1.%2."/>
      <w:lvlJc w:val="left"/>
      <w:pPr>
        <w:ind w:left="43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AB40E73"/>
    <w:multiLevelType w:val="multilevel"/>
    <w:tmpl w:val="4E0202E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BFC5005"/>
    <w:multiLevelType w:val="multilevel"/>
    <w:tmpl w:val="11D68B1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F2D3E65"/>
    <w:multiLevelType w:val="multilevel"/>
    <w:tmpl w:val="AEFEF9F0"/>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3675CB8"/>
    <w:multiLevelType w:val="multilevel"/>
    <w:tmpl w:val="AFC80734"/>
    <w:lvl w:ilvl="0">
      <w:start w:val="3"/>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5340597"/>
    <w:multiLevelType w:val="multilevel"/>
    <w:tmpl w:val="614CF6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FBC70CC"/>
    <w:multiLevelType w:val="multilevel"/>
    <w:tmpl w:val="19BA37D4"/>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9"/>
        <w:szCs w:val="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42033A24"/>
    <w:multiLevelType w:val="hybridMultilevel"/>
    <w:tmpl w:val="780AA252"/>
    <w:lvl w:ilvl="0" w:tplc="5F4668CA">
      <w:start w:val="1"/>
      <w:numFmt w:val="decimal"/>
      <w:suff w:val="nothing"/>
      <w:lvlText w:val="%1."/>
      <w:lvlJc w:val="right"/>
      <w:pPr>
        <w:ind w:left="256"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444287E"/>
    <w:multiLevelType w:val="multilevel"/>
    <w:tmpl w:val="59965764"/>
    <w:lvl w:ilvl="0">
      <w:start w:val="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5725CDA"/>
    <w:multiLevelType w:val="multilevel"/>
    <w:tmpl w:val="CD1412A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7453CCE"/>
    <w:multiLevelType w:val="multilevel"/>
    <w:tmpl w:val="91C6D300"/>
    <w:lvl w:ilvl="0">
      <w:start w:val="5"/>
      <w:numFmt w:val="decimal"/>
      <w:lvlText w:val="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EA527CE"/>
    <w:multiLevelType w:val="multilevel"/>
    <w:tmpl w:val="7370F08A"/>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2244998"/>
    <w:multiLevelType w:val="multilevel"/>
    <w:tmpl w:val="E35AA22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4567439"/>
    <w:multiLevelType w:val="multilevel"/>
    <w:tmpl w:val="EAD208E2"/>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69663905"/>
    <w:multiLevelType w:val="multilevel"/>
    <w:tmpl w:val="4B78B938"/>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D231464"/>
    <w:multiLevelType w:val="hybridMultilevel"/>
    <w:tmpl w:val="FD204D78"/>
    <w:lvl w:ilvl="0" w:tplc="657E1CF2">
      <w:start w:val="1"/>
      <w:numFmt w:val="upperRoman"/>
      <w:lvlText w:val="РАЗДЕЛ %1."/>
      <w:lvlJc w:val="left"/>
      <w:pPr>
        <w:ind w:left="4755"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0B7477"/>
    <w:multiLevelType w:val="multilevel"/>
    <w:tmpl w:val="7434486C"/>
    <w:lvl w:ilvl="0">
      <w:start w:val="2"/>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1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19C4CEE"/>
    <w:multiLevelType w:val="multilevel"/>
    <w:tmpl w:val="D79C2DF6"/>
    <w:lvl w:ilvl="0">
      <w:start w:val="1"/>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733219F6"/>
    <w:multiLevelType w:val="multilevel"/>
    <w:tmpl w:val="31887E8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73A4E99"/>
    <w:multiLevelType w:val="multilevel"/>
    <w:tmpl w:val="4A90DC7A"/>
    <w:lvl w:ilvl="0">
      <w:start w:val="12"/>
      <w:numFmt w:val="decimal"/>
      <w:lvlText w:val="2.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86A3F49"/>
    <w:multiLevelType w:val="multilevel"/>
    <w:tmpl w:val="40C40666"/>
    <w:lvl w:ilvl="0">
      <w:start w:val="1"/>
      <w:numFmt w:val="upperRoman"/>
      <w:pStyle w:val="a"/>
      <w:lvlText w:val="РАЗДЕЛ %1."/>
      <w:lvlJc w:val="left"/>
      <w:pPr>
        <w:ind w:left="3621" w:hanging="360"/>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1">
      <w:start w:val="1"/>
      <w:numFmt w:val="decimal"/>
      <w:lvlRestart w:val="0"/>
      <w:pStyle w:val="RUS1"/>
      <w:lvlText w:val="%2."/>
      <w:lvlJc w:val="left"/>
      <w:pPr>
        <w:ind w:left="2410" w:firstLine="284"/>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pStyle w:val="RUS11"/>
      <w:lvlText w:val="%2.%3."/>
      <w:lvlJc w:val="left"/>
      <w:pPr>
        <w:ind w:left="143" w:firstLine="567"/>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3">
      <w:start w:val="1"/>
      <w:numFmt w:val="decimal"/>
      <w:pStyle w:val="RUS111"/>
      <w:lvlText w:val="%2.%3.%4."/>
      <w:lvlJc w:val="left"/>
      <w:pPr>
        <w:ind w:left="1" w:firstLine="567"/>
      </w:pPr>
      <w:rPr>
        <w:rFonts w:ascii="Times New Roman" w:hAnsi="Times New Roman" w:cs="Times New Roman" w:hint="default"/>
        <w:b/>
        <w:bCs w:val="0"/>
        <w:i w:val="0"/>
        <w:iCs w:val="0"/>
        <w:caps w:val="0"/>
        <w:smallCaps w:val="0"/>
        <w:strike w:val="0"/>
        <w:dstrike w:val="0"/>
        <w:noProof w:val="0"/>
        <w:vanish w:val="0"/>
        <w:spacing w:val="0"/>
        <w:kern w:val="0"/>
        <w:position w:val="0"/>
        <w:u w:val="none"/>
        <w:effect w:val="none"/>
        <w:vertAlign w:val="baseline"/>
        <w:em w:val="none"/>
        <w:specVanish w:val="0"/>
      </w:rPr>
    </w:lvl>
    <w:lvl w:ilvl="4">
      <w:start w:val="1"/>
      <w:numFmt w:val="decimal"/>
      <w:pStyle w:val="RUS10"/>
      <w:lvlText w:val="(%5)"/>
      <w:lvlJc w:val="left"/>
      <w:pPr>
        <w:ind w:left="1502" w:hanging="792"/>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8AA655E"/>
    <w:multiLevelType w:val="multilevel"/>
    <w:tmpl w:val="054CB4E4"/>
    <w:lvl w:ilvl="0">
      <w:start w:val="2"/>
      <w:numFmt w:val="decimal"/>
      <w:lvlText w:val="%1."/>
      <w:lvlJc w:val="left"/>
      <w:pPr>
        <w:ind w:left="660" w:hanging="660"/>
      </w:pPr>
      <w:rPr>
        <w:rFonts w:hint="default"/>
      </w:rPr>
    </w:lvl>
    <w:lvl w:ilvl="1">
      <w:start w:val="1"/>
      <w:numFmt w:val="decimal"/>
      <w:lvlText w:val="%1.%2."/>
      <w:lvlJc w:val="left"/>
      <w:pPr>
        <w:ind w:left="712" w:hanging="660"/>
      </w:pPr>
      <w:rPr>
        <w:rFonts w:hint="default"/>
      </w:rPr>
    </w:lvl>
    <w:lvl w:ilvl="2">
      <w:start w:val="13"/>
      <w:numFmt w:val="decimal"/>
      <w:lvlText w:val="%1.%2.%3."/>
      <w:lvlJc w:val="left"/>
      <w:pPr>
        <w:ind w:left="824" w:hanging="720"/>
      </w:pPr>
      <w:rPr>
        <w:rFonts w:hint="default"/>
      </w:rPr>
    </w:lvl>
    <w:lvl w:ilvl="3">
      <w:start w:val="1"/>
      <w:numFmt w:val="decimal"/>
      <w:lvlText w:val="%1.%2.%3.%4."/>
      <w:lvlJc w:val="left"/>
      <w:pPr>
        <w:ind w:left="876" w:hanging="720"/>
      </w:pPr>
      <w:rPr>
        <w:rFonts w:hint="default"/>
      </w:rPr>
    </w:lvl>
    <w:lvl w:ilvl="4">
      <w:start w:val="1"/>
      <w:numFmt w:val="decimal"/>
      <w:lvlText w:val="%1.%2.%3.%4.%5."/>
      <w:lvlJc w:val="left"/>
      <w:pPr>
        <w:ind w:left="1288" w:hanging="1080"/>
      </w:pPr>
      <w:rPr>
        <w:rFonts w:hint="default"/>
      </w:rPr>
    </w:lvl>
    <w:lvl w:ilvl="5">
      <w:start w:val="1"/>
      <w:numFmt w:val="decimal"/>
      <w:lvlText w:val="%1.%2.%3.%4.%5.%6."/>
      <w:lvlJc w:val="left"/>
      <w:pPr>
        <w:ind w:left="1340" w:hanging="1080"/>
      </w:pPr>
      <w:rPr>
        <w:rFonts w:hint="default"/>
      </w:rPr>
    </w:lvl>
    <w:lvl w:ilvl="6">
      <w:start w:val="1"/>
      <w:numFmt w:val="decimal"/>
      <w:lvlText w:val="%1.%2.%3.%4.%5.%6.%7."/>
      <w:lvlJc w:val="left"/>
      <w:pPr>
        <w:ind w:left="1752" w:hanging="1440"/>
      </w:pPr>
      <w:rPr>
        <w:rFonts w:hint="default"/>
      </w:rPr>
    </w:lvl>
    <w:lvl w:ilvl="7">
      <w:start w:val="1"/>
      <w:numFmt w:val="decimal"/>
      <w:lvlText w:val="%1.%2.%3.%4.%5.%6.%7.%8."/>
      <w:lvlJc w:val="left"/>
      <w:pPr>
        <w:ind w:left="1804" w:hanging="1440"/>
      </w:pPr>
      <w:rPr>
        <w:rFonts w:hint="default"/>
      </w:rPr>
    </w:lvl>
    <w:lvl w:ilvl="8">
      <w:start w:val="1"/>
      <w:numFmt w:val="decimal"/>
      <w:lvlText w:val="%1.%2.%3.%4.%5.%6.%7.%8.%9."/>
      <w:lvlJc w:val="left"/>
      <w:pPr>
        <w:ind w:left="2216" w:hanging="1800"/>
      </w:pPr>
      <w:rPr>
        <w:rFonts w:hint="default"/>
      </w:rPr>
    </w:lvl>
  </w:abstractNum>
  <w:abstractNum w:abstractNumId="30" w15:restartNumberingAfterBreak="0">
    <w:nsid w:val="7C604B61"/>
    <w:multiLevelType w:val="multilevel"/>
    <w:tmpl w:val="2D80E584"/>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00480826">
    <w:abstractNumId w:val="1"/>
  </w:num>
  <w:num w:numId="2" w16cid:durableId="2027367790">
    <w:abstractNumId w:val="9"/>
  </w:num>
  <w:num w:numId="3" w16cid:durableId="1153914764">
    <w:abstractNumId w:val="2"/>
  </w:num>
  <w:num w:numId="4" w16cid:durableId="1910580165">
    <w:abstractNumId w:val="25"/>
  </w:num>
  <w:num w:numId="5" w16cid:durableId="713581124">
    <w:abstractNumId w:val="27"/>
  </w:num>
  <w:num w:numId="6" w16cid:durableId="1061440567">
    <w:abstractNumId w:val="18"/>
  </w:num>
  <w:num w:numId="7" w16cid:durableId="387922589">
    <w:abstractNumId w:val="16"/>
  </w:num>
  <w:num w:numId="8" w16cid:durableId="1567648331">
    <w:abstractNumId w:val="26"/>
  </w:num>
  <w:num w:numId="9" w16cid:durableId="903296423">
    <w:abstractNumId w:val="13"/>
  </w:num>
  <w:num w:numId="10" w16cid:durableId="1298606525">
    <w:abstractNumId w:val="4"/>
  </w:num>
  <w:num w:numId="11" w16cid:durableId="1646858845">
    <w:abstractNumId w:val="14"/>
  </w:num>
  <w:num w:numId="12" w16cid:durableId="1759013158">
    <w:abstractNumId w:val="10"/>
  </w:num>
  <w:num w:numId="13" w16cid:durableId="255284285">
    <w:abstractNumId w:val="30"/>
  </w:num>
  <w:num w:numId="14" w16cid:durableId="442261872">
    <w:abstractNumId w:val="17"/>
  </w:num>
  <w:num w:numId="15" w16cid:durableId="1570461656">
    <w:abstractNumId w:val="8"/>
  </w:num>
  <w:num w:numId="16" w16cid:durableId="738401553">
    <w:abstractNumId w:val="0"/>
  </w:num>
  <w:num w:numId="17" w16cid:durableId="1392391225">
    <w:abstractNumId w:val="29"/>
  </w:num>
  <w:num w:numId="18" w16cid:durableId="1540976747">
    <w:abstractNumId w:val="21"/>
  </w:num>
  <w:num w:numId="19" w16cid:durableId="562371070">
    <w:abstractNumId w:val="7"/>
  </w:num>
  <w:num w:numId="20" w16cid:durableId="1029331737">
    <w:abstractNumId w:val="19"/>
  </w:num>
  <w:num w:numId="21" w16cid:durableId="207842277">
    <w:abstractNumId w:val="5"/>
  </w:num>
  <w:num w:numId="22" w16cid:durableId="336736389">
    <w:abstractNumId w:val="24"/>
  </w:num>
  <w:num w:numId="23" w16cid:durableId="1310937952">
    <w:abstractNumId w:val="28"/>
  </w:num>
  <w:num w:numId="24" w16cid:durableId="2116634837">
    <w:abstractNumId w:val="12"/>
  </w:num>
  <w:num w:numId="25" w16cid:durableId="1325275870">
    <w:abstractNumId w:val="22"/>
  </w:num>
  <w:num w:numId="26" w16cid:durableId="1635451224">
    <w:abstractNumId w:val="23"/>
  </w:num>
  <w:num w:numId="27" w16cid:durableId="1678380689">
    <w:abstractNumId w:val="15"/>
  </w:num>
  <w:num w:numId="28" w16cid:durableId="621959173">
    <w:abstractNumId w:val="11"/>
  </w:num>
  <w:num w:numId="29" w16cid:durableId="851723267">
    <w:abstractNumId w:val="6"/>
  </w:num>
  <w:num w:numId="30" w16cid:durableId="1498109241">
    <w:abstractNumId w:val="20"/>
  </w:num>
  <w:num w:numId="31" w16cid:durableId="995575306">
    <w:abstractNumId w:val="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Тарасова Ирина Ивановна">
    <w15:presenceInfo w15:providerId="AD" w15:userId="S-1-5-21-57140914-1822190166-772571362-461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trackRevisions/>
  <w:defaultTabStop w:val="708"/>
  <w:evenAndOddHeaders/>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82EF4"/>
    <w:rsid w:val="0000181E"/>
    <w:rsid w:val="00007B51"/>
    <w:rsid w:val="00014969"/>
    <w:rsid w:val="00031B39"/>
    <w:rsid w:val="00040CCD"/>
    <w:rsid w:val="0004415C"/>
    <w:rsid w:val="00055214"/>
    <w:rsid w:val="0006301A"/>
    <w:rsid w:val="000636E5"/>
    <w:rsid w:val="00077358"/>
    <w:rsid w:val="0008301B"/>
    <w:rsid w:val="00083E21"/>
    <w:rsid w:val="0008770C"/>
    <w:rsid w:val="00087FD2"/>
    <w:rsid w:val="00090623"/>
    <w:rsid w:val="00094EE1"/>
    <w:rsid w:val="000B234A"/>
    <w:rsid w:val="000B7FB0"/>
    <w:rsid w:val="000C1FC0"/>
    <w:rsid w:val="000D7BC3"/>
    <w:rsid w:val="000F0581"/>
    <w:rsid w:val="000F72DE"/>
    <w:rsid w:val="0010713C"/>
    <w:rsid w:val="00112369"/>
    <w:rsid w:val="00113245"/>
    <w:rsid w:val="00113834"/>
    <w:rsid w:val="00117801"/>
    <w:rsid w:val="0012236F"/>
    <w:rsid w:val="00130396"/>
    <w:rsid w:val="00141C5E"/>
    <w:rsid w:val="00144F99"/>
    <w:rsid w:val="00151D3C"/>
    <w:rsid w:val="00152150"/>
    <w:rsid w:val="00153854"/>
    <w:rsid w:val="00161981"/>
    <w:rsid w:val="00165248"/>
    <w:rsid w:val="00165F65"/>
    <w:rsid w:val="00170EFA"/>
    <w:rsid w:val="001821C5"/>
    <w:rsid w:val="0018300B"/>
    <w:rsid w:val="001A2336"/>
    <w:rsid w:val="001A2745"/>
    <w:rsid w:val="001A309D"/>
    <w:rsid w:val="001A7A0D"/>
    <w:rsid w:val="001B2A46"/>
    <w:rsid w:val="001C00DC"/>
    <w:rsid w:val="001C5B6F"/>
    <w:rsid w:val="001C73D9"/>
    <w:rsid w:val="001F4E2B"/>
    <w:rsid w:val="00241E81"/>
    <w:rsid w:val="00242BF9"/>
    <w:rsid w:val="0025091D"/>
    <w:rsid w:val="002511E3"/>
    <w:rsid w:val="002612ED"/>
    <w:rsid w:val="002616D2"/>
    <w:rsid w:val="0026324E"/>
    <w:rsid w:val="002638C0"/>
    <w:rsid w:val="00272B3F"/>
    <w:rsid w:val="00274803"/>
    <w:rsid w:val="002764FC"/>
    <w:rsid w:val="002863D8"/>
    <w:rsid w:val="00286C7C"/>
    <w:rsid w:val="002A1C36"/>
    <w:rsid w:val="002A25D8"/>
    <w:rsid w:val="002B3351"/>
    <w:rsid w:val="002C0FC7"/>
    <w:rsid w:val="002D4E99"/>
    <w:rsid w:val="002E23EA"/>
    <w:rsid w:val="002E574D"/>
    <w:rsid w:val="002F1DA0"/>
    <w:rsid w:val="002F28FE"/>
    <w:rsid w:val="002F6564"/>
    <w:rsid w:val="002F78CB"/>
    <w:rsid w:val="00315B93"/>
    <w:rsid w:val="003162FB"/>
    <w:rsid w:val="00321DAE"/>
    <w:rsid w:val="00322DB2"/>
    <w:rsid w:val="00323251"/>
    <w:rsid w:val="00350E38"/>
    <w:rsid w:val="00353A8E"/>
    <w:rsid w:val="00354AD7"/>
    <w:rsid w:val="00371951"/>
    <w:rsid w:val="00372672"/>
    <w:rsid w:val="003749D8"/>
    <w:rsid w:val="00377AD0"/>
    <w:rsid w:val="00382119"/>
    <w:rsid w:val="003A4A82"/>
    <w:rsid w:val="003B15F6"/>
    <w:rsid w:val="003B1B20"/>
    <w:rsid w:val="003B4BE8"/>
    <w:rsid w:val="003C0098"/>
    <w:rsid w:val="003C302B"/>
    <w:rsid w:val="003D5F89"/>
    <w:rsid w:val="003E2500"/>
    <w:rsid w:val="003E506D"/>
    <w:rsid w:val="003E50BB"/>
    <w:rsid w:val="003F6D62"/>
    <w:rsid w:val="004005C7"/>
    <w:rsid w:val="00412C78"/>
    <w:rsid w:val="00426C3E"/>
    <w:rsid w:val="0043001D"/>
    <w:rsid w:val="00431005"/>
    <w:rsid w:val="00434439"/>
    <w:rsid w:val="004364BD"/>
    <w:rsid w:val="00454B20"/>
    <w:rsid w:val="0045607C"/>
    <w:rsid w:val="00464AAD"/>
    <w:rsid w:val="0046738D"/>
    <w:rsid w:val="004678EA"/>
    <w:rsid w:val="00482974"/>
    <w:rsid w:val="00494B0F"/>
    <w:rsid w:val="004B0BE0"/>
    <w:rsid w:val="004B3966"/>
    <w:rsid w:val="004D0B16"/>
    <w:rsid w:val="004D666E"/>
    <w:rsid w:val="004F1B71"/>
    <w:rsid w:val="00503630"/>
    <w:rsid w:val="00516F65"/>
    <w:rsid w:val="00522516"/>
    <w:rsid w:val="00530792"/>
    <w:rsid w:val="00531303"/>
    <w:rsid w:val="00532630"/>
    <w:rsid w:val="00540290"/>
    <w:rsid w:val="005414CB"/>
    <w:rsid w:val="0054469A"/>
    <w:rsid w:val="00546A89"/>
    <w:rsid w:val="005534D7"/>
    <w:rsid w:val="00555E00"/>
    <w:rsid w:val="005624F2"/>
    <w:rsid w:val="00562EAB"/>
    <w:rsid w:val="005705B3"/>
    <w:rsid w:val="005706BC"/>
    <w:rsid w:val="00570FD3"/>
    <w:rsid w:val="00571414"/>
    <w:rsid w:val="00577934"/>
    <w:rsid w:val="0058610B"/>
    <w:rsid w:val="005878A5"/>
    <w:rsid w:val="005946BB"/>
    <w:rsid w:val="00596B55"/>
    <w:rsid w:val="005A28E2"/>
    <w:rsid w:val="005B49E7"/>
    <w:rsid w:val="005B577D"/>
    <w:rsid w:val="005B7D99"/>
    <w:rsid w:val="005C60B8"/>
    <w:rsid w:val="005C6EBD"/>
    <w:rsid w:val="005D0ECB"/>
    <w:rsid w:val="005D4BA5"/>
    <w:rsid w:val="005D6D1C"/>
    <w:rsid w:val="005F2892"/>
    <w:rsid w:val="00620BBD"/>
    <w:rsid w:val="006222ED"/>
    <w:rsid w:val="0062603F"/>
    <w:rsid w:val="006264B3"/>
    <w:rsid w:val="00627031"/>
    <w:rsid w:val="006447FE"/>
    <w:rsid w:val="006570C8"/>
    <w:rsid w:val="00677286"/>
    <w:rsid w:val="00685D6C"/>
    <w:rsid w:val="006909D0"/>
    <w:rsid w:val="006A2C0A"/>
    <w:rsid w:val="006B0BEB"/>
    <w:rsid w:val="006B0CC9"/>
    <w:rsid w:val="006B189C"/>
    <w:rsid w:val="006B3010"/>
    <w:rsid w:val="006C1667"/>
    <w:rsid w:val="006C2B5C"/>
    <w:rsid w:val="006C52FA"/>
    <w:rsid w:val="006C6760"/>
    <w:rsid w:val="006D53B3"/>
    <w:rsid w:val="006E123E"/>
    <w:rsid w:val="006F6F6D"/>
    <w:rsid w:val="007007FC"/>
    <w:rsid w:val="007009CE"/>
    <w:rsid w:val="00700EC5"/>
    <w:rsid w:val="0070316D"/>
    <w:rsid w:val="00715FA4"/>
    <w:rsid w:val="00715FCB"/>
    <w:rsid w:val="007250F0"/>
    <w:rsid w:val="00725600"/>
    <w:rsid w:val="0072714E"/>
    <w:rsid w:val="00732DB9"/>
    <w:rsid w:val="00733A11"/>
    <w:rsid w:val="00742752"/>
    <w:rsid w:val="00744F2B"/>
    <w:rsid w:val="00750E40"/>
    <w:rsid w:val="00760245"/>
    <w:rsid w:val="00792806"/>
    <w:rsid w:val="007A6414"/>
    <w:rsid w:val="007A7243"/>
    <w:rsid w:val="007B1651"/>
    <w:rsid w:val="007B450E"/>
    <w:rsid w:val="007C3FFF"/>
    <w:rsid w:val="007D3CCE"/>
    <w:rsid w:val="007F3C27"/>
    <w:rsid w:val="007F476E"/>
    <w:rsid w:val="00806ED9"/>
    <w:rsid w:val="00811DB5"/>
    <w:rsid w:val="00815884"/>
    <w:rsid w:val="008171C6"/>
    <w:rsid w:val="008206DF"/>
    <w:rsid w:val="0082529D"/>
    <w:rsid w:val="00831E30"/>
    <w:rsid w:val="00832549"/>
    <w:rsid w:val="00843606"/>
    <w:rsid w:val="00843F53"/>
    <w:rsid w:val="008457BD"/>
    <w:rsid w:val="00845DD4"/>
    <w:rsid w:val="00855CE4"/>
    <w:rsid w:val="0086392B"/>
    <w:rsid w:val="00882EF4"/>
    <w:rsid w:val="008837C8"/>
    <w:rsid w:val="008843F2"/>
    <w:rsid w:val="00884B0C"/>
    <w:rsid w:val="00890E04"/>
    <w:rsid w:val="008A1FC5"/>
    <w:rsid w:val="008B0547"/>
    <w:rsid w:val="008B2D58"/>
    <w:rsid w:val="008B7699"/>
    <w:rsid w:val="008C4AF7"/>
    <w:rsid w:val="008C5B00"/>
    <w:rsid w:val="008D6FC5"/>
    <w:rsid w:val="008E6359"/>
    <w:rsid w:val="008F3067"/>
    <w:rsid w:val="008F7883"/>
    <w:rsid w:val="00904138"/>
    <w:rsid w:val="009065DC"/>
    <w:rsid w:val="009077AB"/>
    <w:rsid w:val="00911706"/>
    <w:rsid w:val="009240E1"/>
    <w:rsid w:val="00925BD2"/>
    <w:rsid w:val="009314EC"/>
    <w:rsid w:val="0093196F"/>
    <w:rsid w:val="00934213"/>
    <w:rsid w:val="00940EBB"/>
    <w:rsid w:val="009469ED"/>
    <w:rsid w:val="0095625E"/>
    <w:rsid w:val="0096016D"/>
    <w:rsid w:val="00962DDF"/>
    <w:rsid w:val="00971E7A"/>
    <w:rsid w:val="0098042F"/>
    <w:rsid w:val="00980806"/>
    <w:rsid w:val="00984696"/>
    <w:rsid w:val="00992CE5"/>
    <w:rsid w:val="009972C6"/>
    <w:rsid w:val="009A293E"/>
    <w:rsid w:val="009A30F5"/>
    <w:rsid w:val="009A316A"/>
    <w:rsid w:val="009A324D"/>
    <w:rsid w:val="009B5408"/>
    <w:rsid w:val="009B7A6C"/>
    <w:rsid w:val="009C1713"/>
    <w:rsid w:val="009D04E3"/>
    <w:rsid w:val="009D3D45"/>
    <w:rsid w:val="009E3863"/>
    <w:rsid w:val="009F213F"/>
    <w:rsid w:val="009F4CA4"/>
    <w:rsid w:val="00A11B87"/>
    <w:rsid w:val="00A133B1"/>
    <w:rsid w:val="00A15700"/>
    <w:rsid w:val="00A16F65"/>
    <w:rsid w:val="00A21674"/>
    <w:rsid w:val="00A25C50"/>
    <w:rsid w:val="00A2779C"/>
    <w:rsid w:val="00A31549"/>
    <w:rsid w:val="00A431D7"/>
    <w:rsid w:val="00A45DD0"/>
    <w:rsid w:val="00A576F8"/>
    <w:rsid w:val="00A625E7"/>
    <w:rsid w:val="00A62B2E"/>
    <w:rsid w:val="00A668BC"/>
    <w:rsid w:val="00A72A25"/>
    <w:rsid w:val="00A75BB2"/>
    <w:rsid w:val="00A7660A"/>
    <w:rsid w:val="00A77064"/>
    <w:rsid w:val="00A77CCF"/>
    <w:rsid w:val="00A83A70"/>
    <w:rsid w:val="00A85BBC"/>
    <w:rsid w:val="00A94448"/>
    <w:rsid w:val="00AA242B"/>
    <w:rsid w:val="00AA414B"/>
    <w:rsid w:val="00AA41E2"/>
    <w:rsid w:val="00AB0B3C"/>
    <w:rsid w:val="00AB22C9"/>
    <w:rsid w:val="00AB55E0"/>
    <w:rsid w:val="00AE167B"/>
    <w:rsid w:val="00AE40E0"/>
    <w:rsid w:val="00AF46B8"/>
    <w:rsid w:val="00B20F08"/>
    <w:rsid w:val="00B2140D"/>
    <w:rsid w:val="00B217C1"/>
    <w:rsid w:val="00B26137"/>
    <w:rsid w:val="00B4356E"/>
    <w:rsid w:val="00B46C1F"/>
    <w:rsid w:val="00B55349"/>
    <w:rsid w:val="00B56C5D"/>
    <w:rsid w:val="00B60E03"/>
    <w:rsid w:val="00B6588B"/>
    <w:rsid w:val="00B719D5"/>
    <w:rsid w:val="00B7717A"/>
    <w:rsid w:val="00B772D1"/>
    <w:rsid w:val="00B9489F"/>
    <w:rsid w:val="00B9786F"/>
    <w:rsid w:val="00BC1922"/>
    <w:rsid w:val="00BC2A53"/>
    <w:rsid w:val="00BC5CC4"/>
    <w:rsid w:val="00BD048A"/>
    <w:rsid w:val="00BF018A"/>
    <w:rsid w:val="00BF3C69"/>
    <w:rsid w:val="00BF78D0"/>
    <w:rsid w:val="00C016A2"/>
    <w:rsid w:val="00C0515B"/>
    <w:rsid w:val="00C14801"/>
    <w:rsid w:val="00C149F2"/>
    <w:rsid w:val="00C271EF"/>
    <w:rsid w:val="00C33BE2"/>
    <w:rsid w:val="00C4044D"/>
    <w:rsid w:val="00C46504"/>
    <w:rsid w:val="00C6515E"/>
    <w:rsid w:val="00C70FFC"/>
    <w:rsid w:val="00C81560"/>
    <w:rsid w:val="00C83630"/>
    <w:rsid w:val="00C92FE6"/>
    <w:rsid w:val="00CB17A2"/>
    <w:rsid w:val="00CB387B"/>
    <w:rsid w:val="00CB4E5C"/>
    <w:rsid w:val="00CC0EEF"/>
    <w:rsid w:val="00CC41F1"/>
    <w:rsid w:val="00CD390A"/>
    <w:rsid w:val="00CD52D7"/>
    <w:rsid w:val="00CD53E5"/>
    <w:rsid w:val="00CE43AB"/>
    <w:rsid w:val="00CF59D7"/>
    <w:rsid w:val="00CF784A"/>
    <w:rsid w:val="00D057D0"/>
    <w:rsid w:val="00D1227D"/>
    <w:rsid w:val="00D122B4"/>
    <w:rsid w:val="00D230F5"/>
    <w:rsid w:val="00D269F5"/>
    <w:rsid w:val="00D43069"/>
    <w:rsid w:val="00D5113A"/>
    <w:rsid w:val="00D53880"/>
    <w:rsid w:val="00D63645"/>
    <w:rsid w:val="00D71A6A"/>
    <w:rsid w:val="00D73AA1"/>
    <w:rsid w:val="00D75779"/>
    <w:rsid w:val="00D76EEB"/>
    <w:rsid w:val="00D82363"/>
    <w:rsid w:val="00D86C1E"/>
    <w:rsid w:val="00DA0EC6"/>
    <w:rsid w:val="00DA2129"/>
    <w:rsid w:val="00DB0490"/>
    <w:rsid w:val="00DB4DDB"/>
    <w:rsid w:val="00DC12A6"/>
    <w:rsid w:val="00DC2775"/>
    <w:rsid w:val="00DD59C0"/>
    <w:rsid w:val="00DD5EB5"/>
    <w:rsid w:val="00DF25B5"/>
    <w:rsid w:val="00DF544C"/>
    <w:rsid w:val="00E20AF6"/>
    <w:rsid w:val="00E27F9C"/>
    <w:rsid w:val="00E36A0C"/>
    <w:rsid w:val="00E41459"/>
    <w:rsid w:val="00E502E4"/>
    <w:rsid w:val="00E65066"/>
    <w:rsid w:val="00E65FD3"/>
    <w:rsid w:val="00E83A49"/>
    <w:rsid w:val="00E87F17"/>
    <w:rsid w:val="00E96388"/>
    <w:rsid w:val="00E96F7E"/>
    <w:rsid w:val="00EC23B9"/>
    <w:rsid w:val="00EC5309"/>
    <w:rsid w:val="00ED4195"/>
    <w:rsid w:val="00ED4E43"/>
    <w:rsid w:val="00EE0AF0"/>
    <w:rsid w:val="00EE1382"/>
    <w:rsid w:val="00EE1A0A"/>
    <w:rsid w:val="00EE7B73"/>
    <w:rsid w:val="00EF3DB0"/>
    <w:rsid w:val="00F06D2B"/>
    <w:rsid w:val="00F114CB"/>
    <w:rsid w:val="00F32743"/>
    <w:rsid w:val="00F44AFA"/>
    <w:rsid w:val="00F458EF"/>
    <w:rsid w:val="00F62B80"/>
    <w:rsid w:val="00F70197"/>
    <w:rsid w:val="00F76273"/>
    <w:rsid w:val="00F91828"/>
    <w:rsid w:val="00F9393E"/>
    <w:rsid w:val="00F962C9"/>
    <w:rsid w:val="00FC50AC"/>
    <w:rsid w:val="00FD5074"/>
    <w:rsid w:val="00FD52B5"/>
    <w:rsid w:val="00FE30EC"/>
    <w:rsid w:val="00FE77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F42AA"/>
  <w15:docId w15:val="{595AB258-CBDD-4A61-BF7D-F4CC674E1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icrosoft Sans Serif" w:eastAsia="Microsoft Sans Serif" w:hAnsi="Microsoft Sans Serif" w:cs="Microsoft Sans Serif"/>
        <w:sz w:val="24"/>
        <w:szCs w:val="24"/>
        <w:lang w:val="ru-RU" w:eastAsia="ru-RU" w:bidi="ru-RU"/>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color w:val="000000"/>
    </w:rPr>
  </w:style>
  <w:style w:type="paragraph" w:styleId="1">
    <w:name w:val="heading 1"/>
    <w:basedOn w:val="a0"/>
    <w:next w:val="a0"/>
    <w:link w:val="10"/>
    <w:uiPriority w:val="9"/>
    <w:qFormat/>
    <w:rsid w:val="00031B39"/>
    <w:pPr>
      <w:keepNext/>
      <w:keepLines/>
      <w:widowControl/>
      <w:spacing w:before="480"/>
      <w:outlineLvl w:val="0"/>
    </w:pPr>
    <w:rPr>
      <w:rFonts w:asciiTheme="majorHAnsi" w:eastAsiaTheme="majorEastAsia" w:hAnsiTheme="majorHAnsi" w:cstheme="majorBidi"/>
      <w:b/>
      <w:bCs/>
      <w:color w:val="2F5496" w:themeColor="accent1" w:themeShade="BF"/>
      <w:sz w:val="28"/>
      <w:szCs w:val="28"/>
      <w:lang w:bidi="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rPr>
      <w:color w:val="0066CC"/>
      <w:u w:val="single"/>
    </w:rPr>
  </w:style>
  <w:style w:type="character" w:customStyle="1" w:styleId="a5">
    <w:name w:val="Сноска_"/>
    <w:basedOn w:val="a1"/>
    <w:link w:val="a6"/>
    <w:rPr>
      <w:rFonts w:ascii="Tahoma" w:eastAsia="Tahoma" w:hAnsi="Tahoma" w:cs="Tahoma"/>
      <w:b w:val="0"/>
      <w:bCs w:val="0"/>
      <w:i w:val="0"/>
      <w:iCs w:val="0"/>
      <w:smallCaps w:val="0"/>
      <w:strike w:val="0"/>
      <w:sz w:val="15"/>
      <w:szCs w:val="15"/>
      <w:u w:val="none"/>
    </w:rPr>
  </w:style>
  <w:style w:type="character" w:customStyle="1" w:styleId="2">
    <w:name w:val="Сноска (2)_"/>
    <w:basedOn w:val="a1"/>
    <w:link w:val="20"/>
    <w:rPr>
      <w:rFonts w:ascii="Tahoma" w:eastAsia="Tahoma" w:hAnsi="Tahoma" w:cs="Tahoma"/>
      <w:b w:val="0"/>
      <w:bCs w:val="0"/>
      <w:i w:val="0"/>
      <w:iCs w:val="0"/>
      <w:smallCaps w:val="0"/>
      <w:strike w:val="0"/>
      <w:sz w:val="18"/>
      <w:szCs w:val="18"/>
      <w:u w:val="none"/>
    </w:rPr>
  </w:style>
  <w:style w:type="character" w:customStyle="1" w:styleId="3">
    <w:name w:val="Основной текст (3)_"/>
    <w:basedOn w:val="a1"/>
    <w:link w:val="30"/>
    <w:rPr>
      <w:rFonts w:ascii="Times New Roman" w:eastAsia="Times New Roman" w:hAnsi="Times New Roman" w:cs="Times New Roman"/>
      <w:b/>
      <w:bCs/>
      <w:i w:val="0"/>
      <w:iCs w:val="0"/>
      <w:smallCaps w:val="0"/>
      <w:strike w:val="0"/>
      <w:sz w:val="22"/>
      <w:szCs w:val="22"/>
      <w:u w:val="none"/>
    </w:rPr>
  </w:style>
  <w:style w:type="character" w:customStyle="1" w:styleId="a7">
    <w:name w:val="Колонтитул_"/>
    <w:basedOn w:val="a1"/>
    <w:link w:val="11"/>
    <w:rPr>
      <w:rFonts w:ascii="Times New Roman" w:eastAsia="Times New Roman" w:hAnsi="Times New Roman" w:cs="Times New Roman"/>
      <w:b w:val="0"/>
      <w:bCs w:val="0"/>
      <w:i w:val="0"/>
      <w:iCs w:val="0"/>
      <w:smallCaps w:val="0"/>
      <w:strike w:val="0"/>
      <w:sz w:val="16"/>
      <w:szCs w:val="16"/>
      <w:u w:val="none"/>
    </w:rPr>
  </w:style>
  <w:style w:type="character" w:customStyle="1" w:styleId="a8">
    <w:name w:val="Колонтитул"/>
    <w:basedOn w:val="a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4">
    <w:name w:val="Основной текст (4)_"/>
    <w:basedOn w:val="a1"/>
    <w:link w:val="40"/>
    <w:rPr>
      <w:rFonts w:ascii="Times New Roman" w:eastAsia="Times New Roman" w:hAnsi="Times New Roman" w:cs="Times New Roman"/>
      <w:b w:val="0"/>
      <w:bCs w:val="0"/>
      <w:i/>
      <w:iCs/>
      <w:smallCaps w:val="0"/>
      <w:strike w:val="0"/>
      <w:sz w:val="22"/>
      <w:szCs w:val="22"/>
      <w:u w:val="none"/>
    </w:rPr>
  </w:style>
  <w:style w:type="character" w:customStyle="1" w:styleId="21">
    <w:name w:val="Основной текст (2)_"/>
    <w:basedOn w:val="a1"/>
    <w:link w:val="210"/>
    <w:rPr>
      <w:rFonts w:ascii="Times New Roman" w:eastAsia="Times New Roman" w:hAnsi="Times New Roman" w:cs="Times New Roman"/>
      <w:b w:val="0"/>
      <w:bCs w:val="0"/>
      <w:i w:val="0"/>
      <w:iCs w:val="0"/>
      <w:smallCaps w:val="0"/>
      <w:strike w:val="0"/>
      <w:sz w:val="22"/>
      <w:szCs w:val="22"/>
      <w:u w:val="none"/>
    </w:rPr>
  </w:style>
  <w:style w:type="character" w:customStyle="1" w:styleId="22">
    <w:name w:val="Основной текст (2) + Полужирный"/>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41">
    <w:name w:val="Основной текст (4) + Не курсив"/>
    <w:basedOn w:val="4"/>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3">
    <w:name w:val="Основной текст (2)"/>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12">
    <w:name w:val="Заголовок №1_"/>
    <w:basedOn w:val="a1"/>
    <w:link w:val="13"/>
    <w:rPr>
      <w:rFonts w:ascii="Times New Roman" w:eastAsia="Times New Roman" w:hAnsi="Times New Roman" w:cs="Times New Roman"/>
      <w:b/>
      <w:bCs/>
      <w:i w:val="0"/>
      <w:iCs w:val="0"/>
      <w:smallCaps w:val="0"/>
      <w:strike w:val="0"/>
      <w:sz w:val="22"/>
      <w:szCs w:val="22"/>
      <w:u w:val="none"/>
    </w:rPr>
  </w:style>
  <w:style w:type="character" w:customStyle="1" w:styleId="5Exact">
    <w:name w:val="Основной текст (5) Exact"/>
    <w:basedOn w:val="a1"/>
    <w:rPr>
      <w:rFonts w:ascii="Tahoma" w:eastAsia="Tahoma" w:hAnsi="Tahoma" w:cs="Tahoma"/>
      <w:b w:val="0"/>
      <w:bCs w:val="0"/>
      <w:i w:val="0"/>
      <w:iCs w:val="0"/>
      <w:smallCaps w:val="0"/>
      <w:strike w:val="0"/>
      <w:sz w:val="14"/>
      <w:szCs w:val="14"/>
      <w:u w:val="none"/>
    </w:rPr>
  </w:style>
  <w:style w:type="character" w:customStyle="1" w:styleId="575ptExact">
    <w:name w:val="Основной текст (5) + 7;5 pt Exact"/>
    <w:basedOn w:val="5"/>
    <w:rPr>
      <w:rFonts w:ascii="Tahoma" w:eastAsia="Tahoma" w:hAnsi="Tahoma" w:cs="Tahoma"/>
      <w:b w:val="0"/>
      <w:bCs w:val="0"/>
      <w:i w:val="0"/>
      <w:iCs w:val="0"/>
      <w:smallCaps w:val="0"/>
      <w:strike w:val="0"/>
      <w:sz w:val="15"/>
      <w:szCs w:val="15"/>
      <w:u w:val="none"/>
    </w:rPr>
  </w:style>
  <w:style w:type="character" w:customStyle="1" w:styleId="24">
    <w:name w:val="Основной текст (2) + Курсив"/>
    <w:basedOn w:val="21"/>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5">
    <w:name w:val="Основной текст (5)_"/>
    <w:basedOn w:val="a1"/>
    <w:link w:val="50"/>
    <w:rPr>
      <w:rFonts w:ascii="Tahoma" w:eastAsia="Tahoma" w:hAnsi="Tahoma" w:cs="Tahoma"/>
      <w:b w:val="0"/>
      <w:bCs w:val="0"/>
      <w:i w:val="0"/>
      <w:iCs w:val="0"/>
      <w:smallCaps w:val="0"/>
      <w:strike w:val="0"/>
      <w:sz w:val="14"/>
      <w:szCs w:val="14"/>
      <w:u w:val="none"/>
    </w:rPr>
  </w:style>
  <w:style w:type="character" w:customStyle="1" w:styleId="21pt">
    <w:name w:val="Основной текст (2) + Интервал 1 pt"/>
    <w:basedOn w:val="21"/>
    <w:rPr>
      <w:rFonts w:ascii="Times New Roman" w:eastAsia="Times New Roman" w:hAnsi="Times New Roman" w:cs="Times New Roman"/>
      <w:b w:val="0"/>
      <w:bCs w:val="0"/>
      <w:i w:val="0"/>
      <w:iCs w:val="0"/>
      <w:smallCaps w:val="0"/>
      <w:strike w:val="0"/>
      <w:color w:val="000000"/>
      <w:spacing w:val="20"/>
      <w:w w:val="100"/>
      <w:position w:val="0"/>
      <w:sz w:val="22"/>
      <w:szCs w:val="22"/>
      <w:u w:val="none"/>
      <w:lang w:val="ru-RU" w:eastAsia="ru-RU" w:bidi="ru-RU"/>
    </w:rPr>
  </w:style>
  <w:style w:type="character" w:customStyle="1" w:styleId="120">
    <w:name w:val="Заголовок №1 (2)_"/>
    <w:basedOn w:val="a1"/>
    <w:link w:val="121"/>
    <w:rPr>
      <w:rFonts w:ascii="Times New Roman" w:eastAsia="Times New Roman" w:hAnsi="Times New Roman" w:cs="Times New Roman"/>
      <w:b/>
      <w:bCs/>
      <w:i w:val="0"/>
      <w:iCs w:val="0"/>
      <w:smallCaps w:val="0"/>
      <w:strike w:val="0"/>
      <w:u w:val="none"/>
    </w:rPr>
  </w:style>
  <w:style w:type="character" w:customStyle="1" w:styleId="2Exact">
    <w:name w:val="Основной текст (2) Exact"/>
    <w:basedOn w:val="a1"/>
    <w:rPr>
      <w:rFonts w:ascii="Times New Roman" w:eastAsia="Times New Roman" w:hAnsi="Times New Roman" w:cs="Times New Roman"/>
      <w:b w:val="0"/>
      <w:bCs w:val="0"/>
      <w:i w:val="0"/>
      <w:iCs w:val="0"/>
      <w:smallCaps w:val="0"/>
      <w:strike w:val="0"/>
      <w:sz w:val="22"/>
      <w:szCs w:val="22"/>
      <w:u w:val="none"/>
    </w:rPr>
  </w:style>
  <w:style w:type="character" w:customStyle="1" w:styleId="2Exact1">
    <w:name w:val="Основной текст (2) Exact1"/>
    <w:basedOn w:val="21"/>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en-US" w:eastAsia="en-US" w:bidi="en-US"/>
    </w:rPr>
  </w:style>
  <w:style w:type="character" w:customStyle="1" w:styleId="2Exact0">
    <w:name w:val="Основной текст (2) + Полужирный Exact"/>
    <w:basedOn w:val="21"/>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3Exact">
    <w:name w:val="Основной текст (3) Exact"/>
    <w:basedOn w:val="a1"/>
    <w:rPr>
      <w:rFonts w:ascii="Times New Roman" w:eastAsia="Times New Roman" w:hAnsi="Times New Roman" w:cs="Times New Roman"/>
      <w:b/>
      <w:bCs/>
      <w:i w:val="0"/>
      <w:iCs w:val="0"/>
      <w:smallCaps w:val="0"/>
      <w:strike w:val="0"/>
      <w:sz w:val="22"/>
      <w:szCs w:val="22"/>
      <w:u w:val="none"/>
    </w:rPr>
  </w:style>
  <w:style w:type="character" w:customStyle="1" w:styleId="25">
    <w:name w:val="Подпись к таблице (2)_"/>
    <w:basedOn w:val="a1"/>
    <w:link w:val="26"/>
    <w:rPr>
      <w:rFonts w:ascii="Tahoma" w:eastAsia="Tahoma" w:hAnsi="Tahoma" w:cs="Tahoma"/>
      <w:b w:val="0"/>
      <w:bCs w:val="0"/>
      <w:i w:val="0"/>
      <w:iCs w:val="0"/>
      <w:smallCaps w:val="0"/>
      <w:strike w:val="0"/>
      <w:sz w:val="12"/>
      <w:szCs w:val="12"/>
      <w:u w:val="none"/>
    </w:rPr>
  </w:style>
  <w:style w:type="character" w:customStyle="1" w:styleId="2Tahoma6pt">
    <w:name w:val="Основной текст (2) + Tahoma;6 pt"/>
    <w:basedOn w:val="21"/>
    <w:rPr>
      <w:rFonts w:ascii="Tahoma" w:eastAsia="Tahoma" w:hAnsi="Tahoma" w:cs="Tahoma"/>
      <w:b w:val="0"/>
      <w:bCs w:val="0"/>
      <w:i w:val="0"/>
      <w:iCs w:val="0"/>
      <w:smallCaps w:val="0"/>
      <w:strike w:val="0"/>
      <w:color w:val="000000"/>
      <w:spacing w:val="0"/>
      <w:w w:val="100"/>
      <w:position w:val="0"/>
      <w:sz w:val="12"/>
      <w:szCs w:val="12"/>
      <w:u w:val="none"/>
      <w:lang w:val="ru-RU" w:eastAsia="ru-RU" w:bidi="ru-RU"/>
    </w:rPr>
  </w:style>
  <w:style w:type="character" w:customStyle="1" w:styleId="6">
    <w:name w:val="Основной текст (6)_"/>
    <w:basedOn w:val="a1"/>
    <w:link w:val="60"/>
    <w:rPr>
      <w:rFonts w:ascii="Tahoma" w:eastAsia="Tahoma" w:hAnsi="Tahoma" w:cs="Tahoma"/>
      <w:b w:val="0"/>
      <w:bCs w:val="0"/>
      <w:i w:val="0"/>
      <w:iCs w:val="0"/>
      <w:smallCaps w:val="0"/>
      <w:strike w:val="0"/>
      <w:sz w:val="12"/>
      <w:szCs w:val="12"/>
      <w:u w:val="none"/>
    </w:rPr>
  </w:style>
  <w:style w:type="character" w:customStyle="1" w:styleId="Tahoma65pt">
    <w:name w:val="Колонтитул + Tahoma;6;5 pt"/>
    <w:basedOn w:val="a7"/>
    <w:rPr>
      <w:rFonts w:ascii="Tahoma" w:eastAsia="Tahoma" w:hAnsi="Tahoma" w:cs="Tahoma"/>
      <w:b w:val="0"/>
      <w:bCs w:val="0"/>
      <w:i w:val="0"/>
      <w:iCs w:val="0"/>
      <w:smallCaps w:val="0"/>
      <w:strike w:val="0"/>
      <w:color w:val="000000"/>
      <w:spacing w:val="0"/>
      <w:w w:val="100"/>
      <w:position w:val="0"/>
      <w:sz w:val="13"/>
      <w:szCs w:val="13"/>
      <w:u w:val="none"/>
      <w:lang w:val="ru-RU" w:eastAsia="ru-RU" w:bidi="ru-RU"/>
    </w:rPr>
  </w:style>
  <w:style w:type="character" w:customStyle="1" w:styleId="7">
    <w:name w:val="Основной текст (7)_"/>
    <w:basedOn w:val="a1"/>
    <w:link w:val="70"/>
    <w:rPr>
      <w:rFonts w:ascii="Tahoma" w:eastAsia="Tahoma" w:hAnsi="Tahoma" w:cs="Tahoma"/>
      <w:b/>
      <w:bCs/>
      <w:i w:val="0"/>
      <w:iCs w:val="0"/>
      <w:smallCaps w:val="0"/>
      <w:strike w:val="0"/>
      <w:sz w:val="14"/>
      <w:szCs w:val="14"/>
      <w:u w:val="none"/>
    </w:rPr>
  </w:style>
  <w:style w:type="character" w:customStyle="1" w:styleId="FranklinGothicHeavy9pt">
    <w:name w:val="Колонтитул + Franklin Gothic Heavy;9 pt"/>
    <w:basedOn w:val="a7"/>
    <w:rPr>
      <w:rFonts w:ascii="Franklin Gothic Heavy" w:eastAsia="Franklin Gothic Heavy" w:hAnsi="Franklin Gothic Heavy" w:cs="Franklin Gothic Heavy"/>
      <w:b w:val="0"/>
      <w:bCs w:val="0"/>
      <w:i w:val="0"/>
      <w:iCs w:val="0"/>
      <w:smallCaps w:val="0"/>
      <w:strike w:val="0"/>
      <w:color w:val="000000"/>
      <w:spacing w:val="0"/>
      <w:w w:val="100"/>
      <w:position w:val="0"/>
      <w:sz w:val="18"/>
      <w:szCs w:val="18"/>
      <w:u w:val="none"/>
      <w:lang w:val="ru-RU" w:eastAsia="ru-RU" w:bidi="ru-RU"/>
    </w:rPr>
  </w:style>
  <w:style w:type="character" w:customStyle="1" w:styleId="2Tahoma7pt">
    <w:name w:val="Основной текст (2) + Tahoma;7 pt"/>
    <w:basedOn w:val="21"/>
    <w:rPr>
      <w:rFonts w:ascii="Tahoma" w:eastAsia="Tahoma" w:hAnsi="Tahoma" w:cs="Tahoma"/>
      <w:b w:val="0"/>
      <w:bCs w:val="0"/>
      <w:i w:val="0"/>
      <w:iCs w:val="0"/>
      <w:smallCaps w:val="0"/>
      <w:strike w:val="0"/>
      <w:color w:val="000000"/>
      <w:spacing w:val="0"/>
      <w:w w:val="100"/>
      <w:position w:val="0"/>
      <w:sz w:val="14"/>
      <w:szCs w:val="14"/>
      <w:u w:val="none"/>
      <w:lang w:val="ru-RU" w:eastAsia="ru-RU" w:bidi="ru-RU"/>
    </w:rPr>
  </w:style>
  <w:style w:type="character" w:customStyle="1" w:styleId="2Tahoma7pt0">
    <w:name w:val="Основной текст (2) + Tahoma;7 pt;Полужирный"/>
    <w:basedOn w:val="21"/>
    <w:rPr>
      <w:rFonts w:ascii="Tahoma" w:eastAsia="Tahoma" w:hAnsi="Tahoma" w:cs="Tahoma"/>
      <w:b/>
      <w:bCs/>
      <w:i w:val="0"/>
      <w:iCs w:val="0"/>
      <w:smallCaps w:val="0"/>
      <w:strike w:val="0"/>
      <w:color w:val="000000"/>
      <w:spacing w:val="0"/>
      <w:w w:val="100"/>
      <w:position w:val="0"/>
      <w:sz w:val="14"/>
      <w:szCs w:val="14"/>
      <w:u w:val="none"/>
      <w:lang w:val="ru-RU" w:eastAsia="ru-RU" w:bidi="ru-RU"/>
    </w:rPr>
  </w:style>
  <w:style w:type="character" w:customStyle="1" w:styleId="2Tahoma75pt">
    <w:name w:val="Основной текст (2) + Tahoma;7;5 pt;Полужирный"/>
    <w:basedOn w:val="21"/>
    <w:rPr>
      <w:rFonts w:ascii="Tahoma" w:eastAsia="Tahoma" w:hAnsi="Tahoma" w:cs="Tahoma"/>
      <w:b/>
      <w:bCs/>
      <w:i w:val="0"/>
      <w:iCs w:val="0"/>
      <w:smallCaps w:val="0"/>
      <w:strike w:val="0"/>
      <w:color w:val="000000"/>
      <w:spacing w:val="0"/>
      <w:w w:val="100"/>
      <w:position w:val="0"/>
      <w:sz w:val="15"/>
      <w:szCs w:val="15"/>
      <w:u w:val="none"/>
      <w:lang w:val="ru-RU" w:eastAsia="ru-RU" w:bidi="ru-RU"/>
    </w:rPr>
  </w:style>
  <w:style w:type="character" w:customStyle="1" w:styleId="Tahoma85pt">
    <w:name w:val="Колонтитул + Tahoma;8;5 pt"/>
    <w:basedOn w:val="a7"/>
    <w:rPr>
      <w:rFonts w:ascii="Tahoma" w:eastAsia="Tahoma" w:hAnsi="Tahoma" w:cs="Tahoma"/>
      <w:b w:val="0"/>
      <w:bCs w:val="0"/>
      <w:i w:val="0"/>
      <w:iCs w:val="0"/>
      <w:smallCaps w:val="0"/>
      <w:strike w:val="0"/>
      <w:color w:val="000000"/>
      <w:spacing w:val="0"/>
      <w:w w:val="100"/>
      <w:position w:val="0"/>
      <w:sz w:val="17"/>
      <w:szCs w:val="17"/>
      <w:u w:val="single"/>
      <w:lang w:val="ru-RU" w:eastAsia="ru-RU" w:bidi="ru-RU"/>
    </w:rPr>
  </w:style>
  <w:style w:type="character" w:customStyle="1" w:styleId="Tahoma65pt1">
    <w:name w:val="Колонтитул + Tahoma;6;5 pt1"/>
    <w:basedOn w:val="a7"/>
    <w:rPr>
      <w:rFonts w:ascii="Tahoma" w:eastAsia="Tahoma" w:hAnsi="Tahoma" w:cs="Tahoma"/>
      <w:b w:val="0"/>
      <w:bCs w:val="0"/>
      <w:i w:val="0"/>
      <w:iCs w:val="0"/>
      <w:smallCaps w:val="0"/>
      <w:strike w:val="0"/>
      <w:color w:val="000000"/>
      <w:spacing w:val="0"/>
      <w:w w:val="100"/>
      <w:position w:val="0"/>
      <w:sz w:val="13"/>
      <w:szCs w:val="13"/>
      <w:u w:val="single"/>
      <w:lang w:val="ru-RU" w:eastAsia="ru-RU" w:bidi="ru-RU"/>
    </w:rPr>
  </w:style>
  <w:style w:type="character" w:customStyle="1" w:styleId="255pt">
    <w:name w:val="Основной текст (2) + 5;5 pt"/>
    <w:basedOn w:val="21"/>
    <w:rPr>
      <w:rFonts w:ascii="Times New Roman" w:eastAsia="Times New Roman" w:hAnsi="Times New Roman" w:cs="Times New Roman"/>
      <w:b w:val="0"/>
      <w:bCs w:val="0"/>
      <w:i w:val="0"/>
      <w:iCs w:val="0"/>
      <w:smallCaps w:val="0"/>
      <w:strike w:val="0"/>
      <w:color w:val="000000"/>
      <w:spacing w:val="0"/>
      <w:w w:val="100"/>
      <w:position w:val="0"/>
      <w:sz w:val="11"/>
      <w:szCs w:val="11"/>
      <w:u w:val="none"/>
      <w:lang w:val="ru-RU" w:eastAsia="ru-RU" w:bidi="ru-RU"/>
    </w:rPr>
  </w:style>
  <w:style w:type="character" w:customStyle="1" w:styleId="8Exact">
    <w:name w:val="Основной текст (8) Exact"/>
    <w:basedOn w:val="a1"/>
    <w:rPr>
      <w:rFonts w:ascii="Tahoma" w:eastAsia="Tahoma" w:hAnsi="Tahoma" w:cs="Tahoma"/>
      <w:b w:val="0"/>
      <w:bCs w:val="0"/>
      <w:i w:val="0"/>
      <w:iCs w:val="0"/>
      <w:smallCaps w:val="0"/>
      <w:strike w:val="0"/>
      <w:sz w:val="15"/>
      <w:szCs w:val="15"/>
      <w:u w:val="none"/>
    </w:rPr>
  </w:style>
  <w:style w:type="character" w:customStyle="1" w:styleId="130">
    <w:name w:val="Заголовок №1 (3)_"/>
    <w:basedOn w:val="a1"/>
    <w:link w:val="131"/>
    <w:rPr>
      <w:rFonts w:ascii="Tahoma" w:eastAsia="Tahoma" w:hAnsi="Tahoma" w:cs="Tahoma"/>
      <w:b/>
      <w:bCs/>
      <w:i w:val="0"/>
      <w:iCs w:val="0"/>
      <w:smallCaps w:val="0"/>
      <w:strike w:val="0"/>
      <w:sz w:val="22"/>
      <w:szCs w:val="22"/>
      <w:u w:val="none"/>
    </w:rPr>
  </w:style>
  <w:style w:type="character" w:customStyle="1" w:styleId="2Tahoma75pt0">
    <w:name w:val="Основной текст (2) + Tahoma;7;5 pt"/>
    <w:basedOn w:val="21"/>
    <w:rPr>
      <w:rFonts w:ascii="Tahoma" w:eastAsia="Tahoma" w:hAnsi="Tahoma" w:cs="Tahoma"/>
      <w:b w:val="0"/>
      <w:bCs w:val="0"/>
      <w:i w:val="0"/>
      <w:iCs w:val="0"/>
      <w:smallCaps w:val="0"/>
      <w:strike w:val="0"/>
      <w:color w:val="000000"/>
      <w:spacing w:val="0"/>
      <w:w w:val="100"/>
      <w:position w:val="0"/>
      <w:sz w:val="15"/>
      <w:szCs w:val="15"/>
      <w:u w:val="none"/>
      <w:lang w:val="ru-RU" w:eastAsia="ru-RU" w:bidi="ru-RU"/>
    </w:rPr>
  </w:style>
  <w:style w:type="character" w:customStyle="1" w:styleId="2Tahoma55pt">
    <w:name w:val="Основной текст (2) + Tahoma;5;5 pt"/>
    <w:basedOn w:val="21"/>
    <w:rPr>
      <w:rFonts w:ascii="Tahoma" w:eastAsia="Tahoma" w:hAnsi="Tahoma" w:cs="Tahoma"/>
      <w:b w:val="0"/>
      <w:bCs w:val="0"/>
      <w:i w:val="0"/>
      <w:iCs w:val="0"/>
      <w:smallCaps w:val="0"/>
      <w:strike w:val="0"/>
      <w:color w:val="000000"/>
      <w:spacing w:val="0"/>
      <w:w w:val="100"/>
      <w:position w:val="0"/>
      <w:sz w:val="11"/>
      <w:szCs w:val="11"/>
      <w:u w:val="none"/>
      <w:lang w:val="ru-RU" w:eastAsia="ru-RU" w:bidi="ru-RU"/>
    </w:rPr>
  </w:style>
  <w:style w:type="character" w:customStyle="1" w:styleId="10pt">
    <w:name w:val="Колонтитул + 10 pt"/>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none"/>
      <w:lang w:val="ru-RU" w:eastAsia="ru-RU" w:bidi="ru-RU"/>
    </w:rPr>
  </w:style>
  <w:style w:type="character" w:customStyle="1" w:styleId="10pt1">
    <w:name w:val="Колонтитул + 10 pt1"/>
    <w:basedOn w:val="a7"/>
    <w:rPr>
      <w:rFonts w:ascii="Times New Roman" w:eastAsia="Times New Roman" w:hAnsi="Times New Roman" w:cs="Times New Roman"/>
      <w:b w:val="0"/>
      <w:bCs w:val="0"/>
      <w:i w:val="0"/>
      <w:iCs w:val="0"/>
      <w:smallCaps w:val="0"/>
      <w:strike w:val="0"/>
      <w:color w:val="000000"/>
      <w:spacing w:val="0"/>
      <w:w w:val="100"/>
      <w:position w:val="0"/>
      <w:sz w:val="20"/>
      <w:szCs w:val="20"/>
      <w:u w:val="single"/>
      <w:lang w:val="ru-RU" w:eastAsia="ru-RU" w:bidi="ru-RU"/>
    </w:rPr>
  </w:style>
  <w:style w:type="character" w:customStyle="1" w:styleId="8">
    <w:name w:val="Основной текст (8)_"/>
    <w:basedOn w:val="a1"/>
    <w:link w:val="80"/>
    <w:rPr>
      <w:rFonts w:ascii="Tahoma" w:eastAsia="Tahoma" w:hAnsi="Tahoma" w:cs="Tahoma"/>
      <w:b w:val="0"/>
      <w:bCs w:val="0"/>
      <w:i w:val="0"/>
      <w:iCs w:val="0"/>
      <w:smallCaps w:val="0"/>
      <w:strike w:val="0"/>
      <w:sz w:val="15"/>
      <w:szCs w:val="15"/>
      <w:u w:val="none"/>
    </w:rPr>
  </w:style>
  <w:style w:type="character" w:customStyle="1" w:styleId="a9">
    <w:name w:val="Подпись к таблице_"/>
    <w:basedOn w:val="a1"/>
    <w:link w:val="aa"/>
    <w:rPr>
      <w:rFonts w:ascii="Tahoma" w:eastAsia="Tahoma" w:hAnsi="Tahoma" w:cs="Tahoma"/>
      <w:b/>
      <w:bCs/>
      <w:i w:val="0"/>
      <w:iCs w:val="0"/>
      <w:smallCaps w:val="0"/>
      <w:strike w:val="0"/>
      <w:sz w:val="14"/>
      <w:szCs w:val="14"/>
      <w:u w:val="none"/>
    </w:rPr>
  </w:style>
  <w:style w:type="character" w:customStyle="1" w:styleId="FranklinGothicHeavy16pt">
    <w:name w:val="Колонтитул + Franklin Gothic Heavy;16 pt"/>
    <w:basedOn w:val="a7"/>
    <w:rPr>
      <w:rFonts w:ascii="Franklin Gothic Heavy" w:eastAsia="Franklin Gothic Heavy" w:hAnsi="Franklin Gothic Heavy" w:cs="Franklin Gothic Heavy"/>
      <w:b w:val="0"/>
      <w:bCs w:val="0"/>
      <w:i w:val="0"/>
      <w:iCs w:val="0"/>
      <w:smallCaps w:val="0"/>
      <w:strike w:val="0"/>
      <w:color w:val="000000"/>
      <w:spacing w:val="0"/>
      <w:w w:val="100"/>
      <w:position w:val="0"/>
      <w:sz w:val="32"/>
      <w:szCs w:val="32"/>
      <w:u w:val="none"/>
      <w:lang w:val="ru-RU" w:eastAsia="ru-RU" w:bidi="ru-RU"/>
    </w:rPr>
  </w:style>
  <w:style w:type="paragraph" w:customStyle="1" w:styleId="a6">
    <w:name w:val="Сноска"/>
    <w:basedOn w:val="a0"/>
    <w:link w:val="a5"/>
    <w:pPr>
      <w:shd w:val="clear" w:color="auto" w:fill="FFFFFF"/>
      <w:spacing w:line="248" w:lineRule="exact"/>
    </w:pPr>
    <w:rPr>
      <w:rFonts w:ascii="Tahoma" w:eastAsia="Tahoma" w:hAnsi="Tahoma" w:cs="Tahoma"/>
      <w:sz w:val="15"/>
      <w:szCs w:val="15"/>
    </w:rPr>
  </w:style>
  <w:style w:type="paragraph" w:customStyle="1" w:styleId="20">
    <w:name w:val="Сноска (2)"/>
    <w:basedOn w:val="a0"/>
    <w:link w:val="2"/>
    <w:pPr>
      <w:shd w:val="clear" w:color="auto" w:fill="FFFFFF"/>
      <w:spacing w:line="270" w:lineRule="exact"/>
    </w:pPr>
    <w:rPr>
      <w:rFonts w:ascii="Tahoma" w:eastAsia="Tahoma" w:hAnsi="Tahoma" w:cs="Tahoma"/>
      <w:sz w:val="18"/>
      <w:szCs w:val="18"/>
    </w:rPr>
  </w:style>
  <w:style w:type="paragraph" w:customStyle="1" w:styleId="30">
    <w:name w:val="Основной текст (3)"/>
    <w:basedOn w:val="a0"/>
    <w:link w:val="3"/>
    <w:pPr>
      <w:shd w:val="clear" w:color="auto" w:fill="FFFFFF"/>
      <w:spacing w:line="270" w:lineRule="exact"/>
      <w:jc w:val="center"/>
    </w:pPr>
    <w:rPr>
      <w:rFonts w:ascii="Times New Roman" w:eastAsia="Times New Roman" w:hAnsi="Times New Roman" w:cs="Times New Roman"/>
      <w:b/>
      <w:bCs/>
      <w:sz w:val="22"/>
      <w:szCs w:val="22"/>
    </w:rPr>
  </w:style>
  <w:style w:type="paragraph" w:customStyle="1" w:styleId="11">
    <w:name w:val="Колонтитул1"/>
    <w:basedOn w:val="a0"/>
    <w:link w:val="a7"/>
    <w:pPr>
      <w:shd w:val="clear" w:color="auto" w:fill="FFFFFF"/>
      <w:spacing w:line="0" w:lineRule="atLeast"/>
      <w:jc w:val="both"/>
    </w:pPr>
    <w:rPr>
      <w:rFonts w:ascii="Times New Roman" w:eastAsia="Times New Roman" w:hAnsi="Times New Roman" w:cs="Times New Roman"/>
      <w:sz w:val="16"/>
      <w:szCs w:val="16"/>
    </w:rPr>
  </w:style>
  <w:style w:type="paragraph" w:customStyle="1" w:styleId="40">
    <w:name w:val="Основной текст (4)"/>
    <w:basedOn w:val="a0"/>
    <w:link w:val="4"/>
    <w:pPr>
      <w:shd w:val="clear" w:color="auto" w:fill="FFFFFF"/>
      <w:spacing w:line="270" w:lineRule="exact"/>
    </w:pPr>
    <w:rPr>
      <w:rFonts w:ascii="Times New Roman" w:eastAsia="Times New Roman" w:hAnsi="Times New Roman" w:cs="Times New Roman"/>
      <w:i/>
      <w:iCs/>
      <w:sz w:val="22"/>
      <w:szCs w:val="22"/>
    </w:rPr>
  </w:style>
  <w:style w:type="paragraph" w:customStyle="1" w:styleId="210">
    <w:name w:val="Основной текст (2)1"/>
    <w:basedOn w:val="a0"/>
    <w:link w:val="21"/>
    <w:pPr>
      <w:shd w:val="clear" w:color="auto" w:fill="FFFFFF"/>
      <w:spacing w:after="180" w:line="270" w:lineRule="exact"/>
      <w:jc w:val="both"/>
    </w:pPr>
    <w:rPr>
      <w:rFonts w:ascii="Times New Roman" w:eastAsia="Times New Roman" w:hAnsi="Times New Roman" w:cs="Times New Roman"/>
      <w:sz w:val="22"/>
      <w:szCs w:val="22"/>
    </w:rPr>
  </w:style>
  <w:style w:type="paragraph" w:customStyle="1" w:styleId="13">
    <w:name w:val="Заголовок №1"/>
    <w:basedOn w:val="a0"/>
    <w:link w:val="12"/>
    <w:pPr>
      <w:shd w:val="clear" w:color="auto" w:fill="FFFFFF"/>
      <w:spacing w:line="274" w:lineRule="exact"/>
      <w:jc w:val="both"/>
      <w:outlineLvl w:val="0"/>
    </w:pPr>
    <w:rPr>
      <w:rFonts w:ascii="Times New Roman" w:eastAsia="Times New Roman" w:hAnsi="Times New Roman" w:cs="Times New Roman"/>
      <w:b/>
      <w:bCs/>
      <w:sz w:val="22"/>
      <w:szCs w:val="22"/>
    </w:rPr>
  </w:style>
  <w:style w:type="paragraph" w:customStyle="1" w:styleId="50">
    <w:name w:val="Основной текст (5)"/>
    <w:basedOn w:val="a0"/>
    <w:link w:val="5"/>
    <w:pPr>
      <w:shd w:val="clear" w:color="auto" w:fill="FFFFFF"/>
      <w:spacing w:line="0" w:lineRule="atLeast"/>
    </w:pPr>
    <w:rPr>
      <w:rFonts w:ascii="Tahoma" w:eastAsia="Tahoma" w:hAnsi="Tahoma" w:cs="Tahoma"/>
      <w:sz w:val="14"/>
      <w:szCs w:val="14"/>
    </w:rPr>
  </w:style>
  <w:style w:type="paragraph" w:customStyle="1" w:styleId="121">
    <w:name w:val="Заголовок №1 (2)"/>
    <w:basedOn w:val="a0"/>
    <w:link w:val="120"/>
    <w:pPr>
      <w:shd w:val="clear" w:color="auto" w:fill="FFFFFF"/>
      <w:spacing w:line="274" w:lineRule="exact"/>
      <w:outlineLvl w:val="0"/>
    </w:pPr>
    <w:rPr>
      <w:rFonts w:ascii="Times New Roman" w:eastAsia="Times New Roman" w:hAnsi="Times New Roman" w:cs="Times New Roman"/>
      <w:b/>
      <w:bCs/>
    </w:rPr>
  </w:style>
  <w:style w:type="paragraph" w:customStyle="1" w:styleId="26">
    <w:name w:val="Подпись к таблице (2)"/>
    <w:basedOn w:val="a0"/>
    <w:link w:val="25"/>
    <w:pPr>
      <w:shd w:val="clear" w:color="auto" w:fill="FFFFFF"/>
      <w:spacing w:line="0" w:lineRule="atLeast"/>
    </w:pPr>
    <w:rPr>
      <w:rFonts w:ascii="Tahoma" w:eastAsia="Tahoma" w:hAnsi="Tahoma" w:cs="Tahoma"/>
      <w:sz w:val="12"/>
      <w:szCs w:val="12"/>
    </w:rPr>
  </w:style>
  <w:style w:type="paragraph" w:customStyle="1" w:styleId="60">
    <w:name w:val="Основной текст (6)"/>
    <w:basedOn w:val="a0"/>
    <w:link w:val="6"/>
    <w:pPr>
      <w:shd w:val="clear" w:color="auto" w:fill="FFFFFF"/>
      <w:spacing w:before="180" w:line="180" w:lineRule="exact"/>
    </w:pPr>
    <w:rPr>
      <w:rFonts w:ascii="Tahoma" w:eastAsia="Tahoma" w:hAnsi="Tahoma" w:cs="Tahoma"/>
      <w:sz w:val="12"/>
      <w:szCs w:val="12"/>
    </w:rPr>
  </w:style>
  <w:style w:type="paragraph" w:customStyle="1" w:styleId="70">
    <w:name w:val="Основной текст (7)"/>
    <w:basedOn w:val="a0"/>
    <w:link w:val="7"/>
    <w:pPr>
      <w:shd w:val="clear" w:color="auto" w:fill="FFFFFF"/>
      <w:spacing w:line="0" w:lineRule="atLeast"/>
    </w:pPr>
    <w:rPr>
      <w:rFonts w:ascii="Tahoma" w:eastAsia="Tahoma" w:hAnsi="Tahoma" w:cs="Tahoma"/>
      <w:b/>
      <w:bCs/>
      <w:sz w:val="14"/>
      <w:szCs w:val="14"/>
    </w:rPr>
  </w:style>
  <w:style w:type="paragraph" w:customStyle="1" w:styleId="80">
    <w:name w:val="Основной текст (8)"/>
    <w:basedOn w:val="a0"/>
    <w:link w:val="8"/>
    <w:pPr>
      <w:shd w:val="clear" w:color="auto" w:fill="FFFFFF"/>
      <w:spacing w:line="212" w:lineRule="exact"/>
      <w:jc w:val="both"/>
    </w:pPr>
    <w:rPr>
      <w:rFonts w:ascii="Tahoma" w:eastAsia="Tahoma" w:hAnsi="Tahoma" w:cs="Tahoma"/>
      <w:sz w:val="15"/>
      <w:szCs w:val="15"/>
    </w:rPr>
  </w:style>
  <w:style w:type="paragraph" w:customStyle="1" w:styleId="131">
    <w:name w:val="Заголовок №1 (3)"/>
    <w:basedOn w:val="a0"/>
    <w:link w:val="130"/>
    <w:pPr>
      <w:shd w:val="clear" w:color="auto" w:fill="FFFFFF"/>
      <w:spacing w:line="0" w:lineRule="atLeast"/>
      <w:outlineLvl w:val="0"/>
    </w:pPr>
    <w:rPr>
      <w:rFonts w:ascii="Tahoma" w:eastAsia="Tahoma" w:hAnsi="Tahoma" w:cs="Tahoma"/>
      <w:b/>
      <w:bCs/>
      <w:sz w:val="22"/>
      <w:szCs w:val="22"/>
    </w:rPr>
  </w:style>
  <w:style w:type="paragraph" w:customStyle="1" w:styleId="aa">
    <w:name w:val="Подпись к таблице"/>
    <w:basedOn w:val="a0"/>
    <w:link w:val="a9"/>
    <w:pPr>
      <w:shd w:val="clear" w:color="auto" w:fill="FFFFFF"/>
      <w:spacing w:line="0" w:lineRule="atLeast"/>
    </w:pPr>
    <w:rPr>
      <w:rFonts w:ascii="Tahoma" w:eastAsia="Tahoma" w:hAnsi="Tahoma" w:cs="Tahoma"/>
      <w:b/>
      <w:bCs/>
      <w:sz w:val="14"/>
      <w:szCs w:val="14"/>
    </w:rPr>
  </w:style>
  <w:style w:type="paragraph" w:styleId="ab">
    <w:name w:val="header"/>
    <w:basedOn w:val="a0"/>
    <w:link w:val="ac"/>
    <w:uiPriority w:val="99"/>
    <w:unhideWhenUsed/>
    <w:rsid w:val="00A7660A"/>
    <w:pPr>
      <w:tabs>
        <w:tab w:val="center" w:pos="4677"/>
        <w:tab w:val="right" w:pos="9355"/>
      </w:tabs>
    </w:pPr>
  </w:style>
  <w:style w:type="character" w:customStyle="1" w:styleId="ac">
    <w:name w:val="Верхний колонтитул Знак"/>
    <w:basedOn w:val="a1"/>
    <w:link w:val="ab"/>
    <w:uiPriority w:val="99"/>
    <w:rsid w:val="00A7660A"/>
    <w:rPr>
      <w:color w:val="000000"/>
    </w:rPr>
  </w:style>
  <w:style w:type="paragraph" w:styleId="ad">
    <w:name w:val="footer"/>
    <w:basedOn w:val="a0"/>
    <w:link w:val="ae"/>
    <w:uiPriority w:val="99"/>
    <w:unhideWhenUsed/>
    <w:rsid w:val="006C2B5C"/>
    <w:pPr>
      <w:tabs>
        <w:tab w:val="center" w:pos="4677"/>
        <w:tab w:val="right" w:pos="9355"/>
      </w:tabs>
    </w:pPr>
  </w:style>
  <w:style w:type="character" w:customStyle="1" w:styleId="ae">
    <w:name w:val="Нижний колонтитул Знак"/>
    <w:basedOn w:val="a1"/>
    <w:link w:val="ad"/>
    <w:uiPriority w:val="99"/>
    <w:rsid w:val="006C2B5C"/>
    <w:rPr>
      <w:color w:val="000000"/>
    </w:rPr>
  </w:style>
  <w:style w:type="character" w:styleId="af">
    <w:name w:val="annotation reference"/>
    <w:basedOn w:val="a1"/>
    <w:unhideWhenUsed/>
    <w:rsid w:val="00E96F7E"/>
    <w:rPr>
      <w:sz w:val="16"/>
      <w:szCs w:val="16"/>
    </w:rPr>
  </w:style>
  <w:style w:type="paragraph" w:styleId="af0">
    <w:name w:val="annotation text"/>
    <w:basedOn w:val="a0"/>
    <w:link w:val="af1"/>
    <w:unhideWhenUsed/>
    <w:rsid w:val="00E96F7E"/>
    <w:rPr>
      <w:sz w:val="20"/>
      <w:szCs w:val="20"/>
    </w:rPr>
  </w:style>
  <w:style w:type="character" w:customStyle="1" w:styleId="af1">
    <w:name w:val="Текст примечания Знак"/>
    <w:basedOn w:val="a1"/>
    <w:link w:val="af0"/>
    <w:rsid w:val="00E96F7E"/>
    <w:rPr>
      <w:color w:val="000000"/>
      <w:sz w:val="20"/>
      <w:szCs w:val="20"/>
    </w:rPr>
  </w:style>
  <w:style w:type="paragraph" w:styleId="af2">
    <w:name w:val="annotation subject"/>
    <w:basedOn w:val="af0"/>
    <w:next w:val="af0"/>
    <w:link w:val="af3"/>
    <w:uiPriority w:val="99"/>
    <w:semiHidden/>
    <w:unhideWhenUsed/>
    <w:rsid w:val="00E96F7E"/>
    <w:rPr>
      <w:b/>
      <w:bCs/>
    </w:rPr>
  </w:style>
  <w:style w:type="character" w:customStyle="1" w:styleId="af3">
    <w:name w:val="Тема примечания Знак"/>
    <w:basedOn w:val="af1"/>
    <w:link w:val="af2"/>
    <w:uiPriority w:val="99"/>
    <w:semiHidden/>
    <w:rsid w:val="00E96F7E"/>
    <w:rPr>
      <w:b/>
      <w:bCs/>
      <w:color w:val="000000"/>
      <w:sz w:val="20"/>
      <w:szCs w:val="20"/>
    </w:rPr>
  </w:style>
  <w:style w:type="paragraph" w:styleId="af4">
    <w:name w:val="Balloon Text"/>
    <w:basedOn w:val="a0"/>
    <w:link w:val="af5"/>
    <w:uiPriority w:val="99"/>
    <w:semiHidden/>
    <w:unhideWhenUsed/>
    <w:rsid w:val="00E96F7E"/>
    <w:rPr>
      <w:rFonts w:ascii="Tahoma" w:hAnsi="Tahoma" w:cs="Tahoma"/>
      <w:sz w:val="16"/>
      <w:szCs w:val="16"/>
    </w:rPr>
  </w:style>
  <w:style w:type="character" w:customStyle="1" w:styleId="af5">
    <w:name w:val="Текст выноски Знак"/>
    <w:basedOn w:val="a1"/>
    <w:link w:val="af4"/>
    <w:uiPriority w:val="99"/>
    <w:semiHidden/>
    <w:rsid w:val="00E96F7E"/>
    <w:rPr>
      <w:rFonts w:ascii="Tahoma" w:hAnsi="Tahoma" w:cs="Tahoma"/>
      <w:color w:val="000000"/>
      <w:sz w:val="16"/>
      <w:szCs w:val="16"/>
    </w:rPr>
  </w:style>
  <w:style w:type="character" w:customStyle="1" w:styleId="245pt">
    <w:name w:val="Основной текст (2) + 4;5 pt;Полужирный"/>
    <w:basedOn w:val="21"/>
    <w:rsid w:val="00371951"/>
    <w:rPr>
      <w:rFonts w:ascii="Times New Roman" w:eastAsia="Times New Roman" w:hAnsi="Times New Roman" w:cs="Times New Roman"/>
      <w:b/>
      <w:bCs/>
      <w:i w:val="0"/>
      <w:iCs w:val="0"/>
      <w:smallCaps w:val="0"/>
      <w:strike w:val="0"/>
      <w:color w:val="000000"/>
      <w:spacing w:val="0"/>
      <w:w w:val="100"/>
      <w:position w:val="0"/>
      <w:sz w:val="9"/>
      <w:szCs w:val="9"/>
      <w:u w:val="none"/>
      <w:lang w:val="ru-RU" w:eastAsia="ru-RU" w:bidi="ru-RU"/>
    </w:rPr>
  </w:style>
  <w:style w:type="paragraph" w:styleId="af6">
    <w:name w:val="List Paragraph"/>
    <w:basedOn w:val="a0"/>
    <w:uiPriority w:val="34"/>
    <w:qFormat/>
    <w:rsid w:val="000F0581"/>
    <w:pPr>
      <w:ind w:left="720"/>
      <w:contextualSpacing/>
    </w:pPr>
  </w:style>
  <w:style w:type="character" w:customStyle="1" w:styleId="31">
    <w:name w:val="Заголовок №3_"/>
    <w:basedOn w:val="a1"/>
    <w:link w:val="32"/>
    <w:rsid w:val="0095625E"/>
    <w:rPr>
      <w:rFonts w:ascii="Times New Roman" w:eastAsia="Times New Roman" w:hAnsi="Times New Roman" w:cs="Times New Roman"/>
      <w:b/>
      <w:bCs/>
      <w:sz w:val="22"/>
      <w:szCs w:val="22"/>
      <w:shd w:val="clear" w:color="auto" w:fill="FFFFFF"/>
    </w:rPr>
  </w:style>
  <w:style w:type="paragraph" w:customStyle="1" w:styleId="32">
    <w:name w:val="Заголовок №3"/>
    <w:basedOn w:val="a0"/>
    <w:link w:val="31"/>
    <w:rsid w:val="0095625E"/>
    <w:pPr>
      <w:shd w:val="clear" w:color="auto" w:fill="FFFFFF"/>
      <w:spacing w:after="780" w:line="0" w:lineRule="atLeast"/>
      <w:jc w:val="center"/>
      <w:outlineLvl w:val="2"/>
    </w:pPr>
    <w:rPr>
      <w:rFonts w:ascii="Times New Roman" w:eastAsia="Times New Roman" w:hAnsi="Times New Roman" w:cs="Times New Roman"/>
      <w:b/>
      <w:bCs/>
      <w:color w:val="auto"/>
      <w:sz w:val="22"/>
      <w:szCs w:val="22"/>
    </w:rPr>
  </w:style>
  <w:style w:type="paragraph" w:styleId="af7">
    <w:name w:val="Body Text"/>
    <w:basedOn w:val="a0"/>
    <w:link w:val="af8"/>
    <w:rsid w:val="004364BD"/>
    <w:pPr>
      <w:widowControl/>
      <w:suppressAutoHyphens/>
      <w:spacing w:after="120"/>
    </w:pPr>
    <w:rPr>
      <w:rFonts w:ascii="Times New Roman" w:eastAsia="Times New Roman" w:hAnsi="Times New Roman" w:cs="Times New Roman"/>
      <w:color w:val="auto"/>
      <w:lang w:eastAsia="ar-SA" w:bidi="ar-SA"/>
    </w:rPr>
  </w:style>
  <w:style w:type="character" w:customStyle="1" w:styleId="af8">
    <w:name w:val="Основной текст Знак"/>
    <w:basedOn w:val="a1"/>
    <w:link w:val="af7"/>
    <w:rsid w:val="004364BD"/>
    <w:rPr>
      <w:rFonts w:ascii="Times New Roman" w:eastAsia="Times New Roman" w:hAnsi="Times New Roman" w:cs="Times New Roman"/>
      <w:lang w:eastAsia="ar-SA" w:bidi="ar-SA"/>
    </w:rPr>
  </w:style>
  <w:style w:type="paragraph" w:customStyle="1" w:styleId="Style7">
    <w:name w:val="Style7"/>
    <w:basedOn w:val="a0"/>
    <w:rsid w:val="004364BD"/>
    <w:pPr>
      <w:autoSpaceDE w:val="0"/>
      <w:autoSpaceDN w:val="0"/>
      <w:adjustRightInd w:val="0"/>
      <w:spacing w:line="250" w:lineRule="exact"/>
      <w:ind w:firstLine="715"/>
      <w:jc w:val="both"/>
    </w:pPr>
    <w:rPr>
      <w:rFonts w:ascii="Times New Roman" w:eastAsia="Times New Roman" w:hAnsi="Times New Roman" w:cs="Times New Roman"/>
      <w:color w:val="auto"/>
      <w:lang w:bidi="ar-SA"/>
    </w:rPr>
  </w:style>
  <w:style w:type="paragraph" w:customStyle="1" w:styleId="a">
    <w:name w:val="РАЗДЕЛ"/>
    <w:basedOn w:val="af7"/>
    <w:qFormat/>
    <w:rsid w:val="00A83A70"/>
    <w:pPr>
      <w:numPr>
        <w:numId w:val="23"/>
      </w:numPr>
      <w:suppressAutoHyphens w:val="0"/>
      <w:spacing w:before="240"/>
      <w:jc w:val="center"/>
      <w:outlineLvl w:val="0"/>
    </w:pPr>
    <w:rPr>
      <w:b/>
      <w:bCs/>
      <w:sz w:val="22"/>
      <w:szCs w:val="22"/>
      <w:lang w:eastAsia="ru-RU"/>
    </w:rPr>
  </w:style>
  <w:style w:type="paragraph" w:customStyle="1" w:styleId="RUS1">
    <w:name w:val="RUS 1."/>
    <w:basedOn w:val="af7"/>
    <w:link w:val="RUS12"/>
    <w:qFormat/>
    <w:rsid w:val="00A83A70"/>
    <w:pPr>
      <w:numPr>
        <w:ilvl w:val="1"/>
        <w:numId w:val="23"/>
      </w:numPr>
      <w:suppressAutoHyphens w:val="0"/>
      <w:spacing w:before="240"/>
      <w:jc w:val="center"/>
      <w:outlineLvl w:val="0"/>
    </w:pPr>
    <w:rPr>
      <w:b/>
      <w:sz w:val="22"/>
      <w:szCs w:val="22"/>
      <w:lang w:eastAsia="ru-RU"/>
    </w:rPr>
  </w:style>
  <w:style w:type="paragraph" w:customStyle="1" w:styleId="RUS111">
    <w:name w:val="RUS 1.1.1."/>
    <w:basedOn w:val="af7"/>
    <w:qFormat/>
    <w:rsid w:val="00A83A70"/>
    <w:pPr>
      <w:numPr>
        <w:ilvl w:val="3"/>
        <w:numId w:val="23"/>
      </w:numPr>
      <w:suppressAutoHyphens w:val="0"/>
      <w:jc w:val="both"/>
    </w:pPr>
    <w:rPr>
      <w:bCs/>
      <w:sz w:val="22"/>
      <w:szCs w:val="22"/>
      <w:lang w:eastAsia="ru-RU"/>
    </w:rPr>
  </w:style>
  <w:style w:type="character" w:customStyle="1" w:styleId="RUS12">
    <w:name w:val="RUS 1. Знак"/>
    <w:link w:val="RUS1"/>
    <w:rsid w:val="00A83A70"/>
    <w:rPr>
      <w:rFonts w:ascii="Times New Roman" w:eastAsia="Times New Roman" w:hAnsi="Times New Roman" w:cs="Times New Roman"/>
      <w:b/>
      <w:sz w:val="22"/>
      <w:szCs w:val="22"/>
      <w:lang w:bidi="ar-SA"/>
    </w:rPr>
  </w:style>
  <w:style w:type="paragraph" w:customStyle="1" w:styleId="RUS11">
    <w:name w:val="RUS 1.1."/>
    <w:basedOn w:val="af7"/>
    <w:qFormat/>
    <w:rsid w:val="00A83A70"/>
    <w:pPr>
      <w:numPr>
        <w:ilvl w:val="2"/>
        <w:numId w:val="23"/>
      </w:numPr>
      <w:suppressAutoHyphens w:val="0"/>
      <w:jc w:val="both"/>
    </w:pPr>
    <w:rPr>
      <w:rFonts w:eastAsia="Calibri"/>
      <w:sz w:val="22"/>
      <w:szCs w:val="22"/>
      <w:lang w:eastAsia="ru-RU"/>
    </w:rPr>
  </w:style>
  <w:style w:type="paragraph" w:customStyle="1" w:styleId="RUS10">
    <w:name w:val="RUS (1)"/>
    <w:basedOn w:val="RUS111"/>
    <w:qFormat/>
    <w:rsid w:val="00A83A70"/>
    <w:pPr>
      <w:numPr>
        <w:ilvl w:val="4"/>
      </w:numPr>
    </w:pPr>
    <w:rPr>
      <w:bCs w:val="0"/>
    </w:rPr>
  </w:style>
  <w:style w:type="paragraph" w:customStyle="1" w:styleId="RUSa">
    <w:name w:val="RUS (a)"/>
    <w:basedOn w:val="RUS10"/>
    <w:qFormat/>
    <w:rsid w:val="00A83A70"/>
    <w:pPr>
      <w:numPr>
        <w:ilvl w:val="5"/>
      </w:numPr>
      <w:tabs>
        <w:tab w:val="left" w:pos="1701"/>
      </w:tabs>
    </w:pPr>
    <w:rPr>
      <w:rFonts w:eastAsia="Calibri"/>
    </w:rPr>
  </w:style>
  <w:style w:type="character" w:customStyle="1" w:styleId="10">
    <w:name w:val="Заголовок 1 Знак"/>
    <w:basedOn w:val="a1"/>
    <w:link w:val="1"/>
    <w:uiPriority w:val="9"/>
    <w:rsid w:val="00031B39"/>
    <w:rPr>
      <w:rFonts w:asciiTheme="majorHAnsi" w:eastAsiaTheme="majorEastAsia" w:hAnsiTheme="majorHAnsi" w:cstheme="majorBidi"/>
      <w:b/>
      <w:bCs/>
      <w:color w:val="2F5496" w:themeColor="accent1" w:themeShade="BF"/>
      <w:sz w:val="28"/>
      <w:szCs w:val="28"/>
      <w:lang w:bidi="ar-SA"/>
    </w:rPr>
  </w:style>
  <w:style w:type="paragraph" w:styleId="af9">
    <w:name w:val="No Spacing"/>
    <w:uiPriority w:val="1"/>
    <w:qFormat/>
    <w:rsid w:val="00031B39"/>
    <w:pPr>
      <w:widowControl/>
    </w:pPr>
    <w:rPr>
      <w:rFonts w:ascii="Calibri" w:eastAsia="Times New Roman" w:hAnsi="Calibri" w:cs="Times New Roman"/>
      <w:sz w:val="22"/>
      <w:szCs w:val="22"/>
      <w:lang w:bidi="ar-SA"/>
    </w:rPr>
  </w:style>
  <w:style w:type="character" w:customStyle="1" w:styleId="42">
    <w:name w:val="Основной текст (4) + Не полужирный"/>
    <w:basedOn w:val="a1"/>
    <w:rsid w:val="005705B3"/>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none"/>
      <w:effect w:val="none"/>
      <w:lang w:val="ru-RU" w:eastAsia="ru-RU" w:bidi="ru-RU"/>
    </w:rPr>
  </w:style>
  <w:style w:type="paragraph" w:styleId="afa">
    <w:name w:val="Revision"/>
    <w:hidden/>
    <w:uiPriority w:val="99"/>
    <w:semiHidden/>
    <w:rsid w:val="00742752"/>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1049661">
      <w:bodyDiv w:val="1"/>
      <w:marLeft w:val="0"/>
      <w:marRight w:val="0"/>
      <w:marTop w:val="0"/>
      <w:marBottom w:val="0"/>
      <w:divBdr>
        <w:top w:val="none" w:sz="0" w:space="0" w:color="auto"/>
        <w:left w:val="none" w:sz="0" w:space="0" w:color="auto"/>
        <w:bottom w:val="none" w:sz="0" w:space="0" w:color="auto"/>
        <w:right w:val="none" w:sz="0" w:space="0" w:color="auto"/>
      </w:divBdr>
    </w:div>
    <w:div w:id="12347058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b@ruscoal.ru"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4871D5-E55A-4577-B141-F23D222C1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13484</Words>
  <Characters>76863</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90167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Мадьяров Сергей Анатольевич</dc:creator>
  <cp:lastModifiedBy>Ерхан Нонна Валадьевна</cp:lastModifiedBy>
  <cp:revision>18</cp:revision>
  <cp:lastPrinted>2022-05-12T05:24:00Z</cp:lastPrinted>
  <dcterms:created xsi:type="dcterms:W3CDTF">2025-11-25T05:53:00Z</dcterms:created>
  <dcterms:modified xsi:type="dcterms:W3CDTF">2025-11-26T02:29:00Z</dcterms:modified>
</cp:coreProperties>
</file>